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ins w:id="0" w:author="Author">
        <w:r w:rsidR="00A92EBF" w:rsidRPr="00BC4BED">
          <w:rPr>
            <w:rFonts w:eastAsia="Times New Roman"/>
            <w:b/>
            <w:color w:val="000000"/>
            <w:sz w:val="16"/>
            <w:vertAlign w:val="superscript"/>
          </w:rPr>
          <w:t>®</w:t>
        </w:r>
      </w:ins>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77777777"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175F30" w:rsidRPr="00177859">
        <w:rPr>
          <w:rFonts w:eastAsia="Times New Roman"/>
          <w:b/>
          <w:color w:val="000000"/>
          <w:sz w:val="16"/>
        </w:rPr>
        <w:t>YYYY</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643D58BD"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 xml:space="preserve">19) caused by severe acute respiratory syndrome coronavirus 2 (SARS </w:t>
      </w:r>
      <w:proofErr w:type="spellStart"/>
      <w:r w:rsidR="004D057D" w:rsidRPr="004D057D">
        <w:rPr>
          <w:rFonts w:eastAsia="Times New Roman"/>
          <w:color w:val="000000"/>
          <w:sz w:val="16"/>
        </w:rPr>
        <w:t>CoV</w:t>
      </w:r>
      <w:proofErr w:type="spellEnd"/>
      <w:r w:rsidR="004D057D" w:rsidRPr="004D057D">
        <w:rPr>
          <w:rFonts w:eastAsia="Times New Roman"/>
          <w:color w:val="000000"/>
          <w:sz w:val="16"/>
        </w:rPr>
        <w:t xml:space="preserve"> 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1F3C8054"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6DCA0E19" w14:textId="044AD2B7" w:rsidR="00C1526F" w:rsidRPr="00E97EB5" w:rsidRDefault="00CB4005" w:rsidP="00C1526F">
      <w:pPr>
        <w:pStyle w:val="ListParagraph"/>
        <w:numPr>
          <w:ilvl w:val="0"/>
          <w:numId w:val="28"/>
        </w:numPr>
        <w:shd w:val="clear" w:color="auto" w:fill="FFFFFF"/>
        <w:tabs>
          <w:tab w:val="left" w:pos="900"/>
        </w:tabs>
        <w:rPr>
          <w:rFonts w:eastAsia="Times New Roman"/>
          <w:color w:val="000000"/>
          <w:sz w:val="16"/>
        </w:rPr>
      </w:pPr>
      <w:commentRangeStart w:id="1"/>
      <w:r w:rsidRPr="00CB4005">
        <w:rPr>
          <w:rFonts w:eastAsia="Times New Roman"/>
          <w:color w:val="000000"/>
          <w:sz w:val="16"/>
        </w:rPr>
        <w:t>In</w:t>
      </w:r>
      <w:commentRangeEnd w:id="1"/>
      <w:r w:rsidR="000B03AF">
        <w:rPr>
          <w:rStyle w:val="CommentReference"/>
          <w:rFonts w:ascii="Arial" w:eastAsia="Times New Roman" w:hAnsi="Arial"/>
        </w:rPr>
        <w:commentReference w:id="1"/>
      </w:r>
      <w:r w:rsidRPr="00CB4005">
        <w:rPr>
          <w:rFonts w:eastAsia="Times New Roman"/>
          <w:color w:val="000000"/>
          <w:sz w:val="16"/>
        </w:rPr>
        <w:t xml:space="preserve"> </w:t>
      </w:r>
      <w:r w:rsidR="00C1526F" w:rsidRPr="00CB4005">
        <w:rPr>
          <w:rFonts w:eastAsia="Times New Roman"/>
          <w:color w:val="000000"/>
          <w:sz w:val="16"/>
        </w:rPr>
        <w:t>clinical studies</w:t>
      </w:r>
      <w:r w:rsidR="00C1526F" w:rsidRPr="00011B82">
        <w:rPr>
          <w:rFonts w:eastAsia="Times New Roman"/>
          <w:color w:val="000000"/>
          <w:sz w:val="16"/>
        </w:rPr>
        <w:t xml:space="preserve"> </w:t>
      </w:r>
      <w:r w:rsidR="00C1526F">
        <w:rPr>
          <w:rFonts w:eastAsia="Times New Roman"/>
          <w:color w:val="000000"/>
          <w:sz w:val="16"/>
        </w:rPr>
        <w:t xml:space="preserve">of </w:t>
      </w:r>
      <w:r w:rsidR="00C1526F" w:rsidRPr="00CB4005">
        <w:rPr>
          <w:rFonts w:eastAsia="Times New Roman"/>
          <w:color w:val="000000"/>
          <w:sz w:val="16"/>
        </w:rPr>
        <w:t xml:space="preserve">participants </w:t>
      </w:r>
      <w:r w:rsidR="00C1526F">
        <w:rPr>
          <w:rFonts w:eastAsia="Times New Roman"/>
          <w:color w:val="000000"/>
          <w:sz w:val="16"/>
        </w:rPr>
        <w:t xml:space="preserve">16 through 55 </w:t>
      </w:r>
      <w:r w:rsidR="00C1526F" w:rsidRPr="00CB4005">
        <w:rPr>
          <w:rFonts w:eastAsia="Times New Roman"/>
          <w:color w:val="000000"/>
          <w:sz w:val="16"/>
        </w:rPr>
        <w:t xml:space="preserve">years of age, </w:t>
      </w:r>
      <w:r w:rsidR="00C1526F">
        <w:rPr>
          <w:rFonts w:eastAsia="Times New Roman"/>
          <w:color w:val="000000"/>
          <w:sz w:val="16"/>
        </w:rPr>
        <w:t xml:space="preserve">the most commonly reported adverse reactions (≥10%) were </w:t>
      </w:r>
      <w:r w:rsidR="00C1526F" w:rsidRPr="00CB4005">
        <w:rPr>
          <w:rFonts w:eastAsia="Times New Roman"/>
          <w:color w:val="000000"/>
          <w:sz w:val="16"/>
        </w:rPr>
        <w:t>pain at the injection site</w:t>
      </w:r>
      <w:ins w:id="2" w:author="Author">
        <w:del w:id="3" w:author="Author">
          <w:r w:rsidR="00C1526F" w:rsidDel="001511EB">
            <w:rPr>
              <w:rFonts w:eastAsia="Times New Roman"/>
              <w:color w:val="000000"/>
              <w:sz w:val="16"/>
            </w:rPr>
            <w:delText xml:space="preserve"> </w:delText>
          </w:r>
          <w:r w:rsidR="00C1526F" w:rsidRPr="008B64D0" w:rsidDel="001511EB">
            <w:rPr>
              <w:rFonts w:eastAsia="Times New Roman"/>
              <w:color w:val="000000"/>
              <w:sz w:val="16"/>
            </w:rPr>
            <w:delText>(88.6%)</w:delText>
          </w:r>
        </w:del>
      </w:ins>
      <w:r w:rsidR="00C1526F" w:rsidRPr="008B64D0">
        <w:rPr>
          <w:rFonts w:eastAsia="Times New Roman"/>
          <w:color w:val="000000"/>
          <w:sz w:val="16"/>
        </w:rPr>
        <w:t>,</w:t>
      </w:r>
      <w:r w:rsidR="00C1526F" w:rsidRPr="00CB4005">
        <w:rPr>
          <w:rFonts w:eastAsia="Times New Roman"/>
          <w:color w:val="000000"/>
          <w:sz w:val="16"/>
        </w:rPr>
        <w:t xml:space="preserve"> fatigue</w:t>
      </w:r>
      <w:del w:id="4" w:author="Author">
        <w:r w:rsidR="00C1526F" w:rsidRPr="008B64D0" w:rsidDel="001511EB">
          <w:rPr>
            <w:rFonts w:eastAsia="Times New Roman"/>
            <w:color w:val="000000"/>
            <w:sz w:val="16"/>
          </w:rPr>
          <w:delText xml:space="preserve"> </w:delText>
        </w:r>
      </w:del>
      <w:ins w:id="5" w:author="Author">
        <w:del w:id="6" w:author="Author">
          <w:r w:rsidR="00C1526F" w:rsidRPr="008B64D0" w:rsidDel="001511EB">
            <w:rPr>
              <w:rFonts w:eastAsia="Times New Roman"/>
              <w:color w:val="000000"/>
              <w:sz w:val="16"/>
            </w:rPr>
            <w:delText>(70.1%)</w:delText>
          </w:r>
        </w:del>
      </w:ins>
      <w:r w:rsidR="00C1526F" w:rsidRPr="008B64D0">
        <w:rPr>
          <w:rFonts w:eastAsia="Times New Roman"/>
          <w:color w:val="000000"/>
          <w:sz w:val="16"/>
        </w:rPr>
        <w:t>,</w:t>
      </w:r>
      <w:r w:rsidR="00C1526F" w:rsidRPr="00CB4005">
        <w:rPr>
          <w:rFonts w:eastAsia="Times New Roman"/>
          <w:color w:val="000000"/>
          <w:sz w:val="16"/>
        </w:rPr>
        <w:t xml:space="preserve"> headache</w:t>
      </w:r>
      <w:del w:id="7" w:author="Author">
        <w:r w:rsidR="00C1526F" w:rsidRPr="008B64D0" w:rsidDel="00FA59C9">
          <w:rPr>
            <w:rFonts w:eastAsia="Times New Roman"/>
            <w:color w:val="000000"/>
            <w:sz w:val="16"/>
          </w:rPr>
          <w:delText xml:space="preserve"> </w:delText>
        </w:r>
      </w:del>
      <w:ins w:id="8" w:author="Author">
        <w:del w:id="9" w:author="Author">
          <w:r w:rsidR="00C1526F" w:rsidRPr="008B64D0" w:rsidDel="001511EB">
            <w:rPr>
              <w:rFonts w:eastAsia="Times New Roman"/>
              <w:color w:val="000000"/>
              <w:sz w:val="16"/>
            </w:rPr>
            <w:delText>(64.9%)</w:delText>
          </w:r>
        </w:del>
      </w:ins>
      <w:r w:rsidR="00C1526F" w:rsidRPr="008B64D0">
        <w:rPr>
          <w:rFonts w:eastAsia="Times New Roman"/>
          <w:color w:val="000000"/>
          <w:sz w:val="16"/>
        </w:rPr>
        <w:t>,</w:t>
      </w:r>
      <w:ins w:id="10" w:author="Author">
        <w:r w:rsidR="00C1526F" w:rsidRPr="00CB4005">
          <w:rPr>
            <w:rFonts w:eastAsia="Times New Roman"/>
            <w:color w:val="000000"/>
            <w:sz w:val="16"/>
          </w:rPr>
          <w:t xml:space="preserve"> </w:t>
        </w:r>
      </w:ins>
      <w:r w:rsidR="00C1526F" w:rsidRPr="00CB4005">
        <w:rPr>
          <w:rFonts w:eastAsia="Times New Roman"/>
          <w:color w:val="000000"/>
          <w:sz w:val="16"/>
        </w:rPr>
        <w:t>muscle pain</w:t>
      </w:r>
      <w:del w:id="11" w:author="Author">
        <w:r w:rsidR="00C1526F" w:rsidRPr="008B64D0" w:rsidDel="00FA59C9">
          <w:rPr>
            <w:rFonts w:eastAsia="Times New Roman"/>
            <w:color w:val="000000"/>
            <w:sz w:val="16"/>
          </w:rPr>
          <w:delText xml:space="preserve"> </w:delText>
        </w:r>
      </w:del>
      <w:ins w:id="12" w:author="Author">
        <w:del w:id="13" w:author="Author">
          <w:r w:rsidR="00C1526F" w:rsidRPr="008B64D0" w:rsidDel="00FA59C9">
            <w:rPr>
              <w:rFonts w:eastAsia="Times New Roman"/>
              <w:color w:val="000000"/>
              <w:sz w:val="16"/>
            </w:rPr>
            <w:delText>(45.5%)</w:delText>
          </w:r>
        </w:del>
      </w:ins>
      <w:r w:rsidR="00C1526F" w:rsidRPr="008B64D0">
        <w:rPr>
          <w:rFonts w:eastAsia="Times New Roman"/>
          <w:color w:val="000000"/>
          <w:sz w:val="16"/>
        </w:rPr>
        <w:t>,</w:t>
      </w:r>
      <w:r w:rsidR="00C1526F" w:rsidRPr="00CB4005">
        <w:rPr>
          <w:rFonts w:eastAsia="Times New Roman"/>
          <w:color w:val="000000"/>
          <w:sz w:val="16"/>
        </w:rPr>
        <w:t xml:space="preserve"> chills</w:t>
      </w:r>
      <w:del w:id="14" w:author="Author">
        <w:r w:rsidR="00C1526F" w:rsidRPr="008B64D0" w:rsidDel="00FA59C9">
          <w:rPr>
            <w:rFonts w:eastAsia="Times New Roman"/>
            <w:color w:val="000000"/>
            <w:sz w:val="16"/>
          </w:rPr>
          <w:delText xml:space="preserve"> </w:delText>
        </w:r>
      </w:del>
      <w:ins w:id="15" w:author="Author">
        <w:del w:id="16" w:author="Author">
          <w:r w:rsidR="00C1526F" w:rsidRPr="008B64D0" w:rsidDel="001511EB">
            <w:rPr>
              <w:rFonts w:eastAsia="Times New Roman"/>
              <w:color w:val="000000"/>
              <w:sz w:val="16"/>
            </w:rPr>
            <w:delText>(41.5%)</w:delText>
          </w:r>
        </w:del>
      </w:ins>
      <w:r w:rsidR="00C1526F" w:rsidRPr="008B64D0">
        <w:rPr>
          <w:rFonts w:eastAsia="Times New Roman"/>
          <w:color w:val="000000"/>
          <w:sz w:val="16"/>
        </w:rPr>
        <w:t>,</w:t>
      </w:r>
      <w:r w:rsidR="00C1526F" w:rsidRPr="00CB4005">
        <w:rPr>
          <w:rFonts w:eastAsia="Times New Roman"/>
          <w:color w:val="000000"/>
          <w:sz w:val="16"/>
        </w:rPr>
        <w:t xml:space="preserve"> joint pain</w:t>
      </w:r>
      <w:del w:id="17" w:author="Author">
        <w:r w:rsidR="00C1526F" w:rsidRPr="008B64D0" w:rsidDel="00FA59C9">
          <w:rPr>
            <w:rFonts w:eastAsia="Times New Roman"/>
            <w:color w:val="000000"/>
            <w:sz w:val="16"/>
          </w:rPr>
          <w:delText xml:space="preserve"> </w:delText>
        </w:r>
      </w:del>
      <w:ins w:id="18" w:author="Author">
        <w:del w:id="19" w:author="Author">
          <w:r w:rsidR="00C1526F" w:rsidRPr="008B64D0" w:rsidDel="001511EB">
            <w:rPr>
              <w:rFonts w:eastAsia="Times New Roman"/>
              <w:color w:val="000000"/>
              <w:sz w:val="16"/>
            </w:rPr>
            <w:delText>(27.5%)</w:delText>
          </w:r>
        </w:del>
      </w:ins>
      <w:r w:rsidR="00C1526F" w:rsidRPr="008B64D0">
        <w:rPr>
          <w:rFonts w:eastAsia="Times New Roman"/>
          <w:color w:val="000000"/>
          <w:sz w:val="16"/>
        </w:rPr>
        <w:t>,</w:t>
      </w:r>
      <w:r w:rsidR="00C1526F" w:rsidRPr="00CB4005">
        <w:rPr>
          <w:rFonts w:eastAsia="Times New Roman"/>
          <w:color w:val="000000"/>
          <w:sz w:val="16"/>
        </w:rPr>
        <w:t xml:space="preserve"> fever</w:t>
      </w:r>
      <w:del w:id="20" w:author="Author">
        <w:r w:rsidR="00C1526F" w:rsidRPr="008B64D0" w:rsidDel="00FA59C9">
          <w:rPr>
            <w:rFonts w:eastAsia="Times New Roman"/>
            <w:color w:val="000000"/>
            <w:sz w:val="16"/>
          </w:rPr>
          <w:delText xml:space="preserve"> </w:delText>
        </w:r>
      </w:del>
      <w:ins w:id="21" w:author="Author">
        <w:del w:id="22" w:author="Author">
          <w:r w:rsidR="00C1526F" w:rsidRPr="008B64D0" w:rsidDel="001511EB">
            <w:rPr>
              <w:rFonts w:eastAsia="Times New Roman"/>
              <w:color w:val="000000"/>
              <w:sz w:val="16"/>
            </w:rPr>
            <w:delText>(17.8%)</w:delText>
          </w:r>
        </w:del>
      </w:ins>
      <w:r w:rsidR="00C1526F">
        <w:rPr>
          <w:rFonts w:eastAsia="Times New Roman"/>
          <w:color w:val="000000"/>
          <w:sz w:val="16"/>
          <w:szCs w:val="16"/>
        </w:rPr>
        <w:t>,</w:t>
      </w:r>
      <w:r w:rsidR="00C1526F">
        <w:rPr>
          <w:rFonts w:eastAsia="Times New Roman"/>
          <w:color w:val="000000"/>
          <w:sz w:val="16"/>
        </w:rPr>
        <w:t xml:space="preserve"> and</w:t>
      </w:r>
      <w:r w:rsidR="00C1526F" w:rsidRPr="00CB4005">
        <w:rPr>
          <w:rFonts w:eastAsia="Times New Roman"/>
          <w:color w:val="000000"/>
          <w:sz w:val="16"/>
        </w:rPr>
        <w:t xml:space="preserve"> injection site swelling</w:t>
      </w:r>
      <w:del w:id="23" w:author="Author">
        <w:r w:rsidR="00C1526F" w:rsidRPr="008B64D0" w:rsidDel="00FA59C9">
          <w:rPr>
            <w:rFonts w:eastAsia="Times New Roman"/>
            <w:color w:val="000000"/>
            <w:sz w:val="16"/>
          </w:rPr>
          <w:delText xml:space="preserve"> </w:delText>
        </w:r>
      </w:del>
      <w:ins w:id="24" w:author="Author">
        <w:del w:id="25" w:author="Author">
          <w:r w:rsidR="00C1526F" w:rsidRPr="008B64D0" w:rsidDel="00FA59C9">
            <w:rPr>
              <w:rFonts w:eastAsia="Times New Roman"/>
              <w:color w:val="000000"/>
              <w:sz w:val="16"/>
            </w:rPr>
            <w:delText>(10.6%)</w:delText>
          </w:r>
        </w:del>
      </w:ins>
      <w:r w:rsidR="00C1526F">
        <w:rPr>
          <w:rFonts w:eastAsia="Times New Roman"/>
          <w:color w:val="000000"/>
          <w:sz w:val="16"/>
        </w:rPr>
        <w:t>.</w:t>
      </w:r>
      <w:r w:rsidR="00C1526F" w:rsidRPr="00CB4005">
        <w:rPr>
          <w:rFonts w:eastAsia="Times New Roman"/>
          <w:color w:val="000000"/>
          <w:sz w:val="16"/>
        </w:rPr>
        <w:t xml:space="preserve"> </w:t>
      </w:r>
      <w:r w:rsidR="00C1526F">
        <w:rPr>
          <w:rFonts w:eastAsia="Times New Roman"/>
          <w:color w:val="000000"/>
          <w:sz w:val="16"/>
        </w:rPr>
        <w:t>(6.1)</w:t>
      </w:r>
    </w:p>
    <w:p w14:paraId="69935D87" w14:textId="086B6532" w:rsidR="00C1526F" w:rsidRDefault="00C1526F" w:rsidP="00C1526F">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In clinical studies</w:t>
      </w:r>
      <w:r w:rsidRPr="00011B82">
        <w:rPr>
          <w:rFonts w:eastAsia="Times New Roman"/>
          <w:color w:val="000000"/>
          <w:sz w:val="16"/>
        </w:rPr>
        <w:t xml:space="preserve"> </w:t>
      </w:r>
      <w:r>
        <w:rPr>
          <w:rFonts w:eastAsia="Times New Roman"/>
          <w:color w:val="000000"/>
          <w:sz w:val="16"/>
        </w:rPr>
        <w:t xml:space="preserve">of </w:t>
      </w:r>
      <w:r w:rsidRPr="00CB4005">
        <w:rPr>
          <w:rFonts w:eastAsia="Times New Roman"/>
          <w:color w:val="000000"/>
          <w:sz w:val="16"/>
        </w:rPr>
        <w:t xml:space="preserve">participants </w:t>
      </w:r>
      <w:r>
        <w:rPr>
          <w:rFonts w:eastAsia="Times New Roman"/>
          <w:color w:val="000000"/>
          <w:sz w:val="16"/>
        </w:rPr>
        <w:t>56 </w:t>
      </w:r>
      <w:r w:rsidRPr="00CB4005">
        <w:rPr>
          <w:rFonts w:eastAsia="Times New Roman"/>
          <w:color w:val="000000"/>
          <w:sz w:val="16"/>
        </w:rPr>
        <w:t xml:space="preserve">years of age and older, </w:t>
      </w:r>
      <w:r>
        <w:rPr>
          <w:rFonts w:eastAsia="Times New Roman"/>
          <w:color w:val="000000"/>
          <w:sz w:val="16"/>
        </w:rPr>
        <w:t xml:space="preserve">the most commonly reported adverse reactions (≥10%) were </w:t>
      </w:r>
      <w:r w:rsidRPr="00CB4005">
        <w:rPr>
          <w:rFonts w:eastAsia="Times New Roman"/>
          <w:color w:val="000000"/>
          <w:sz w:val="16"/>
        </w:rPr>
        <w:t>pain at the injection site</w:t>
      </w:r>
      <w:ins w:id="26" w:author="Author">
        <w:del w:id="27" w:author="Author">
          <w:r w:rsidDel="00FA59C9">
            <w:rPr>
              <w:rFonts w:eastAsia="Times New Roman"/>
              <w:color w:val="000000"/>
              <w:sz w:val="16"/>
            </w:rPr>
            <w:delText xml:space="preserve"> </w:delText>
          </w:r>
          <w:r w:rsidRPr="008B64D0" w:rsidDel="00FA59C9">
            <w:rPr>
              <w:rFonts w:eastAsia="Times New Roman"/>
              <w:color w:val="000000"/>
              <w:sz w:val="16"/>
            </w:rPr>
            <w:delText>(78.2%)</w:delText>
          </w:r>
        </w:del>
      </w:ins>
      <w:r w:rsidRPr="008B64D0">
        <w:rPr>
          <w:rFonts w:eastAsia="Times New Roman"/>
          <w:color w:val="000000"/>
          <w:sz w:val="16"/>
        </w:rPr>
        <w:t>,</w:t>
      </w:r>
      <w:ins w:id="28" w:author="Author">
        <w:r w:rsidRPr="00CB4005">
          <w:rPr>
            <w:rFonts w:eastAsia="Times New Roman"/>
            <w:color w:val="000000"/>
            <w:sz w:val="16"/>
          </w:rPr>
          <w:t xml:space="preserve"> </w:t>
        </w:r>
      </w:ins>
      <w:r w:rsidRPr="00CB4005">
        <w:rPr>
          <w:rFonts w:eastAsia="Times New Roman"/>
          <w:color w:val="000000"/>
          <w:sz w:val="16"/>
        </w:rPr>
        <w:t>fatigue</w:t>
      </w:r>
      <w:ins w:id="29" w:author="Author">
        <w:del w:id="30" w:author="Author">
          <w:r w:rsidRPr="008B64D0" w:rsidDel="00FA59C9">
            <w:rPr>
              <w:rFonts w:eastAsia="Times New Roman"/>
              <w:color w:val="000000"/>
              <w:sz w:val="16"/>
            </w:rPr>
            <w:delText xml:space="preserve"> (56.9%)</w:delText>
          </w:r>
        </w:del>
      </w:ins>
      <w:r w:rsidRPr="008B64D0">
        <w:rPr>
          <w:rFonts w:eastAsia="Times New Roman"/>
          <w:color w:val="000000"/>
          <w:sz w:val="16"/>
        </w:rPr>
        <w:t>,</w:t>
      </w:r>
      <w:r w:rsidRPr="00CB4005">
        <w:rPr>
          <w:rFonts w:eastAsia="Times New Roman"/>
          <w:color w:val="000000"/>
          <w:sz w:val="16"/>
        </w:rPr>
        <w:t xml:space="preserve"> headache</w:t>
      </w:r>
      <w:ins w:id="31" w:author="Author">
        <w:del w:id="32" w:author="Author">
          <w:r w:rsidRPr="00CB4005" w:rsidDel="00FA59C9">
            <w:rPr>
              <w:rFonts w:eastAsia="Times New Roman"/>
              <w:color w:val="000000"/>
              <w:sz w:val="16"/>
            </w:rPr>
            <w:delText xml:space="preserve">, </w:delText>
          </w:r>
          <w:r w:rsidRPr="008B64D0" w:rsidDel="00FA59C9">
            <w:rPr>
              <w:rFonts w:eastAsia="Times New Roman"/>
              <w:color w:val="000000"/>
              <w:sz w:val="16"/>
            </w:rPr>
            <w:delText>(45.9%)</w:delText>
          </w:r>
        </w:del>
      </w:ins>
      <w:r w:rsidRPr="008B64D0">
        <w:rPr>
          <w:rFonts w:eastAsia="Times New Roman"/>
          <w:color w:val="000000"/>
          <w:sz w:val="16"/>
        </w:rPr>
        <w:t xml:space="preserve">, </w:t>
      </w:r>
      <w:r w:rsidRPr="00CB4005">
        <w:rPr>
          <w:rFonts w:eastAsia="Times New Roman"/>
          <w:color w:val="000000"/>
          <w:sz w:val="16"/>
        </w:rPr>
        <w:t>muscle pain</w:t>
      </w:r>
      <w:del w:id="33" w:author="Author">
        <w:r w:rsidRPr="008B64D0" w:rsidDel="00FA59C9">
          <w:rPr>
            <w:rFonts w:eastAsia="Times New Roman"/>
            <w:color w:val="000000"/>
            <w:sz w:val="16"/>
          </w:rPr>
          <w:delText xml:space="preserve"> </w:delText>
        </w:r>
      </w:del>
      <w:ins w:id="34" w:author="Author">
        <w:del w:id="35" w:author="Author">
          <w:r w:rsidRPr="008B64D0" w:rsidDel="00FA59C9">
            <w:rPr>
              <w:rFonts w:eastAsia="Times New Roman"/>
              <w:color w:val="000000"/>
              <w:sz w:val="16"/>
            </w:rPr>
            <w:delText>(32.5%)</w:delText>
          </w:r>
        </w:del>
      </w:ins>
      <w:r w:rsidRPr="008B64D0">
        <w:rPr>
          <w:rFonts w:eastAsia="Times New Roman"/>
          <w:color w:val="000000"/>
          <w:sz w:val="16"/>
        </w:rPr>
        <w:t>,</w:t>
      </w:r>
      <w:r w:rsidRPr="00CB4005">
        <w:rPr>
          <w:rFonts w:eastAsia="Times New Roman"/>
          <w:color w:val="000000"/>
          <w:sz w:val="16"/>
        </w:rPr>
        <w:t xml:space="preserve"> chills</w:t>
      </w:r>
      <w:ins w:id="36" w:author="Author">
        <w:del w:id="37" w:author="Author">
          <w:r w:rsidRPr="008B64D0" w:rsidDel="00FA59C9">
            <w:rPr>
              <w:rFonts w:eastAsia="Times New Roman"/>
              <w:color w:val="000000"/>
              <w:sz w:val="16"/>
            </w:rPr>
            <w:delText xml:space="preserve"> (24.8%)</w:delText>
          </w:r>
        </w:del>
      </w:ins>
      <w:r w:rsidRPr="008B64D0">
        <w:rPr>
          <w:rFonts w:eastAsia="Times New Roman"/>
          <w:color w:val="000000"/>
          <w:sz w:val="16"/>
        </w:rPr>
        <w:t>,</w:t>
      </w:r>
      <w:r w:rsidRPr="00CB4005">
        <w:rPr>
          <w:rFonts w:eastAsia="Times New Roman"/>
          <w:color w:val="000000"/>
          <w:sz w:val="16"/>
        </w:rPr>
        <w:t xml:space="preserve"> joint pain</w:t>
      </w:r>
      <w:del w:id="38" w:author="Author">
        <w:r w:rsidRPr="008B64D0" w:rsidDel="00FA59C9">
          <w:rPr>
            <w:rFonts w:eastAsia="Times New Roman"/>
            <w:color w:val="000000"/>
            <w:sz w:val="16"/>
          </w:rPr>
          <w:delText xml:space="preserve"> </w:delText>
        </w:r>
      </w:del>
      <w:ins w:id="39" w:author="Author">
        <w:del w:id="40" w:author="Author">
          <w:r w:rsidRPr="008B64D0" w:rsidDel="00FA59C9">
            <w:rPr>
              <w:rFonts w:eastAsia="Times New Roman"/>
              <w:color w:val="000000"/>
              <w:sz w:val="16"/>
            </w:rPr>
            <w:delText>(21.5%)</w:delText>
          </w:r>
        </w:del>
      </w:ins>
      <w:r w:rsidRPr="008B64D0">
        <w:rPr>
          <w:rFonts w:eastAsia="Times New Roman"/>
          <w:color w:val="000000"/>
          <w:sz w:val="16"/>
        </w:rPr>
        <w:t>,</w:t>
      </w:r>
      <w:r w:rsidRPr="00CB4005">
        <w:rPr>
          <w:rFonts w:eastAsia="Times New Roman"/>
          <w:color w:val="000000"/>
          <w:sz w:val="16"/>
        </w:rPr>
        <w:t xml:space="preserve"> injection site swelling</w:t>
      </w:r>
      <w:del w:id="41" w:author="Author">
        <w:r w:rsidRPr="008B64D0" w:rsidDel="00FA59C9">
          <w:rPr>
            <w:rFonts w:eastAsia="Times New Roman"/>
            <w:color w:val="000000"/>
            <w:sz w:val="16"/>
          </w:rPr>
          <w:delText xml:space="preserve"> </w:delText>
        </w:r>
      </w:del>
      <w:ins w:id="42" w:author="Author">
        <w:del w:id="43" w:author="Author">
          <w:r w:rsidRPr="008B64D0" w:rsidDel="00FA59C9">
            <w:rPr>
              <w:rFonts w:eastAsia="Times New Roman"/>
              <w:color w:val="000000"/>
              <w:sz w:val="16"/>
            </w:rPr>
            <w:delText>(11.8%)</w:delText>
          </w:r>
        </w:del>
      </w:ins>
      <w:r w:rsidRPr="008B64D0">
        <w:rPr>
          <w:rFonts w:eastAsia="Times New Roman"/>
          <w:color w:val="000000"/>
          <w:sz w:val="16"/>
        </w:rPr>
        <w:t>,</w:t>
      </w:r>
      <w:r>
        <w:rPr>
          <w:rFonts w:eastAsia="Times New Roman"/>
          <w:color w:val="000000"/>
          <w:sz w:val="16"/>
        </w:rPr>
        <w:t xml:space="preserve"> fever</w:t>
      </w:r>
      <w:del w:id="44" w:author="Author">
        <w:r w:rsidRPr="008B64D0" w:rsidDel="00FA59C9">
          <w:rPr>
            <w:rFonts w:eastAsia="Times New Roman"/>
            <w:color w:val="000000"/>
            <w:sz w:val="16"/>
          </w:rPr>
          <w:delText xml:space="preserve"> </w:delText>
        </w:r>
      </w:del>
      <w:ins w:id="45" w:author="Author">
        <w:del w:id="46" w:author="Author">
          <w:r w:rsidRPr="008B64D0" w:rsidDel="00FA59C9">
            <w:rPr>
              <w:rFonts w:eastAsia="Times New Roman"/>
              <w:color w:val="000000"/>
              <w:sz w:val="16"/>
            </w:rPr>
            <w:delText>(11.5%)</w:delText>
          </w:r>
        </w:del>
      </w:ins>
      <w:r w:rsidRPr="008B64D0">
        <w:rPr>
          <w:rFonts w:eastAsia="Times New Roman"/>
          <w:color w:val="000000"/>
          <w:sz w:val="16"/>
        </w:rPr>
        <w:t>,</w:t>
      </w:r>
      <w:r>
        <w:rPr>
          <w:rFonts w:eastAsia="Times New Roman"/>
          <w:color w:val="000000"/>
          <w:sz w:val="16"/>
        </w:rPr>
        <w:t xml:space="preserve"> and injection site redness</w:t>
      </w:r>
      <w:del w:id="47" w:author="Author">
        <w:r w:rsidRPr="008B64D0" w:rsidDel="00FA59C9">
          <w:rPr>
            <w:rFonts w:eastAsia="Times New Roman"/>
            <w:color w:val="000000"/>
            <w:sz w:val="16"/>
          </w:rPr>
          <w:delText xml:space="preserve"> </w:delText>
        </w:r>
      </w:del>
      <w:ins w:id="48" w:author="Author">
        <w:del w:id="49" w:author="Author">
          <w:r w:rsidRPr="008B64D0" w:rsidDel="00FA59C9">
            <w:rPr>
              <w:rFonts w:eastAsia="Times New Roman"/>
              <w:color w:val="000000"/>
              <w:sz w:val="16"/>
            </w:rPr>
            <w:delText>(10.4%)</w:delText>
          </w:r>
        </w:del>
      </w:ins>
      <w:r>
        <w:rPr>
          <w:rFonts w:eastAsia="Times New Roman"/>
          <w:color w:val="000000"/>
          <w:sz w:val="16"/>
        </w:rPr>
        <w:t>.</w:t>
      </w:r>
      <w:r w:rsidRPr="00CB4005">
        <w:rPr>
          <w:rFonts w:eastAsia="Times New Roman"/>
          <w:color w:val="000000"/>
          <w:sz w:val="16"/>
        </w:rPr>
        <w:t xml:space="preserve"> </w:t>
      </w:r>
      <w:r>
        <w:rPr>
          <w:rFonts w:eastAsia="Times New Roman"/>
          <w:color w:val="000000"/>
          <w:sz w:val="16"/>
        </w:rPr>
        <w:t>(6.1)</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11"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7A3307AF"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3E0C9B" w:rsidRPr="00177859">
        <w:rPr>
          <w:rFonts w:eastAsia="Times New Roman"/>
          <w:b/>
          <w:bCs/>
          <w:color w:val="000000"/>
          <w:sz w:val="16"/>
        </w:rPr>
        <w:t>M</w:t>
      </w:r>
      <w:r w:rsidRPr="00177859">
        <w:rPr>
          <w:rFonts w:eastAsia="Times New Roman"/>
          <w:b/>
          <w:bCs/>
          <w:color w:val="000000"/>
          <w:sz w:val="16"/>
        </w:rPr>
        <w:t>/</w:t>
      </w:r>
      <w:r w:rsidR="002431E8">
        <w:rPr>
          <w:rFonts w:eastAsia="Times New Roman"/>
          <w:b/>
          <w:bCs/>
          <w:color w:val="000000"/>
          <w:sz w:val="16"/>
        </w:rPr>
        <w:t>YYY</w:t>
      </w:r>
      <w:r w:rsidR="000E6963" w:rsidRPr="00177859">
        <w:rPr>
          <w:rFonts w:eastAsia="Times New Roman"/>
          <w:b/>
          <w:bCs/>
          <w:color w:val="000000"/>
          <w:sz w:val="16"/>
        </w:rPr>
        <w:t>Y</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12"/>
          <w:footerReference w:type="default" r:id="rId13"/>
          <w:footerReference w:type="first" r:id="rId14"/>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7216"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EC458C" id="Straight Connector 1"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974D9A1"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ins w:id="50" w:author="Autho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75304E52" w14:textId="1BCC9D2E" w:rsidR="00D12F46" w:rsidRPr="00177859" w:rsidRDefault="00D12F46" w:rsidP="00197276">
      <w:pPr>
        <w:tabs>
          <w:tab w:val="left" w:pos="270"/>
          <w:tab w:val="left" w:pos="720"/>
        </w:tabs>
        <w:ind w:left="270"/>
        <w:rPr>
          <w:rFonts w:eastAsia="Times New Roman"/>
          <w:sz w:val="16"/>
          <w:szCs w:val="16"/>
        </w:rPr>
      </w:pPr>
      <w:ins w:id="51" w:author="Author">
        <w:r>
          <w:rPr>
            <w:rFonts w:eastAsia="Times New Roman"/>
            <w:sz w:val="16"/>
            <w:szCs w:val="16"/>
          </w:rPr>
          <w:t>8.6</w:t>
        </w:r>
        <w:r>
          <w:rPr>
            <w:rFonts w:eastAsia="Times New Roman"/>
            <w:sz w:val="16"/>
            <w:szCs w:val="16"/>
          </w:rPr>
          <w:tab/>
        </w:r>
        <w:commentRangeStart w:id="52"/>
        <w:r w:rsidR="00D55872" w:rsidRPr="00A30296">
          <w:rPr>
            <w:rFonts w:eastAsia="Times New Roman"/>
            <w:sz w:val="16"/>
            <w:szCs w:val="16"/>
          </w:rPr>
          <w:t>Immunocompromised Use</w:t>
        </w:r>
        <w:commentRangeEnd w:id="52"/>
        <w:r w:rsidR="00D55872">
          <w:rPr>
            <w:rStyle w:val="CommentReference"/>
            <w:rFonts w:ascii="Arial" w:eastAsia="Times New Roman" w:hAnsi="Arial"/>
          </w:rPr>
          <w:commentReference w:id="52"/>
        </w:r>
      </w:ins>
    </w:p>
    <w:p w14:paraId="4DFCC558"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5"/>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63360"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1C158C" id="Straight Connector 2"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 xml:space="preserve">For intramuscular injection </w:t>
      </w:r>
      <w:commentRangeStart w:id="53"/>
      <w:r w:rsidRPr="00707B98">
        <w:rPr>
          <w:sz w:val="24"/>
          <w:szCs w:val="24"/>
        </w:rPr>
        <w:t>only</w:t>
      </w:r>
      <w:commentRangeEnd w:id="53"/>
      <w:r>
        <w:rPr>
          <w:rStyle w:val="CommentReference"/>
        </w:rPr>
        <w:commentReference w:id="53"/>
      </w:r>
      <w:r w:rsidRPr="00707B98">
        <w:rPr>
          <w:sz w:val="24"/>
          <w:szCs w:val="24"/>
        </w:rPr>
        <w:t>.</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54"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54"/>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commentRangeStart w:id="55"/>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64FBBABE" w14:textId="32DB88A1" w:rsidR="007825BF" w:rsidRPr="00F404CC" w:rsidRDefault="007825BF" w:rsidP="00D17AF2">
      <w:pPr>
        <w:pStyle w:val="ListParagraph"/>
        <w:keepNext/>
        <w:widowControl w:val="0"/>
        <w:numPr>
          <w:ilvl w:val="1"/>
          <w:numId w:val="8"/>
        </w:numPr>
        <w:contextualSpacing w:val="0"/>
        <w:rPr>
          <w:sz w:val="24"/>
          <w:szCs w:val="24"/>
        </w:rPr>
      </w:pPr>
      <w:r w:rsidRPr="00F404CC">
        <w:rPr>
          <w:sz w:val="24"/>
          <w:szCs w:val="24"/>
        </w:rPr>
        <w:t>Do not use diluent vials to dilute multiple vials of COMIRNATY.</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commentRangeEnd w:id="55"/>
      <w:r w:rsidR="000814E4">
        <w:rPr>
          <w:rStyle w:val="CommentReference"/>
          <w:rFonts w:ascii="Arial" w:eastAsia="Times New Roman" w:hAnsi="Arial"/>
        </w:rPr>
        <w:commentReference w:id="55"/>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25034E">
            <w:pPr>
              <w:rPr>
                <w:rFonts w:eastAsia="Times New Roman"/>
                <w:b/>
                <w:bCs/>
                <w:sz w:val="24"/>
                <w:szCs w:val="24"/>
              </w:rPr>
            </w:pPr>
            <w:bookmarkStart w:id="56" w:name="_Hlk54893713"/>
            <w:r w:rsidRPr="007520D4">
              <w:rPr>
                <w:b/>
                <w:bCs/>
                <w:sz w:val="24"/>
                <w:szCs w:val="24"/>
              </w:rPr>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25034E">
            <w:pPr>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25034E">
            <w:pPr>
              <w:pStyle w:val="ListParagraph"/>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25034E">
            <w:pPr>
              <w:pStyle w:val="ListParagraph"/>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25034E">
            <w:pPr>
              <w:pStyle w:val="ListParagraph"/>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25034E">
            <w:pPr>
              <w:pStyle w:val="ListParagraph"/>
              <w:numPr>
                <w:ilvl w:val="0"/>
                <w:numId w:val="9"/>
              </w:numPr>
              <w:contextualSpacing w:val="0"/>
              <w:rPr>
                <w:rFonts w:eastAsia="Times New Roman"/>
                <w:sz w:val="24"/>
                <w:szCs w:val="24"/>
              </w:rPr>
            </w:pPr>
            <w:r>
              <w:rPr>
                <w:rFonts w:eastAsia="Times New Roman"/>
                <w:sz w:val="24"/>
                <w:szCs w:val="24"/>
              </w:rPr>
              <w:lastRenderedPageBreak/>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commentRangeStart w:id="57"/>
            <w:r w:rsidR="0074431B">
              <w:rPr>
                <w:sz w:val="24"/>
                <w:szCs w:val="24"/>
              </w:rPr>
              <w:t>vaccine</w:t>
            </w:r>
            <w:commentRangeEnd w:id="57"/>
            <w:r w:rsidR="006B7759">
              <w:rPr>
                <w:rStyle w:val="CommentReference"/>
                <w:rFonts w:ascii="Arial" w:eastAsia="Times New Roman" w:hAnsi="Arial"/>
              </w:rPr>
              <w:commentReference w:id="57"/>
            </w:r>
            <w:r w:rsidR="0074431B">
              <w:rPr>
                <w:sz w:val="24"/>
                <w:szCs w:val="24"/>
              </w:rPr>
              <w:t xml:space="preserv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commentRangeStart w:id="58"/>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commentRangeEnd w:id="58"/>
            <w:r w:rsidR="00663615">
              <w:rPr>
                <w:rStyle w:val="CommentReference"/>
                <w:rFonts w:ascii="Arial" w:eastAsia="Times New Roman" w:hAnsi="Arial"/>
              </w:rPr>
              <w:commentReference w:id="58"/>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commentRangeStart w:id="59"/>
            <w:r w:rsidR="007A2C94">
              <w:rPr>
                <w:rFonts w:eastAsia="TimesNewRoman"/>
                <w:sz w:val="24"/>
                <w:szCs w:val="24"/>
              </w:rPr>
              <w:t>vaccine</w:t>
            </w:r>
            <w:commentRangeEnd w:id="59"/>
            <w:r w:rsidR="00C82E79">
              <w:rPr>
                <w:rStyle w:val="CommentReference"/>
                <w:rFonts w:ascii="Arial" w:eastAsia="Times New Roman" w:hAnsi="Arial"/>
              </w:rPr>
              <w:commentReference w:id="59"/>
            </w:r>
            <w:r w:rsidR="007A2C94">
              <w:rPr>
                <w:rFonts w:eastAsia="TimesNewRoman"/>
                <w:sz w:val="24"/>
                <w:szCs w:val="24"/>
              </w:rPr>
              <w:t xml:space="preserv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56"/>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60" w:name="_Hlk48569403"/>
            <w:r w:rsidRPr="00C13D96">
              <w:rPr>
                <w:rFonts w:eastAsia="Times New Roman"/>
                <w:b/>
                <w:bCs/>
                <w:sz w:val="24"/>
                <w:szCs w:val="24"/>
              </w:rPr>
              <w:t xml:space="preserve">PREPARATION OF INDIVIDUAL 0.3 mL DOSES OF </w:t>
            </w:r>
            <w:bookmarkEnd w:id="60"/>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commentRangeStart w:id="61"/>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commentRangeEnd w:id="61"/>
            <w:r w:rsidR="00CF284E">
              <w:rPr>
                <w:rStyle w:val="CommentReference"/>
                <w:rFonts w:ascii="Arial" w:eastAsia="Times New Roman" w:hAnsi="Arial"/>
              </w:rPr>
              <w:commentReference w:id="61"/>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commentRangeStart w:id="62"/>
      <w:r w:rsidRPr="00217880">
        <w:rPr>
          <w:rFonts w:eastAsia="Arial"/>
          <w:bCs/>
          <w:sz w:val="24"/>
          <w:szCs w:val="24"/>
        </w:rPr>
        <w:lastRenderedPageBreak/>
        <w:t>After</w:t>
      </w:r>
      <w:commentRangeEnd w:id="62"/>
      <w:r w:rsidR="00735C5F">
        <w:rPr>
          <w:rStyle w:val="CommentReference"/>
          <w:rFonts w:ascii="Arial" w:eastAsia="Times New Roman" w:hAnsi="Arial"/>
        </w:rPr>
        <w:commentReference w:id="62"/>
      </w:r>
      <w:r w:rsidRPr="00217880">
        <w:rPr>
          <w:rFonts w:eastAsia="Arial"/>
          <w:bCs/>
          <w:sz w:val="24"/>
          <w:szCs w:val="24"/>
        </w:rPr>
        <w:t xml:space="preserve">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 xml:space="preserve">Administration </w:t>
      </w:r>
      <w:commentRangeStart w:id="63"/>
      <w:r w:rsidRPr="006E54A9">
        <w:rPr>
          <w:b/>
          <w:bCs/>
          <w:sz w:val="24"/>
          <w:szCs w:val="24"/>
        </w:rPr>
        <w:t>Information</w:t>
      </w:r>
      <w:commentRangeEnd w:id="63"/>
      <w:r w:rsidR="009E23E3">
        <w:rPr>
          <w:rStyle w:val="CommentReference"/>
        </w:rPr>
        <w:commentReference w:id="63"/>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ins w:id="64" w:author="Autho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BB281F8" w14:textId="77777777" w:rsidR="001F391B" w:rsidRDefault="001F391B" w:rsidP="00792211">
      <w:pPr>
        <w:rPr>
          <w:ins w:id="65" w:author="Author"/>
          <w:sz w:val="24"/>
          <w:szCs w:val="24"/>
        </w:rPr>
      </w:pPr>
    </w:p>
    <w:p w14:paraId="3DA11341" w14:textId="32509244" w:rsidR="001F391B" w:rsidRPr="003A3B6A" w:rsidRDefault="001F391B" w:rsidP="001F391B">
      <w:pPr>
        <w:rPr>
          <w:ins w:id="66" w:author="Author"/>
        </w:rPr>
      </w:pPr>
      <w:commentRangeStart w:id="67"/>
      <w:ins w:id="68" w:author="Author">
        <w:r w:rsidRPr="003A3B6A">
          <w:rPr>
            <w:rStyle w:val="normaltextrun"/>
            <w:sz w:val="24"/>
            <w:szCs w:val="24"/>
            <w:shd w:val="clear" w:color="auto" w:fill="FFFFFF"/>
          </w:rPr>
          <w:t xml:space="preserve">A third dose of the </w:t>
        </w:r>
        <w:r w:rsidR="002C0AC4">
          <w:rPr>
            <w:sz w:val="24"/>
            <w:szCs w:val="24"/>
          </w:rPr>
          <w:t>COMIRNATY</w:t>
        </w:r>
        <w:r w:rsidRPr="003A3B6A">
          <w:rPr>
            <w:rStyle w:val="normaltextrun"/>
            <w:sz w:val="24"/>
            <w:szCs w:val="24"/>
            <w:shd w:val="clear" w:color="auto" w:fill="FFFFFF"/>
          </w:rPr>
          <w:t xml:space="preserve"> (0.3</w:t>
        </w:r>
        <w:r>
          <w:rPr>
            <w:rStyle w:val="normaltextrun"/>
            <w:sz w:val="24"/>
            <w:szCs w:val="24"/>
            <w:shd w:val="clear" w:color="auto" w:fill="FFFFFF"/>
          </w:rPr>
          <w:t> </w:t>
        </w:r>
        <w:r w:rsidRPr="003A3B6A">
          <w:rPr>
            <w:rStyle w:val="normaltextrun"/>
            <w:sz w:val="24"/>
            <w:szCs w:val="24"/>
            <w:shd w:val="clear" w:color="auto" w:fill="FFFFFF"/>
          </w:rPr>
          <w:t xml:space="preserve">mL) administered at least 28 days following the first </w:t>
        </w:r>
        <w:r w:rsidR="00EC572D">
          <w:rPr>
            <w:rStyle w:val="normaltextrun"/>
            <w:sz w:val="24"/>
            <w:szCs w:val="24"/>
            <w:shd w:val="clear" w:color="auto" w:fill="FFFFFF"/>
          </w:rPr>
          <w:t>2</w:t>
        </w:r>
        <w:r w:rsidRPr="003A3B6A">
          <w:rPr>
            <w:rStyle w:val="normaltextrun"/>
            <w:sz w:val="24"/>
            <w:szCs w:val="24"/>
            <w:shd w:val="clear" w:color="auto" w:fill="FFFFFF"/>
          </w:rPr>
          <w:t xml:space="preserve"> doses of this vaccine is authorized for administration to individuals at least 1</w:t>
        </w:r>
        <w:r w:rsidR="006D1B14">
          <w:rPr>
            <w:rStyle w:val="normaltextrun"/>
            <w:sz w:val="24"/>
            <w:szCs w:val="24"/>
            <w:shd w:val="clear" w:color="auto" w:fill="FFFFFF"/>
          </w:rPr>
          <w:t>6</w:t>
        </w:r>
        <w:r w:rsidRPr="003A3B6A">
          <w:rPr>
            <w:rStyle w:val="normaltextrun"/>
            <w:sz w:val="24"/>
            <w:szCs w:val="24"/>
            <w:shd w:val="clear" w:color="auto" w:fill="FFFFFF"/>
          </w:rPr>
          <w:t> years of age who have undergone solid organ transplantation, or who are diagnosed with conditions that are considered to have an equivalent level of immunocompromise.</w:t>
        </w:r>
        <w:commentRangeEnd w:id="67"/>
        <w:r w:rsidR="006B045B">
          <w:rPr>
            <w:rStyle w:val="CommentReference"/>
            <w:rFonts w:ascii="Arial" w:eastAsia="Times New Roman" w:hAnsi="Arial"/>
          </w:rPr>
          <w:commentReference w:id="67"/>
        </w:r>
      </w:ins>
    </w:p>
    <w:p w14:paraId="46FE4864" w14:textId="77777777"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69" w:name="OLE_LINK2"/>
      <w:bookmarkStart w:id="70"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5</w:t>
      </w:r>
      <w:r w:rsidR="004C4981">
        <w:rPr>
          <w:rFonts w:ascii="Times New Roman" w:hAnsi="Times New Roman"/>
        </w:rPr>
        <w:tab/>
      </w:r>
      <w:commentRangeStart w:id="71"/>
      <w:r w:rsidRPr="00177859">
        <w:rPr>
          <w:rFonts w:ascii="Times New Roman" w:hAnsi="Times New Roman"/>
        </w:rPr>
        <w:t>WARNINGS</w:t>
      </w:r>
      <w:commentRangeEnd w:id="71"/>
      <w:r w:rsidR="00B8752C">
        <w:rPr>
          <w:rStyle w:val="CommentReference"/>
          <w:b w:val="0"/>
        </w:rPr>
        <w:commentReference w:id="71"/>
      </w:r>
      <w:r w:rsidRPr="00177859">
        <w:rPr>
          <w:rFonts w:ascii="Times New Roman" w:hAnsi="Times New Roman"/>
        </w:rPr>
        <w:t xml:space="preserve"> AND PRECAUTIONS</w:t>
      </w:r>
    </w:p>
    <w:p w14:paraId="4DFCC58B" w14:textId="77777777" w:rsidR="001E7AF3" w:rsidRPr="00177859" w:rsidRDefault="001E7AF3" w:rsidP="00EE214A">
      <w:pPr>
        <w:pStyle w:val="PIHeading1"/>
        <w:keepNext w:val="0"/>
        <w:keepLines w:val="0"/>
        <w:shd w:val="clear" w:color="auto" w:fill="FFFFFF"/>
        <w:spacing w:before="0" w:after="0"/>
        <w:rPr>
          <w:rFonts w:ascii="Times New Roman" w:hAnsi="Times New Roman"/>
        </w:rPr>
      </w:pPr>
    </w:p>
    <w:bookmarkEnd w:id="69"/>
    <w:bookmarkEnd w:id="70"/>
    <w:p w14:paraId="21E1F2BE" w14:textId="1254C38B" w:rsidR="00792211" w:rsidRPr="006E54A9" w:rsidRDefault="00792211" w:rsidP="0079221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rsidP="003B1900">
      <w:pPr>
        <w:keepNext/>
        <w:tabs>
          <w:tab w:val="left" w:pos="720"/>
        </w:tabs>
        <w:autoSpaceDE w:val="0"/>
        <w:autoSpaceDN w:val="0"/>
        <w:rPr>
          <w:sz w:val="24"/>
          <w:szCs w:val="24"/>
        </w:rPr>
      </w:pPr>
    </w:p>
    <w:p w14:paraId="123A29CC" w14:textId="1AA6DD50" w:rsidR="00792211" w:rsidRDefault="005D4B1F" w:rsidP="00792211">
      <w:pPr>
        <w:keepNext/>
        <w:rPr>
          <w:rFonts w:eastAsia="Times New Roman"/>
          <w:sz w:val="24"/>
          <w:szCs w:val="24"/>
        </w:rPr>
      </w:pPr>
      <w:bookmarkStart w:id="72"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72"/>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7E163B3"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The observed risk has been highest in adolescent and young adult males under 40</w:t>
      </w:r>
      <w:r w:rsidR="00D76DCF">
        <w:rPr>
          <w:sz w:val="24"/>
          <w:szCs w:val="24"/>
        </w:rPr>
        <w:t> </w:t>
      </w:r>
      <w:r>
        <w:rPr>
          <w:sz w:val="24"/>
          <w:szCs w:val="24"/>
        </w:rPr>
        <w:t xml:space="preserve">years of age. </w:t>
      </w:r>
      <w:r w:rsidR="005D4B1F" w:rsidRPr="00FF348B">
        <w:rPr>
          <w:sz w:val="24"/>
          <w:szCs w:val="24"/>
        </w:rPr>
        <w:t>Available</w:t>
      </w:r>
      <w:r w:rsidR="005D4B1F">
        <w:rPr>
          <w:sz w:val="24"/>
          <w:szCs w:val="24"/>
        </w:rPr>
        <w:t xml:space="preserve"> </w:t>
      </w:r>
      <w:r w:rsidR="005D4B1F" w:rsidRPr="00FF348B">
        <w:rPr>
          <w:sz w:val="24"/>
          <w:szCs w:val="24"/>
        </w:rPr>
        <w:t xml:space="preserve">data from short-term follow-up suggest that most individuals have had resolution of </w:t>
      </w:r>
      <w:r w:rsidR="005D4B1F" w:rsidRPr="00FF348B">
        <w:rPr>
          <w:sz w:val="24"/>
          <w:szCs w:val="24"/>
        </w:rPr>
        <w:lastRenderedPageBreak/>
        <w:t>symptoms</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3"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In clinical studies</w:t>
      </w:r>
      <w:commentRangeStart w:id="73"/>
      <w:commentRangeEnd w:id="73"/>
      <w:r w:rsidR="001F0EFC">
        <w:rPr>
          <w:rStyle w:val="CommentReference"/>
          <w:rFonts w:ascii="Arial" w:eastAsia="Times New Roman" w:hAnsi="Arial"/>
        </w:rPr>
        <w:commentReference w:id="73"/>
      </w:r>
      <w:r w:rsidRPr="007B61C5">
        <w:rPr>
          <w:sz w:val="24"/>
          <w:szCs w:val="24"/>
        </w:rPr>
        <w:t xml:space="preserve">,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5C1123" w:rsidP="006C634A">
      <w:pPr>
        <w:autoSpaceDE w:val="0"/>
        <w:autoSpaceDN w:val="0"/>
        <w:adjustRightInd w:val="0"/>
        <w:rPr>
          <w:spacing w:val="-1"/>
          <w:sz w:val="24"/>
          <w:szCs w:val="24"/>
        </w:rPr>
      </w:pPr>
      <w:commentRangeStart w:id="74"/>
      <w:commentRangeEnd w:id="74"/>
      <w:r>
        <w:rPr>
          <w:rStyle w:val="CommentReference"/>
          <w:rFonts w:ascii="Arial" w:eastAsia="Times New Roman" w:hAnsi="Arial"/>
        </w:rPr>
        <w:commentReference w:id="74"/>
      </w: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64F0292A" w:rsidR="003F4EE2" w:rsidRPr="00410ADB" w:rsidRDefault="003F4EE2" w:rsidP="003F4EE2">
      <w:pPr>
        <w:rPr>
          <w:sz w:val="24"/>
          <w:szCs w:val="24"/>
          <w:shd w:val="clear" w:color="auto" w:fill="FFFFFF"/>
        </w:rPr>
      </w:pPr>
      <w:r w:rsidRPr="00410ADB">
        <w:rPr>
          <w:sz w:val="24"/>
          <w:szCs w:val="24"/>
          <w:shd w:val="clear" w:color="auto" w:fill="FFFFFF"/>
        </w:rPr>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multicenter, multinational, randomized, saline placebo-controlled, observer-blind,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lastRenderedPageBreak/>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75"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75"/>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lastRenderedPageBreak/>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lastRenderedPageBreak/>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commentRangeStart w:id="76"/>
      <w:commentRangeEnd w:id="76"/>
      <w:r>
        <w:rPr>
          <w:rStyle w:val="CommentReference"/>
          <w:rFonts w:ascii="Arial" w:eastAsia="Times New Roman" w:hAnsi="Arial"/>
        </w:rPr>
        <w:commentReference w:id="76"/>
      </w:r>
    </w:p>
    <w:p w14:paraId="7C0266B6" w14:textId="77777777" w:rsidR="00797D20" w:rsidRDefault="00797D20" w:rsidP="00797D20">
      <w:pPr>
        <w:rPr>
          <w:ins w:id="77" w:author="Author"/>
          <w:rStyle w:val="CommentReference"/>
          <w:sz w:val="24"/>
          <w:szCs w:val="24"/>
        </w:rPr>
      </w:pPr>
    </w:p>
    <w:p w14:paraId="032B53E0" w14:textId="77777777" w:rsidR="00797D20" w:rsidRPr="007B61C5" w:rsidRDefault="00797D20" w:rsidP="00797D20">
      <w:pPr>
        <w:rPr>
          <w:ins w:id="78" w:author="Author"/>
          <w:rStyle w:val="CommentReference"/>
          <w:sz w:val="24"/>
          <w:szCs w:val="24"/>
        </w:rPr>
      </w:pPr>
      <w:commentRangeStart w:id="79"/>
      <w:ins w:id="80" w:author="Author">
        <w:r w:rsidRPr="007B61C5">
          <w:rPr>
            <w:rStyle w:val="CommentReference"/>
            <w:sz w:val="24"/>
            <w:szCs w:val="24"/>
          </w:rPr>
          <w:t xml:space="preserve">In clinical studies, the adverse reactions occurring in &lt;10% of participants 16 through 55 years of age following any dose were </w:t>
        </w:r>
        <w:r w:rsidRPr="007B61C5">
          <w:rPr>
            <w:sz w:val="24"/>
            <w:szCs w:val="24"/>
          </w:rPr>
          <w:t xml:space="preserve">injection site redness (9.5%), nausea (1.4%), malaise </w:t>
        </w:r>
        <w:r>
          <w:rPr>
            <w:sz w:val="24"/>
            <w:szCs w:val="24"/>
          </w:rPr>
          <w:t> </w:t>
        </w:r>
        <w:r w:rsidRPr="007B61C5">
          <w:rPr>
            <w:sz w:val="24"/>
            <w:szCs w:val="24"/>
          </w:rPr>
          <w:t>(0.7%), lymphadenopathy (0.5%)</w:t>
        </w:r>
        <w:r>
          <w:rPr>
            <w:sz w:val="24"/>
            <w:szCs w:val="24"/>
          </w:rPr>
          <w:t xml:space="preserve">, asthenia (0.4%), </w:t>
        </w:r>
        <w:r w:rsidRPr="007B61C5">
          <w:rPr>
            <w:sz w:val="24"/>
            <w:szCs w:val="24"/>
          </w:rPr>
          <w:t>decreased appetite (0.2%), hyperhidrosis (0.1%), lethargy (0.1%), and night sweats (0.1%).</w:t>
        </w:r>
      </w:ins>
    </w:p>
    <w:p w14:paraId="303D6050" w14:textId="77777777" w:rsidR="00797D20" w:rsidRPr="007B61C5" w:rsidRDefault="00797D20" w:rsidP="00797D20">
      <w:pPr>
        <w:rPr>
          <w:ins w:id="81" w:author="Author"/>
          <w:rStyle w:val="CommentReference"/>
          <w:sz w:val="24"/>
          <w:szCs w:val="24"/>
        </w:rPr>
      </w:pPr>
    </w:p>
    <w:p w14:paraId="3DA4AFC9" w14:textId="77777777" w:rsidR="00797D20" w:rsidRDefault="00797D20" w:rsidP="00797D20">
      <w:pPr>
        <w:rPr>
          <w:ins w:id="82" w:author="Author"/>
          <w:sz w:val="24"/>
          <w:szCs w:val="24"/>
        </w:rPr>
      </w:pPr>
      <w:ins w:id="83" w:author="Author">
        <w:r w:rsidRPr="007B61C5">
          <w:rPr>
            <w:rStyle w:val="CommentReference"/>
            <w:sz w:val="24"/>
            <w:szCs w:val="24"/>
          </w:rPr>
          <w:t xml:space="preserve">In clinical studies, the adverse reactions occurring in &lt;10% of participants 56 years of age and older following any dose were nausea (1.0%), malaise (0.5%), </w:t>
        </w:r>
        <w:r w:rsidRPr="007B61C5">
          <w:rPr>
            <w:sz w:val="24"/>
            <w:szCs w:val="24"/>
          </w:rPr>
          <w:t>asthenia (0.3%), lymphadenopathy (0.2%), lethargy (0.2%), decreased appetite (0.1%), hyperhidrosis (0.1%), and night sweats (0.1%).</w:t>
        </w:r>
        <w:commentRangeEnd w:id="79"/>
        <w:r w:rsidR="00ED2625">
          <w:rPr>
            <w:rStyle w:val="CommentReference"/>
            <w:rFonts w:ascii="Arial" w:eastAsia="Times New Roman" w:hAnsi="Arial"/>
          </w:rPr>
          <w:commentReference w:id="79"/>
        </w:r>
      </w:ins>
    </w:p>
    <w:p w14:paraId="0A80BB3B" w14:textId="77777777" w:rsidR="00B12A97" w:rsidRDefault="00B12A97" w:rsidP="00DD5C6F">
      <w:pPr>
        <w:rPr>
          <w:ins w:id="84" w:author="Author"/>
          <w:sz w:val="24"/>
          <w:szCs w:val="24"/>
        </w:rPr>
      </w:pPr>
    </w:p>
    <w:p w14:paraId="43F9ECA8" w14:textId="7CF54856" w:rsidR="00B12A97" w:rsidRPr="00426479" w:rsidRDefault="00B12A97" w:rsidP="00B12A97">
      <w:pPr>
        <w:shd w:val="clear" w:color="auto" w:fill="FFFFFF"/>
        <w:rPr>
          <w:ins w:id="85" w:author="Author"/>
          <w:rFonts w:eastAsia="Times New Roman"/>
          <w:sz w:val="24"/>
        </w:rPr>
      </w:pPr>
      <w:commentRangeStart w:id="86"/>
      <w:ins w:id="87" w:author="Author">
        <w:r>
          <w:rPr>
            <w:sz w:val="24"/>
            <w:szCs w:val="24"/>
          </w:rPr>
          <w:t xml:space="preserve">From an independent report </w:t>
        </w:r>
        <w:r w:rsidRPr="009E7BCF">
          <w:rPr>
            <w:i/>
            <w:iCs/>
            <w:sz w:val="24"/>
            <w:szCs w:val="24"/>
          </w:rPr>
          <w:t>(</w:t>
        </w:r>
        <w:r w:rsidRPr="00041437">
          <w:rPr>
            <w:i/>
            <w:iCs/>
            <w:sz w:val="24"/>
            <w:szCs w:val="24"/>
          </w:rPr>
          <w:t xml:space="preserve">Kamar N, Abravanel F, Marion O, et al. Three doses of an mRNA Covid-19 vaccine in solid-organ transplant recipients. N </w:t>
        </w:r>
        <w:proofErr w:type="spellStart"/>
        <w:r w:rsidRPr="00041437">
          <w:rPr>
            <w:i/>
            <w:iCs/>
            <w:sz w:val="24"/>
            <w:szCs w:val="24"/>
          </w:rPr>
          <w:t>Engl</w:t>
        </w:r>
        <w:proofErr w:type="spellEnd"/>
        <w:r w:rsidRPr="00041437">
          <w:rPr>
            <w:i/>
            <w:iCs/>
            <w:sz w:val="24"/>
            <w:szCs w:val="24"/>
          </w:rPr>
          <w:t xml:space="preserve"> J Med</w:t>
        </w:r>
        <w:r w:rsidRPr="009E7BCF">
          <w:rPr>
            <w:i/>
            <w:iCs/>
            <w:sz w:val="24"/>
            <w:szCs w:val="24"/>
          </w:rPr>
          <w:t>)</w:t>
        </w:r>
        <w:r>
          <w:rPr>
            <w:sz w:val="24"/>
            <w:szCs w:val="24"/>
          </w:rPr>
          <w:t>,</w:t>
        </w:r>
        <w:r>
          <w:rPr>
            <w:szCs w:val="24"/>
          </w:rPr>
          <w:t xml:space="preserve"> </w:t>
        </w:r>
        <w:r>
          <w:rPr>
            <w:rFonts w:eastAsia="Times New Roman"/>
            <w:sz w:val="24"/>
          </w:rPr>
          <w:t>i</w:t>
        </w:r>
        <w:r w:rsidRPr="00426479">
          <w:rPr>
            <w:rFonts w:eastAsia="Times New Roman"/>
            <w:sz w:val="24"/>
          </w:rPr>
          <w:t>n 99 individuals who had undergone various solid organ transplant procedures (heart, kidney, liver, lung, pancreas) 97±8 months previously who received a third vaccine dose, the adverse event profile was similar to that after the second dose and no grade 3 or grade 4 events were reported</w:t>
        </w:r>
        <w:r>
          <w:rPr>
            <w:rFonts w:eastAsia="Times New Roman"/>
            <w:sz w:val="24"/>
          </w:rPr>
          <w:t xml:space="preserve"> in recipients who were followed for </w:t>
        </w:r>
        <w:r w:rsidR="00A833C6">
          <w:rPr>
            <w:rFonts w:eastAsia="Times New Roman"/>
            <w:sz w:val="24"/>
          </w:rPr>
          <w:t>1</w:t>
        </w:r>
        <w:r>
          <w:rPr>
            <w:rFonts w:eastAsia="Times New Roman"/>
            <w:sz w:val="24"/>
          </w:rPr>
          <w:t xml:space="preserve"> month following post Dose 3.</w:t>
        </w:r>
        <w:commentRangeEnd w:id="86"/>
        <w:r w:rsidR="00147997">
          <w:rPr>
            <w:rStyle w:val="CommentReference"/>
            <w:rFonts w:ascii="Arial" w:eastAsia="Times New Roman" w:hAnsi="Arial"/>
          </w:rPr>
          <w:commentReference w:id="86"/>
        </w:r>
      </w:ins>
    </w:p>
    <w:p w14:paraId="37EA2597" w14:textId="43466D22" w:rsidR="009F7782" w:rsidRDefault="009F7782" w:rsidP="009F7782">
      <w:pPr>
        <w:shd w:val="clear" w:color="auto" w:fill="FFFFFF" w:themeFill="background1"/>
        <w:rPr>
          <w:rFonts w:eastAsia="Times New Roman"/>
          <w:sz w:val="24"/>
          <w:szCs w:val="24"/>
          <w:u w:val="single"/>
        </w:rPr>
      </w:pPr>
    </w:p>
    <w:p w14:paraId="2CB0DC56" w14:textId="053E2567" w:rsidR="009F7782" w:rsidRPr="00617321" w:rsidRDefault="009F7782" w:rsidP="009F7782">
      <w:pPr>
        <w:keepNext/>
        <w:shd w:val="clear" w:color="auto" w:fill="FFFFFF" w:themeFill="background1"/>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35B0EBAF" w:rsidR="00671A1C" w:rsidRPr="00671A1C" w:rsidRDefault="009836EB" w:rsidP="68A7E074">
      <w:pPr>
        <w:keepNext/>
        <w:shd w:val="clear" w:color="auto" w:fill="FFFFFF" w:themeFill="background1"/>
        <w:rPr>
          <w:sz w:val="24"/>
          <w:szCs w:val="24"/>
        </w:rPr>
      </w:pPr>
      <w:commentRangeStart w:id="88"/>
      <w:ins w:id="89" w:author="Author">
        <w:r w:rsidRPr="00671A1C">
          <w:rPr>
            <w:sz w:val="24"/>
            <w:szCs w:val="24"/>
          </w:rPr>
          <w:t xml:space="preserve">Overall 51.1% of participants in the COMIRNATY group and 51.4% of participants in the placebo group had follow-up time between ≥4 months to &lt;6 months after Dose 2 in the blinded placebo-controlled follow-up </w:t>
        </w:r>
        <w:commentRangeEnd w:id="88"/>
        <w:r>
          <w:rPr>
            <w:rStyle w:val="CommentReference"/>
            <w:rFonts w:ascii="Arial" w:eastAsia="Times New Roman" w:hAnsi="Arial"/>
          </w:rPr>
          <w:commentReference w:id="88"/>
        </w:r>
        <w:r w:rsidRPr="00671A1C">
          <w:rPr>
            <w:sz w:val="24"/>
            <w:szCs w:val="24"/>
          </w:rPr>
          <w:t xml:space="preserve">period with an additional 8.1% and 5.9% with ≥6 months of blinded follow-up time in the COMIRNATY and placebo groups, respectively. </w:t>
        </w:r>
      </w:ins>
    </w:p>
    <w:p w14:paraId="169D11A2" w14:textId="77777777" w:rsidR="00671A1C" w:rsidRPr="00671A1C" w:rsidRDefault="00671A1C" w:rsidP="00671A1C">
      <w:pPr>
        <w:keepNext/>
        <w:shd w:val="clear" w:color="auto" w:fill="FFFFFF"/>
        <w:rPr>
          <w:sz w:val="24"/>
          <w:szCs w:val="24"/>
        </w:rPr>
      </w:pPr>
    </w:p>
    <w:p w14:paraId="1EA96A45" w14:textId="683C82DF" w:rsidR="00533200" w:rsidRDefault="00192F7A" w:rsidP="00533200">
      <w:pPr>
        <w:keepNext/>
        <w:shd w:val="clear" w:color="auto" w:fill="FFFFFF"/>
        <w:rPr>
          <w:ins w:id="90" w:author="Author"/>
          <w:sz w:val="24"/>
          <w:szCs w:val="24"/>
        </w:rPr>
      </w:pPr>
      <w:del w:id="91" w:author="Author">
        <w:r w:rsidRPr="00CE249F" w:rsidDel="00192F7A">
          <w:rPr>
            <w:sz w:val="24"/>
            <w:szCs w:val="24"/>
          </w:rPr>
          <w:delText xml:space="preserve">Upon </w:delText>
        </w:r>
        <w:r w:rsidDel="00192F7A">
          <w:rPr>
            <w:sz w:val="24"/>
            <w:szCs w:val="24"/>
          </w:rPr>
          <w:delText>issuance</w:delText>
        </w:r>
        <w:r w:rsidRPr="00CE249F" w:rsidDel="00192F7A">
          <w:rPr>
            <w:sz w:val="24"/>
            <w:szCs w:val="24"/>
          </w:rPr>
          <w:delText xml:space="preserve"> of the EUA for </w:delText>
        </w:r>
        <w:r w:rsidDel="00192F7A">
          <w:rPr>
            <w:rFonts w:eastAsia="Arial"/>
            <w:bCs/>
            <w:sz w:val="24"/>
            <w:szCs w:val="24"/>
          </w:rPr>
          <w:delText>COMIRNATY</w:delText>
        </w:r>
        <w:r w:rsidRPr="00CE249F" w:rsidDel="00192F7A">
          <w:rPr>
            <w:rFonts w:eastAsia="Arial"/>
            <w:bCs/>
            <w:sz w:val="24"/>
            <w:szCs w:val="24"/>
          </w:rPr>
          <w:delText xml:space="preserve">, participants were unblinded to offer placebo participants </w:delText>
        </w:r>
        <w:r w:rsidDel="00192F7A">
          <w:rPr>
            <w:rFonts w:eastAsia="Arial"/>
            <w:bCs/>
            <w:sz w:val="24"/>
            <w:szCs w:val="24"/>
          </w:rPr>
          <w:delText>COMIRNATY</w:delText>
        </w:r>
        <w:r w:rsidRPr="00CE249F" w:rsidDel="00192F7A">
          <w:rPr>
            <w:rFonts w:eastAsia="Arial"/>
            <w:bCs/>
            <w:sz w:val="24"/>
            <w:szCs w:val="24"/>
          </w:rPr>
          <w:delText xml:space="preserve">. </w:delText>
        </w:r>
      </w:del>
      <w:ins w:id="92" w:author="Author">
        <w:r w:rsidR="00533200">
          <w:rPr>
            <w:rFonts w:eastAsia="Arial"/>
            <w:bCs/>
            <w:sz w:val="24"/>
            <w:szCs w:val="24"/>
          </w:rPr>
          <w:t>P</w:t>
        </w:r>
        <w:r w:rsidR="00533200" w:rsidRPr="00CE249F">
          <w:rPr>
            <w:rFonts w:eastAsia="Arial"/>
            <w:bCs/>
            <w:sz w:val="24"/>
            <w:szCs w:val="24"/>
          </w:rPr>
          <w:t xml:space="preserve">articipants were unblinded </w:t>
        </w:r>
        <w:r w:rsidR="00533200" w:rsidRPr="00671A1C">
          <w:rPr>
            <w:sz w:val="24"/>
            <w:szCs w:val="24"/>
          </w:rPr>
          <w:t>in a phased manner over a period of months</w:t>
        </w:r>
        <w:r w:rsidR="00533200" w:rsidRPr="00CE249F">
          <w:rPr>
            <w:rFonts w:eastAsia="Arial"/>
            <w:bCs/>
            <w:sz w:val="24"/>
            <w:szCs w:val="24"/>
          </w:rPr>
          <w:t xml:space="preserve"> to offer placebo participants </w:t>
        </w:r>
        <w:r w:rsidR="00533200">
          <w:rPr>
            <w:rFonts w:eastAsia="Arial"/>
            <w:bCs/>
            <w:sz w:val="24"/>
            <w:szCs w:val="24"/>
          </w:rPr>
          <w:t>COMIRNATY</w:t>
        </w:r>
        <w:r w:rsidR="00533200" w:rsidRPr="00CE249F">
          <w:rPr>
            <w:rFonts w:eastAsia="Arial"/>
            <w:bCs/>
            <w:sz w:val="24"/>
            <w:szCs w:val="24"/>
          </w:rPr>
          <w:t xml:space="preserve">. </w:t>
        </w:r>
        <w:r w:rsidR="00533200" w:rsidRPr="00671A1C">
          <w:rPr>
            <w:sz w:val="24"/>
            <w:szCs w:val="24"/>
          </w:rPr>
          <w:t xml:space="preserve">At the time of the updated efficacy analysis 54.5% of participants originally randomized to COMIRNATY had ≥6 months of follow-up from Dose </w:t>
        </w:r>
        <w:r w:rsidR="00E97877">
          <w:rPr>
            <w:sz w:val="24"/>
            <w:szCs w:val="24"/>
          </w:rPr>
          <w:t>2</w:t>
        </w:r>
        <w:r w:rsidR="00533200" w:rsidRPr="00671A1C">
          <w:rPr>
            <w:sz w:val="24"/>
            <w:szCs w:val="24"/>
          </w:rPr>
          <w:t xml:space="preserve"> and 47.5% of original placebo participants had follow</w:t>
        </w:r>
        <w:r w:rsidR="008D44B1">
          <w:rPr>
            <w:sz w:val="24"/>
            <w:szCs w:val="24"/>
          </w:rPr>
          <w:noBreakHyphen/>
        </w:r>
        <w:r w:rsidR="00533200" w:rsidRPr="00671A1C">
          <w:rPr>
            <w:sz w:val="24"/>
            <w:szCs w:val="24"/>
          </w:rPr>
          <w:t xml:space="preserve">up time between ≥1 month to &lt;2 months after Dose </w:t>
        </w:r>
        <w:r w:rsidR="004D3733">
          <w:rPr>
            <w:sz w:val="24"/>
            <w:szCs w:val="24"/>
          </w:rPr>
          <w:t>2</w:t>
        </w:r>
        <w:r w:rsidR="00533200" w:rsidRPr="00671A1C">
          <w:rPr>
            <w:sz w:val="24"/>
            <w:szCs w:val="24"/>
          </w:rPr>
          <w:t xml:space="preserve"> of COMIRNATY</w:t>
        </w:r>
        <w:r w:rsidR="00533200" w:rsidRPr="00671A1C">
          <w:rPr>
            <w:rFonts w:eastAsia="Arial"/>
            <w:bCs/>
            <w:sz w:val="24"/>
            <w:szCs w:val="24"/>
          </w:rPr>
          <w:t>.</w:t>
        </w:r>
        <w:r w:rsidR="00533200">
          <w:rPr>
            <w:rFonts w:eastAsia="Arial"/>
            <w:bCs/>
            <w:sz w:val="24"/>
            <w:szCs w:val="24"/>
          </w:rPr>
          <w:t xml:space="preserve"> </w:t>
        </w:r>
      </w:ins>
      <w:del w:id="93" w:author="Author">
        <w:r w:rsidR="00533200" w:rsidRPr="00CE249F" w:rsidDel="009E3B3A">
          <w:rPr>
            <w:rFonts w:eastAsia="Times New Roman"/>
            <w:sz w:val="24"/>
          </w:rPr>
          <w:delText>A</w:delText>
        </w:r>
        <w:r w:rsidR="00533200" w:rsidRPr="00CE249F" w:rsidDel="009E3B3A">
          <w:rPr>
            <w:sz w:val="24"/>
            <w:szCs w:val="24"/>
          </w:rPr>
          <w:delText>dverse</w:delText>
        </w:r>
        <w:commentRangeStart w:id="94"/>
        <w:r w:rsidR="00533200" w:rsidRPr="00CE249F" w:rsidDel="009E3B3A">
          <w:rPr>
            <w:sz w:val="24"/>
            <w:szCs w:val="24"/>
          </w:rPr>
          <w:delText xml:space="preserve"> events are reported as incidence rates per 100 person-years to account for the variable exposure since unblinding began in a phased manner for participants in the study. </w:delText>
        </w:r>
        <w:commentRangeEnd w:id="94"/>
        <w:r w:rsidR="00533200" w:rsidDel="009E3B3A">
          <w:rPr>
            <w:rStyle w:val="CommentReference"/>
            <w:rFonts w:ascii="Arial" w:eastAsia="Times New Roman" w:hAnsi="Arial"/>
          </w:rPr>
          <w:commentReference w:id="94"/>
        </w:r>
      </w:del>
      <w:r w:rsidR="00533200" w:rsidRPr="00CE249F">
        <w:rPr>
          <w:sz w:val="24"/>
          <w:szCs w:val="24"/>
        </w:rPr>
        <w:t>Adverse events detailed below for participants 16 years of age and older are for the placebo-controlled blinded follow-up period up to the participants’ unblinding dates.</w:t>
      </w:r>
    </w:p>
    <w:p w14:paraId="645E8A38" w14:textId="77777777" w:rsidR="00533200" w:rsidRPr="00CE249F" w:rsidRDefault="00533200" w:rsidP="00533200">
      <w:pPr>
        <w:keepNext/>
        <w:shd w:val="clear" w:color="auto" w:fill="FFFFFF"/>
        <w:rPr>
          <w:ins w:id="96" w:author="Author"/>
          <w:sz w:val="24"/>
          <w:szCs w:val="24"/>
        </w:rPr>
      </w:pPr>
    </w:p>
    <w:p w14:paraId="19E9662E" w14:textId="59BCD289" w:rsidR="00533200" w:rsidRPr="000814E4" w:rsidRDefault="00533200" w:rsidP="00533200">
      <w:pPr>
        <w:keepNext/>
        <w:shd w:val="clear" w:color="auto" w:fill="FFFFFF" w:themeFill="background1"/>
        <w:rPr>
          <w:ins w:id="97" w:author="Author"/>
          <w:rFonts w:eastAsia="Times New Roman"/>
          <w:iCs/>
          <w:sz w:val="24"/>
          <w:szCs w:val="24"/>
        </w:rPr>
      </w:pPr>
      <w:commentRangeStart w:id="98"/>
      <w:commentRangeEnd w:id="98"/>
      <w:ins w:id="99" w:author="Author">
        <w:r>
          <w:rPr>
            <w:rStyle w:val="CommentReference"/>
          </w:rPr>
          <w:commentReference w:id="98"/>
        </w:r>
        <w:r>
          <w:rPr>
            <w:rFonts w:eastAsia="Times New Roman"/>
            <w:iCs/>
            <w:sz w:val="24"/>
            <w:szCs w:val="24"/>
          </w:rPr>
          <w:t>Adverse event</w:t>
        </w:r>
        <w:r w:rsidRPr="000814E4">
          <w:rPr>
            <w:rFonts w:eastAsia="Times New Roman"/>
            <w:iCs/>
            <w:sz w:val="24"/>
            <w:szCs w:val="24"/>
          </w:rPr>
          <w:t>s occurred in 28.8% of vaccine recipients who had a follow-up period of at least 6 months after Dose 2; 1.</w:t>
        </w:r>
        <w:r>
          <w:rPr>
            <w:rFonts w:eastAsia="Times New Roman"/>
            <w:iCs/>
            <w:sz w:val="24"/>
            <w:szCs w:val="24"/>
          </w:rPr>
          <w:t>6</w:t>
        </w:r>
        <w:r w:rsidRPr="000814E4">
          <w:rPr>
            <w:rFonts w:eastAsia="Times New Roman"/>
            <w:iCs/>
            <w:sz w:val="24"/>
            <w:szCs w:val="24"/>
          </w:rPr>
          <w:t xml:space="preserve">% of the recipients had </w:t>
        </w:r>
        <w:r w:rsidR="002B7799">
          <w:rPr>
            <w:rFonts w:eastAsia="Times New Roman"/>
            <w:iCs/>
            <w:sz w:val="24"/>
            <w:szCs w:val="24"/>
          </w:rPr>
          <w:t>serious adverse event</w:t>
        </w:r>
        <w:r w:rsidRPr="000814E4">
          <w:rPr>
            <w:rFonts w:eastAsia="Times New Roman"/>
            <w:iCs/>
            <w:sz w:val="24"/>
            <w:szCs w:val="24"/>
          </w:rPr>
          <w:t>s</w:t>
        </w:r>
        <w:r>
          <w:rPr>
            <w:rFonts w:eastAsia="Times New Roman"/>
            <w:iCs/>
            <w:sz w:val="24"/>
            <w:szCs w:val="24"/>
          </w:rPr>
          <w:t>.</w:t>
        </w:r>
      </w:ins>
    </w:p>
    <w:p w14:paraId="4F4EE8B2" w14:textId="766E6920" w:rsidR="00B72E03" w:rsidRPr="0085778F" w:rsidRDefault="00B72E03"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6587998D" w:rsidR="0092327E" w:rsidRPr="0000284B" w:rsidRDefault="0057762E" w:rsidP="0092327E">
      <w:pPr>
        <w:keepNext/>
        <w:shd w:val="clear" w:color="auto" w:fill="FFFFFF" w:themeFill="background1"/>
        <w:rPr>
          <w:rFonts w:eastAsia="Times New Roman"/>
          <w:sz w:val="24"/>
          <w:szCs w:val="24"/>
        </w:rPr>
      </w:pPr>
      <w:commentRangeStart w:id="100"/>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 xml:space="preserve">=12,995; placebo = 13,026), serious adverse events from Dose 1 up to the participant </w:t>
      </w:r>
      <w:r w:rsidR="0092327E" w:rsidRPr="00B141B6">
        <w:rPr>
          <w:rFonts w:eastAsia="Times New Roman"/>
          <w:sz w:val="24"/>
          <w:szCs w:val="24"/>
        </w:rPr>
        <w:lastRenderedPageBreak/>
        <w:t>unblinding date in ongoing follow-up were reporte</w:t>
      </w:r>
      <w:r w:rsidR="0092327E" w:rsidRPr="00434ED6">
        <w:rPr>
          <w:rFonts w:eastAsia="Times New Roman"/>
          <w:sz w:val="24"/>
          <w:szCs w:val="24"/>
        </w:rPr>
        <w:t xml:space="preserve">d </w:t>
      </w:r>
      <w:ins w:id="101" w:author="Author">
        <w:r w:rsidR="0092327E" w:rsidRPr="00434ED6">
          <w:rPr>
            <w:rFonts w:eastAsia="Times New Roman"/>
            <w:sz w:val="24"/>
            <w:szCs w:val="24"/>
          </w:rPr>
          <w:t xml:space="preserve">by 103 (0.8%) </w:t>
        </w:r>
      </w:ins>
      <w:del w:id="102" w:author="Author">
        <w:r w:rsidR="0092327E" w:rsidRPr="00881E4F" w:rsidDel="00FD57D2">
          <w:rPr>
            <w:rFonts w:eastAsia="Times New Roman"/>
            <w:sz w:val="24"/>
            <w:szCs w:val="24"/>
          </w:rPr>
          <w:delText>at an incidence rate of 2.1 per 100 person-years among</w:delText>
        </w:r>
      </w:del>
      <w:r w:rsidR="0092327E" w:rsidRPr="00881E4F">
        <w:rPr>
          <w:rFonts w:eastAsia="Times New Roman"/>
          <w:sz w:val="24"/>
          <w:szCs w:val="24"/>
        </w:rPr>
        <w:t xml:space="preserve">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w:t>
      </w:r>
      <w:ins w:id="103" w:author="Author">
        <w:r w:rsidR="0092327E" w:rsidRPr="00881E4F">
          <w:rPr>
            <w:rFonts w:eastAsia="Times New Roman"/>
            <w:sz w:val="24"/>
            <w:szCs w:val="24"/>
          </w:rPr>
          <w:t>117 (0.9%)</w:t>
        </w:r>
      </w:ins>
      <w:del w:id="104" w:author="Author">
        <w:r w:rsidR="0092327E" w:rsidRPr="00881E4F" w:rsidDel="00C91DBC">
          <w:rPr>
            <w:rFonts w:eastAsia="Times New Roman"/>
            <w:sz w:val="24"/>
            <w:szCs w:val="24"/>
          </w:rPr>
          <w:delText>2.4 per 100 person-years among</w:delText>
        </w:r>
      </w:del>
      <w:r w:rsidR="0092327E" w:rsidRPr="00881E4F">
        <w:rPr>
          <w:rFonts w:eastAsia="Times New Roman"/>
          <w:sz w:val="24"/>
          <w:szCs w:val="24"/>
        </w:rPr>
        <w:t xml:space="preserve">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=8931, placebo = 8895), serious adverse events were reported </w:t>
      </w:r>
      <w:ins w:id="105" w:author="Author">
        <w:r w:rsidR="0092327E" w:rsidRPr="00881E4F">
          <w:rPr>
            <w:rFonts w:eastAsia="Times New Roman"/>
            <w:sz w:val="24"/>
            <w:szCs w:val="24"/>
          </w:rPr>
          <w:t>by 165 (1.8%)</w:t>
        </w:r>
      </w:ins>
      <w:del w:id="106" w:author="Author">
        <w:r w:rsidR="0092327E" w:rsidRPr="00881E4F" w:rsidDel="002E7D1D">
          <w:rPr>
            <w:rFonts w:eastAsia="Times New Roman"/>
            <w:sz w:val="24"/>
            <w:szCs w:val="24"/>
          </w:rPr>
          <w:delText>at an incidence rate of 4.9 per 100 person-years among</w:delText>
        </w:r>
      </w:del>
      <w:r w:rsidR="0092327E" w:rsidRPr="00881E4F">
        <w:rPr>
          <w:rFonts w:eastAsia="Times New Roman"/>
          <w:sz w:val="24"/>
          <w:szCs w:val="24"/>
        </w:rPr>
        <w:t xml:space="preserve"> </w:t>
      </w:r>
      <w:r w:rsidR="0092327E" w:rsidRPr="00881E4F">
        <w:rPr>
          <w:rFonts w:eastAsia="Arial"/>
          <w:bCs/>
          <w:sz w:val="24"/>
          <w:szCs w:val="24"/>
        </w:rPr>
        <w:t>COMIRNATY</w:t>
      </w:r>
      <w:r w:rsidR="0092327E" w:rsidRPr="00881E4F">
        <w:rPr>
          <w:rFonts w:eastAsia="Times New Roman"/>
          <w:sz w:val="24"/>
          <w:szCs w:val="24"/>
        </w:rPr>
        <w:t xml:space="preserve"> recipients and </w:t>
      </w:r>
      <w:ins w:id="107" w:author="Author">
        <w:r w:rsidR="0092327E" w:rsidRPr="00881E4F">
          <w:rPr>
            <w:rFonts w:eastAsia="Times New Roman"/>
            <w:sz w:val="24"/>
            <w:szCs w:val="24"/>
          </w:rPr>
          <w:t>151 (1.7%)</w:t>
        </w:r>
      </w:ins>
      <w:del w:id="108" w:author="Author">
        <w:r w:rsidR="0092327E" w:rsidRPr="00881E4F" w:rsidDel="001F62F9">
          <w:rPr>
            <w:rFonts w:eastAsia="Times New Roman"/>
            <w:sz w:val="24"/>
            <w:szCs w:val="24"/>
          </w:rPr>
          <w:delText>4.6 per 100 person-years among</w:delText>
        </w:r>
      </w:del>
      <w:r w:rsidR="0092327E" w:rsidRPr="00881E4F">
        <w:rPr>
          <w:rFonts w:eastAsia="Times New Roman"/>
          <w:sz w:val="24"/>
          <w:szCs w:val="24"/>
        </w:rPr>
        <w:t xml:space="preserve">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w:t>
      </w:r>
      <w:commentRangeStart w:id="109"/>
      <w:r w:rsidR="0092327E" w:rsidRPr="00881E4F">
        <w:rPr>
          <w:rFonts w:eastAsia="Times New Roman"/>
          <w:sz w:val="24"/>
          <w:szCs w:val="24"/>
        </w:rPr>
        <w:t xml:space="preserve">In these analyses, 58.2% of study participants had at least 4 months of follow-up after Dose 2. </w:t>
      </w:r>
      <w:commentRangeEnd w:id="109"/>
      <w:r w:rsidR="0013777C">
        <w:rPr>
          <w:rStyle w:val="CommentReference"/>
          <w:rFonts w:ascii="Arial" w:eastAsia="Times New Roman" w:hAnsi="Arial"/>
        </w:rPr>
        <w:commentReference w:id="109"/>
      </w:r>
      <w:commentRangeStart w:id="110"/>
      <w:r w:rsidR="0092327E" w:rsidRPr="00881E4F">
        <w:rPr>
          <w:rFonts w:eastAsia="Times New Roman"/>
          <w:sz w:val="24"/>
          <w:szCs w:val="24"/>
        </w:rPr>
        <w:t xml:space="preserve">Among participants with confirmed stable HIV infection serious adverse events from Dose 1 up to the participant unblinding date in ongoing follow-up were reported </w:t>
      </w:r>
      <w:ins w:id="111" w:author="Author">
        <w:r w:rsidR="0092327E" w:rsidRPr="00881E4F">
          <w:rPr>
            <w:rFonts w:eastAsia="Times New Roman"/>
            <w:sz w:val="24"/>
            <w:szCs w:val="24"/>
          </w:rPr>
          <w:t>by 2 (2%)</w:t>
        </w:r>
      </w:ins>
      <w:del w:id="112" w:author="Author">
        <w:r w:rsidR="0092327E" w:rsidRPr="00881E4F" w:rsidDel="00597FBF">
          <w:rPr>
            <w:rFonts w:eastAsia="Times New Roman"/>
            <w:sz w:val="24"/>
            <w:szCs w:val="24"/>
          </w:rPr>
          <w:delText>at an incidence rate of 6.6 per 100 person-years among</w:delText>
        </w:r>
      </w:del>
      <w:r w:rsidR="0092327E" w:rsidRPr="00881E4F">
        <w:rPr>
          <w:rFonts w:eastAsia="Times New Roman"/>
          <w:sz w:val="24"/>
          <w:szCs w:val="24"/>
        </w:rPr>
        <w:t xml:space="preserve">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w:t>
      </w:r>
      <w:ins w:id="113" w:author="Author">
        <w:r w:rsidR="0092327E" w:rsidRPr="00881E4F">
          <w:rPr>
            <w:rFonts w:eastAsia="Times New Roman"/>
            <w:sz w:val="24"/>
            <w:szCs w:val="24"/>
          </w:rPr>
          <w:t>2 (2%)</w:t>
        </w:r>
      </w:ins>
      <w:del w:id="114" w:author="Author">
        <w:r w:rsidR="0092327E" w:rsidRPr="00881E4F" w:rsidDel="00597FBF">
          <w:rPr>
            <w:rFonts w:eastAsia="Times New Roman"/>
            <w:sz w:val="24"/>
            <w:szCs w:val="24"/>
          </w:rPr>
          <w:delText>6.9 per 100 person-years among</w:delText>
        </w:r>
      </w:del>
      <w:r w:rsidR="0092327E" w:rsidRPr="00881E4F">
        <w:rPr>
          <w:rFonts w:eastAsia="Times New Roman"/>
          <w:sz w:val="24"/>
          <w:szCs w:val="24"/>
        </w:rPr>
        <w:t xml:space="preserve"> placebo recipients. </w:t>
      </w:r>
      <w:commentRangeEnd w:id="100"/>
      <w:r w:rsidR="0000284B">
        <w:rPr>
          <w:rStyle w:val="CommentReference"/>
          <w:rFonts w:ascii="Arial" w:eastAsia="Times New Roman" w:hAnsi="Arial"/>
        </w:rPr>
        <w:commentReference w:id="100"/>
      </w:r>
      <w:commentRangeEnd w:id="110"/>
      <w:r w:rsidR="0013777C">
        <w:rPr>
          <w:rStyle w:val="CommentReference"/>
          <w:rFonts w:ascii="Arial" w:eastAsia="Times New Roman" w:hAnsi="Arial"/>
        </w:rPr>
        <w:commentReference w:id="110"/>
      </w:r>
    </w:p>
    <w:p w14:paraId="0BA594C1" w14:textId="77777777" w:rsidR="0057762E" w:rsidRPr="0057762E" w:rsidRDefault="0057762E" w:rsidP="0057762E">
      <w:pPr>
        <w:keepNext/>
        <w:shd w:val="clear" w:color="auto" w:fill="FFFFFF"/>
        <w:rPr>
          <w:rFonts w:eastAsia="Times New Roman"/>
          <w:sz w:val="24"/>
        </w:rPr>
      </w:pPr>
    </w:p>
    <w:p w14:paraId="6A486E60" w14:textId="77777777" w:rsidR="0057762E" w:rsidRPr="0057762E" w:rsidRDefault="0057762E" w:rsidP="0057762E">
      <w:pPr>
        <w:keepNext/>
        <w:shd w:val="clear" w:color="auto" w:fill="FFFFFF"/>
        <w:rPr>
          <w:rFonts w:eastAsia="Times New Roman"/>
          <w:sz w:val="24"/>
        </w:rPr>
      </w:pPr>
      <w:r w:rsidRPr="0057762E">
        <w:rPr>
          <w:rFonts w:eastAsia="Times New Roman"/>
          <w:sz w:val="24"/>
        </w:rPr>
        <w:t>There were no notable patterns between treatment groups for specific categories of serious adverse events (including neurologic, neuro-inflammatory, and thrombotic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58DCA67E" w14:textId="5ED0D584" w:rsidR="008C71D0" w:rsidRPr="006F486D" w:rsidRDefault="008C71D0" w:rsidP="008C71D0">
      <w:pPr>
        <w:keepNext/>
        <w:shd w:val="clear" w:color="auto" w:fill="FFFFFF" w:themeFill="background1"/>
        <w:rPr>
          <w:rFonts w:eastAsia="Times New Roman"/>
          <w:sz w:val="24"/>
          <w:szCs w:val="24"/>
        </w:rPr>
      </w:pPr>
      <w:bookmarkStart w:id="115" w:name="_Hlk79832279"/>
      <w:commentRangeStart w:id="116"/>
      <w:r w:rsidRPr="008C71D0">
        <w:rPr>
          <w:rFonts w:eastAsia="Times New Roman"/>
          <w:sz w:val="24"/>
          <w:szCs w:val="24"/>
        </w:rPr>
        <w:t>Overall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xml:space="preserve">, all events, which include non-serious adverse events from Dose 1 up to the participant unblinding date in ongoing follow-up were reported </w:t>
      </w:r>
      <w:ins w:id="117" w:author="Author">
        <w:r w:rsidRPr="008C71D0">
          <w:rPr>
            <w:rFonts w:eastAsia="Times New Roman"/>
            <w:sz w:val="24"/>
            <w:szCs w:val="24"/>
          </w:rPr>
          <w:t>by 4396 (33.8%)</w:t>
        </w:r>
      </w:ins>
      <w:del w:id="118" w:author="Author">
        <w:r w:rsidRPr="008C71D0" w:rsidDel="009D058D">
          <w:rPr>
            <w:rFonts w:eastAsia="Times New Roman"/>
            <w:sz w:val="24"/>
            <w:szCs w:val="24"/>
          </w:rPr>
          <w:delText>at an incidence rate of 88.4 per 100 person-</w:delText>
        </w:r>
        <w:r w:rsidRPr="008C71D0" w:rsidDel="009D058D">
          <w:rPr>
            <w:rFonts w:eastAsia="Times New Roman"/>
            <w:sz w:val="24"/>
          </w:rPr>
          <w:noBreakHyphen/>
        </w:r>
        <w:r w:rsidRPr="008C71D0" w:rsidDel="009D058D">
          <w:rPr>
            <w:rFonts w:eastAsia="Times New Roman"/>
            <w:sz w:val="24"/>
            <w:szCs w:val="24"/>
          </w:rPr>
          <w:delText>years among</w:delText>
        </w:r>
      </w:del>
      <w:r w:rsidRPr="008C71D0">
        <w:rPr>
          <w:rFonts w:eastAsia="Times New Roman"/>
          <w:sz w:val="24"/>
          <w:szCs w:val="24"/>
        </w:rPr>
        <w:t xml:space="preserve"> participants who received </w:t>
      </w:r>
      <w:r w:rsidRPr="008C71D0">
        <w:rPr>
          <w:rFonts w:eastAsia="Arial"/>
          <w:bCs/>
          <w:sz w:val="24"/>
          <w:szCs w:val="24"/>
        </w:rPr>
        <w:t>COMIRNATY</w:t>
      </w:r>
      <w:r w:rsidRPr="008C71D0">
        <w:rPr>
          <w:rFonts w:eastAsia="Times New Roman"/>
          <w:sz w:val="24"/>
          <w:szCs w:val="24"/>
        </w:rPr>
        <w:t xml:space="preserve"> and </w:t>
      </w:r>
      <w:ins w:id="119" w:author="Author">
        <w:r w:rsidRPr="008C71D0">
          <w:rPr>
            <w:rFonts w:eastAsia="Times New Roman"/>
            <w:sz w:val="24"/>
            <w:szCs w:val="24"/>
          </w:rPr>
          <w:t>2136 (16.4%)</w:t>
        </w:r>
      </w:ins>
      <w:del w:id="120" w:author="Author">
        <w:r w:rsidRPr="008C71D0" w:rsidDel="009D058D">
          <w:rPr>
            <w:rFonts w:eastAsia="Times New Roman"/>
            <w:sz w:val="24"/>
            <w:szCs w:val="24"/>
          </w:rPr>
          <w:delText>43.5 per 100 person-years among</w:delText>
        </w:r>
      </w:del>
      <w:r w:rsidRPr="008C71D0">
        <w:rPr>
          <w:rFonts w:eastAsia="Times New Roman"/>
          <w:sz w:val="24"/>
          <w:szCs w:val="24"/>
        </w:rPr>
        <w:t xml:space="preserve">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xml:space="preserve"> = 8931, placebo = 8895), all events, which include nonserious adverse events were reported </w:t>
      </w:r>
      <w:ins w:id="121" w:author="Author">
        <w:r w:rsidRPr="008C71D0">
          <w:rPr>
            <w:rFonts w:eastAsia="Times New Roman"/>
            <w:sz w:val="24"/>
            <w:szCs w:val="24"/>
          </w:rPr>
          <w:t>by 2551 (28.6%)</w:t>
        </w:r>
      </w:ins>
      <w:del w:id="122" w:author="Author">
        <w:r w:rsidRPr="008C71D0" w:rsidDel="00C2503A">
          <w:rPr>
            <w:rFonts w:eastAsia="Times New Roman"/>
            <w:sz w:val="24"/>
            <w:szCs w:val="24"/>
          </w:rPr>
          <w:delText>at an incidence rate of 75.7 per 100 person-years among</w:delText>
        </w:r>
      </w:del>
      <w:r w:rsidRPr="008C71D0">
        <w:rPr>
          <w:rFonts w:eastAsia="Times New Roman"/>
          <w:sz w:val="24"/>
          <w:szCs w:val="24"/>
        </w:rPr>
        <w:t xml:space="preserve"> participants who received </w:t>
      </w:r>
      <w:r w:rsidRPr="008C71D0">
        <w:rPr>
          <w:rFonts w:eastAsia="Arial"/>
          <w:bCs/>
          <w:sz w:val="24"/>
          <w:szCs w:val="24"/>
        </w:rPr>
        <w:t>COMIRNATY</w:t>
      </w:r>
      <w:r w:rsidRPr="008C71D0">
        <w:rPr>
          <w:rFonts w:eastAsia="Times New Roman"/>
          <w:sz w:val="24"/>
          <w:szCs w:val="24"/>
        </w:rPr>
        <w:t xml:space="preserve"> and </w:t>
      </w:r>
      <w:ins w:id="123" w:author="Author">
        <w:r w:rsidRPr="008C71D0">
          <w:rPr>
            <w:rFonts w:eastAsia="Times New Roman"/>
            <w:sz w:val="24"/>
            <w:szCs w:val="24"/>
          </w:rPr>
          <w:t>1432 (16.1%)</w:t>
        </w:r>
      </w:ins>
      <w:del w:id="124" w:author="Author">
        <w:r w:rsidRPr="008C71D0" w:rsidDel="00C505F8">
          <w:rPr>
            <w:rFonts w:eastAsia="Times New Roman"/>
            <w:sz w:val="24"/>
            <w:szCs w:val="24"/>
          </w:rPr>
          <w:delText>43.3 per 100 person-years among</w:delText>
        </w:r>
      </w:del>
      <w:r w:rsidRPr="008C71D0">
        <w:rPr>
          <w:rFonts w:eastAsia="Times New Roman"/>
          <w:sz w:val="24"/>
          <w:szCs w:val="24"/>
        </w:rPr>
        <w:t xml:space="preserve"> participants in the placebo group, for participants who received at least 1 dose. </w:t>
      </w:r>
      <w:commentRangeStart w:id="125"/>
      <w:r w:rsidRPr="008C71D0">
        <w:rPr>
          <w:rFonts w:eastAsia="Times New Roman"/>
          <w:sz w:val="24"/>
          <w:szCs w:val="24"/>
        </w:rPr>
        <w:t>Among participants with confirmed stable HIV infection, all events, which include non-serious adverse events from Dose 1 up to the participant unblinding date in ongoing follow</w:t>
      </w:r>
      <w:ins w:id="126" w:author="Author">
        <w:r w:rsidR="00A833C6">
          <w:rPr>
            <w:rFonts w:eastAsia="Times New Roman"/>
            <w:sz w:val="24"/>
            <w:szCs w:val="24"/>
          </w:rPr>
          <w:noBreakHyphen/>
        </w:r>
      </w:ins>
      <w:r w:rsidRPr="008C71D0">
        <w:rPr>
          <w:rFonts w:eastAsia="Times New Roman"/>
          <w:sz w:val="24"/>
          <w:szCs w:val="24"/>
        </w:rPr>
        <w:t xml:space="preserve">up were reported </w:t>
      </w:r>
      <w:ins w:id="127" w:author="Author">
        <w:r w:rsidRPr="008C71D0">
          <w:rPr>
            <w:rFonts w:eastAsia="Times New Roman"/>
            <w:sz w:val="24"/>
            <w:szCs w:val="24"/>
          </w:rPr>
          <w:t>by 29 (29%)</w:t>
        </w:r>
      </w:ins>
      <w:del w:id="128" w:author="Author">
        <w:r w:rsidRPr="008C71D0" w:rsidDel="00C505F8">
          <w:rPr>
            <w:rFonts w:eastAsia="Times New Roman"/>
            <w:sz w:val="24"/>
            <w:szCs w:val="24"/>
          </w:rPr>
          <w:delText>at an incidence rate of 95.8 per 100 person-years among</w:delText>
        </w:r>
      </w:del>
      <w:r w:rsidRPr="008C71D0">
        <w:rPr>
          <w:rFonts w:eastAsia="Times New Roman"/>
          <w:sz w:val="24"/>
          <w:szCs w:val="24"/>
        </w:rPr>
        <w:t xml:space="preserve"> participants who received </w:t>
      </w:r>
      <w:r w:rsidRPr="008C71D0">
        <w:rPr>
          <w:rFonts w:eastAsia="Arial"/>
          <w:sz w:val="24"/>
          <w:szCs w:val="24"/>
        </w:rPr>
        <w:t>COMIRNATY</w:t>
      </w:r>
      <w:r w:rsidRPr="008C71D0">
        <w:rPr>
          <w:rFonts w:eastAsia="Times New Roman"/>
          <w:sz w:val="24"/>
          <w:szCs w:val="24"/>
        </w:rPr>
        <w:t xml:space="preserve"> and </w:t>
      </w:r>
      <w:ins w:id="129" w:author="Author">
        <w:r w:rsidRPr="008C71D0">
          <w:rPr>
            <w:rFonts w:eastAsia="Times New Roman"/>
            <w:sz w:val="24"/>
            <w:szCs w:val="24"/>
          </w:rPr>
          <w:t>15 (15%)</w:t>
        </w:r>
      </w:ins>
      <w:del w:id="130" w:author="Author">
        <w:r w:rsidRPr="008C71D0" w:rsidDel="00C505F8">
          <w:rPr>
            <w:rFonts w:eastAsia="Times New Roman"/>
            <w:sz w:val="24"/>
            <w:szCs w:val="24"/>
          </w:rPr>
          <w:delText>52.0 per 100 person-years among</w:delText>
        </w:r>
      </w:del>
      <w:r w:rsidRPr="008C71D0">
        <w:rPr>
          <w:rFonts w:eastAsia="Times New Roman"/>
          <w:sz w:val="24"/>
          <w:szCs w:val="24"/>
        </w:rPr>
        <w:t xml:space="preserve"> participants in the placebo group, for participants who received at least 1 dose.</w:t>
      </w:r>
      <w:commentRangeEnd w:id="116"/>
      <w:r>
        <w:rPr>
          <w:rStyle w:val="CommentReference"/>
          <w:rFonts w:ascii="Arial" w:eastAsia="Times New Roman" w:hAnsi="Arial"/>
        </w:rPr>
        <w:commentReference w:id="116"/>
      </w:r>
      <w:commentRangeEnd w:id="125"/>
      <w:r w:rsidR="003C77ED">
        <w:rPr>
          <w:rStyle w:val="CommentReference"/>
          <w:rFonts w:ascii="Arial" w:eastAsia="Times New Roman" w:hAnsi="Arial"/>
        </w:rPr>
        <w:commentReference w:id="125"/>
      </w:r>
    </w:p>
    <w:bookmarkEnd w:id="115"/>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commentRangeStart w:id="131"/>
      <w:r w:rsidRPr="006F486D">
        <w:rPr>
          <w:rFonts w:eastAsia="Times New Roman"/>
          <w:sz w:val="24"/>
        </w:rPr>
        <w:t>In these analyses, 58.2% of study participants had at least 4 months of follow-up after Dose 2.</w:t>
      </w:r>
      <w:commentRangeEnd w:id="131"/>
      <w:r w:rsidR="00FE1825">
        <w:rPr>
          <w:rStyle w:val="CommentReference"/>
          <w:rFonts w:ascii="Arial" w:eastAsia="Times New Roman" w:hAnsi="Arial"/>
        </w:rPr>
        <w:commentReference w:id="131"/>
      </w:r>
      <w:r w:rsidRPr="006F486D">
        <w:rPr>
          <w:rFonts w:eastAsia="Times New Roman"/>
          <w:sz w:val="24"/>
        </w:rPr>
        <w:t xml:space="preserve">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11D69F96" w14:textId="77777777" w:rsidR="00586040" w:rsidRPr="006F486D" w:rsidRDefault="00586040" w:rsidP="00A36C1A">
      <w:pPr>
        <w:keepNext/>
        <w:shd w:val="clear" w:color="auto" w:fill="FFFFFF"/>
        <w:rPr>
          <w:rFonts w:eastAsia="Times New Roman"/>
          <w:sz w:val="24"/>
        </w:rPr>
      </w:pPr>
    </w:p>
    <w:p w14:paraId="66B1EAEE" w14:textId="411C7B3B"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There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132" w:name="_Hlk64440336"/>
      <w:r w:rsidRPr="006F486D">
        <w:rPr>
          <w:sz w:val="24"/>
          <w:szCs w:val="24"/>
        </w:rPr>
        <w:t>Musculoskeletal and Connective Tissue Disorders</w:t>
      </w:r>
      <w:bookmarkEnd w:id="132"/>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EE214A">
      <w:pPr>
        <w:pStyle w:val="PIHeading1"/>
        <w:keepNext w:val="0"/>
        <w:keepLines w:val="0"/>
        <w:shd w:val="clear" w:color="auto" w:fill="FFFFFF"/>
        <w:spacing w:before="0" w:after="0"/>
        <w:rPr>
          <w:rFonts w:ascii="Times New Roman" w:hAnsi="Times New Roman"/>
        </w:rPr>
      </w:pPr>
    </w:p>
    <w:p w14:paraId="1FDE8DAD" w14:textId="471C7239" w:rsidR="00D45FE0" w:rsidRPr="00177859" w:rsidRDefault="00E845A4" w:rsidP="00D45FE0">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commentRangeStart w:id="133"/>
      <w:r w:rsidR="00D45FE0" w:rsidRPr="00177859">
        <w:rPr>
          <w:rFonts w:ascii="Times New Roman" w:hAnsi="Times New Roman"/>
        </w:rPr>
        <w:t>Pregnancy</w:t>
      </w:r>
      <w:commentRangeEnd w:id="133"/>
      <w:r w:rsidR="007D6926">
        <w:rPr>
          <w:rStyle w:val="CommentReference"/>
          <w:b w:val="0"/>
        </w:rPr>
        <w:commentReference w:id="133"/>
      </w:r>
    </w:p>
    <w:p w14:paraId="34EEC570" w14:textId="37EDE550" w:rsidR="00E04F22" w:rsidRPr="006F486D"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63DFED0C"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four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ins w:id="134" w:author="Author"/>
          <w:sz w:val="24"/>
          <w:szCs w:val="24"/>
        </w:rPr>
      </w:pPr>
    </w:p>
    <w:p w14:paraId="22E73B52" w14:textId="050A7803" w:rsidR="00C20261" w:rsidRDefault="007E4474" w:rsidP="0003624D">
      <w:pPr>
        <w:rPr>
          <w:ins w:id="135" w:author="Author"/>
          <w:sz w:val="24"/>
          <w:szCs w:val="24"/>
        </w:rPr>
      </w:pPr>
      <w:ins w:id="136" w:author="Autho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r w:rsidRPr="007E4474">
          <w:rPr>
            <w:sz w:val="24"/>
            <w:szCs w:val="24"/>
            <w:u w:val="single"/>
          </w:rPr>
          <w:fldChar w:fldCharType="begin"/>
        </w:r>
        <w:r w:rsidRPr="007E4474">
          <w:rPr>
            <w:sz w:val="24"/>
            <w:szCs w:val="24"/>
            <w:u w:val="single"/>
          </w:rPr>
          <w:instrText xml:space="preserve"> HYPERLINK "https://mothertobaby.org/ongoing-study/covid19-vaccines/" \o "https://mothertobaby.org/ongoing-study/covid19-vaccines/" \t "_blank" </w:instrText>
        </w:r>
        <w:r w:rsidRPr="007E4474">
          <w:rPr>
            <w:sz w:val="24"/>
            <w:szCs w:val="24"/>
            <w:u w:val="single"/>
          </w:rPr>
          <w:fldChar w:fldCharType="separate"/>
        </w:r>
        <w:r w:rsidRPr="007E4474">
          <w:rPr>
            <w:rStyle w:val="Hyperlink"/>
            <w:sz w:val="24"/>
            <w:szCs w:val="24"/>
          </w:rPr>
          <w:t>https://mothertobaby.org/ongoing-study/covid19-vaccines/</w:t>
        </w:r>
        <w:r w:rsidRPr="007E4474">
          <w:rPr>
            <w:sz w:val="24"/>
            <w:szCs w:val="24"/>
          </w:rPr>
          <w:fldChar w:fldCharType="end"/>
        </w:r>
        <w:r w:rsidR="005C1D77">
          <w:rPr>
            <w:sz w:val="24"/>
            <w:szCs w:val="24"/>
          </w:rPr>
          <w:t>.</w:t>
        </w:r>
      </w:ins>
    </w:p>
    <w:p w14:paraId="4C5F382B" w14:textId="77777777" w:rsidR="00C20261" w:rsidRPr="000918D9" w:rsidRDefault="00C20261"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0F137009" w:rsidR="00792211" w:rsidRPr="00695856" w:rsidRDefault="001B1BE2" w:rsidP="004B37DF">
      <w:pPr>
        <w:keepNext/>
        <w:shd w:val="clear" w:color="auto" w:fill="FFFFFF" w:themeFill="background1"/>
        <w:rPr>
          <w:ins w:id="137" w:author="Autho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11E5D3B9" w14:textId="77777777" w:rsidR="00F04BC5" w:rsidRDefault="00F04BC5" w:rsidP="004B37DF">
      <w:pPr>
        <w:keepNext/>
        <w:shd w:val="clear" w:color="auto" w:fill="FFFFFF" w:themeFill="background1"/>
        <w:rPr>
          <w:ins w:id="138" w:author="Author"/>
          <w:sz w:val="24"/>
          <w:szCs w:val="24"/>
        </w:rPr>
      </w:pPr>
    </w:p>
    <w:p w14:paraId="69603BE1" w14:textId="7933AE35" w:rsidR="00F04BC5" w:rsidRPr="00F04BC5" w:rsidRDefault="00F04BC5" w:rsidP="00F04BC5">
      <w:pPr>
        <w:pStyle w:val="PIHeading2"/>
        <w:keepLines w:val="0"/>
        <w:shd w:val="clear" w:color="auto" w:fill="FFFFFF"/>
        <w:tabs>
          <w:tab w:val="left" w:pos="540"/>
        </w:tabs>
        <w:spacing w:before="0" w:after="0"/>
        <w:rPr>
          <w:ins w:id="139" w:author="Author"/>
          <w:rFonts w:ascii="Times New Roman" w:hAnsi="Times New Roman"/>
        </w:rPr>
      </w:pPr>
      <w:commentRangeStart w:id="140"/>
      <w:ins w:id="141" w:author="Author">
        <w:r>
          <w:rPr>
            <w:rFonts w:ascii="Times New Roman" w:hAnsi="Times New Roman"/>
          </w:rPr>
          <w:t>8.6</w:t>
        </w:r>
        <w:r>
          <w:rPr>
            <w:rFonts w:ascii="Times New Roman" w:hAnsi="Times New Roman"/>
          </w:rPr>
          <w:tab/>
        </w:r>
        <w:r w:rsidRPr="00F04BC5">
          <w:rPr>
            <w:rFonts w:ascii="Times New Roman" w:hAnsi="Times New Roman"/>
          </w:rPr>
          <w:t>Immunocompromised Use</w:t>
        </w:r>
      </w:ins>
    </w:p>
    <w:p w14:paraId="2BE613B0" w14:textId="77777777" w:rsidR="00F04BC5" w:rsidRDefault="00F04BC5" w:rsidP="00F04BC5">
      <w:pPr>
        <w:rPr>
          <w:ins w:id="142" w:author="Author"/>
          <w:b/>
          <w:bCs/>
          <w:sz w:val="24"/>
          <w:szCs w:val="24"/>
        </w:rPr>
      </w:pPr>
    </w:p>
    <w:p w14:paraId="348DFE76" w14:textId="7786E744" w:rsidR="00F04BC5" w:rsidRPr="00687095" w:rsidRDefault="00F04BC5" w:rsidP="00F04BC5">
      <w:pPr>
        <w:rPr>
          <w:ins w:id="143" w:author="Author"/>
          <w:rFonts w:eastAsia="Times New Roman"/>
        </w:rPr>
      </w:pPr>
      <w:ins w:id="144" w:author="Author">
        <w:r>
          <w:rPr>
            <w:sz w:val="24"/>
            <w:szCs w:val="24"/>
          </w:rPr>
          <w:t xml:space="preserve">From an independent report </w:t>
        </w:r>
        <w:r w:rsidRPr="009E7BCF">
          <w:rPr>
            <w:i/>
            <w:iCs/>
            <w:sz w:val="24"/>
            <w:szCs w:val="24"/>
          </w:rPr>
          <w:t>(</w:t>
        </w:r>
        <w:r w:rsidRPr="00041437">
          <w:rPr>
            <w:i/>
            <w:iCs/>
            <w:sz w:val="24"/>
            <w:szCs w:val="24"/>
          </w:rPr>
          <w:t xml:space="preserve">Kamar N, Abravanel F, Marion O, et al. Three doses of an mRNA Covid-19 vaccine in solid-organ transplant recipients. N </w:t>
        </w:r>
        <w:proofErr w:type="spellStart"/>
        <w:r w:rsidRPr="00041437">
          <w:rPr>
            <w:i/>
            <w:iCs/>
            <w:sz w:val="24"/>
            <w:szCs w:val="24"/>
          </w:rPr>
          <w:t>Engl</w:t>
        </w:r>
        <w:proofErr w:type="spellEnd"/>
        <w:r w:rsidRPr="00041437">
          <w:rPr>
            <w:i/>
            <w:iCs/>
            <w:sz w:val="24"/>
            <w:szCs w:val="24"/>
          </w:rPr>
          <w:t xml:space="preserve"> J Med</w:t>
        </w:r>
        <w:r w:rsidRPr="009E7BCF">
          <w:rPr>
            <w:i/>
            <w:iCs/>
            <w:sz w:val="24"/>
            <w:szCs w:val="24"/>
          </w:rPr>
          <w:t>)</w:t>
        </w:r>
        <w:r>
          <w:rPr>
            <w:sz w:val="24"/>
            <w:szCs w:val="24"/>
          </w:rPr>
          <w:t xml:space="preserve">, </w:t>
        </w:r>
        <w:r>
          <w:rPr>
            <w:rFonts w:eastAsia="TimesNewRoman"/>
            <w:sz w:val="24"/>
            <w:szCs w:val="24"/>
          </w:rPr>
          <w:t>s</w:t>
        </w:r>
        <w:r w:rsidRPr="001407DD">
          <w:rPr>
            <w:rFonts w:eastAsia="TimesNewRoman"/>
            <w:sz w:val="24"/>
            <w:szCs w:val="24"/>
          </w:rPr>
          <w:t xml:space="preserve">afety and </w:t>
        </w:r>
        <w:r>
          <w:rPr>
            <w:rFonts w:eastAsia="TimesNewRoman"/>
            <w:sz w:val="24"/>
            <w:szCs w:val="24"/>
          </w:rPr>
          <w:t>e</w:t>
        </w:r>
        <w:r w:rsidRPr="001407DD">
          <w:rPr>
            <w:rFonts w:eastAsia="TimesNewRoman"/>
            <w:sz w:val="24"/>
            <w:szCs w:val="24"/>
          </w:rPr>
          <w:t xml:space="preserve">ffectiveness of a third dose of </w:t>
        </w:r>
        <w:r w:rsidR="00B5740E" w:rsidRPr="00B5740E">
          <w:rPr>
            <w:rFonts w:eastAsia="Times New Roman"/>
            <w:sz w:val="24"/>
            <w:szCs w:val="24"/>
          </w:rPr>
          <w:t>COMIRNATY</w:t>
        </w:r>
        <w:r w:rsidR="00B5740E" w:rsidRPr="00B5740E" w:rsidDel="00B5740E">
          <w:rPr>
            <w:rFonts w:eastAsia="Times New Roman"/>
            <w:sz w:val="24"/>
            <w:szCs w:val="24"/>
          </w:rPr>
          <w:t xml:space="preserve"> </w:t>
        </w:r>
        <w:r w:rsidRPr="001407DD">
          <w:rPr>
            <w:rFonts w:eastAsia="TimesNewRoman"/>
            <w:sz w:val="24"/>
            <w:szCs w:val="24"/>
          </w:rPr>
          <w:t xml:space="preserve">have been </w:t>
        </w:r>
        <w:r>
          <w:rPr>
            <w:rFonts w:eastAsia="TimesNewRoman"/>
            <w:sz w:val="24"/>
            <w:szCs w:val="24"/>
          </w:rPr>
          <w:t>evaluated</w:t>
        </w:r>
        <w:r w:rsidRPr="001407DD">
          <w:rPr>
            <w:rFonts w:eastAsia="TimesNewRoman"/>
            <w:sz w:val="24"/>
            <w:szCs w:val="24"/>
          </w:rPr>
          <w:t xml:space="preserve"> in persons that received solid organ transplants. </w:t>
        </w:r>
        <w:r w:rsidRPr="00687095">
          <w:rPr>
            <w:rFonts w:eastAsia="Times New Roman"/>
            <w:sz w:val="24"/>
            <w:szCs w:val="24"/>
          </w:rPr>
          <w:t xml:space="preserve">The administration of </w:t>
        </w:r>
        <w:r>
          <w:rPr>
            <w:rFonts w:eastAsia="Times New Roman"/>
            <w:sz w:val="24"/>
            <w:szCs w:val="24"/>
          </w:rPr>
          <w:t xml:space="preserve">a </w:t>
        </w:r>
        <w:r w:rsidRPr="00687095">
          <w:rPr>
            <w:rFonts w:eastAsia="Times New Roman"/>
            <w:sz w:val="24"/>
            <w:szCs w:val="24"/>
          </w:rPr>
          <w:t xml:space="preserve">third </w:t>
        </w:r>
        <w:r>
          <w:rPr>
            <w:rFonts w:eastAsia="Times New Roman"/>
            <w:sz w:val="24"/>
            <w:szCs w:val="24"/>
          </w:rPr>
          <w:t xml:space="preserve">dose of </w:t>
        </w:r>
        <w:r w:rsidRPr="00687095">
          <w:rPr>
            <w:rFonts w:eastAsia="Times New Roman"/>
            <w:sz w:val="24"/>
            <w:szCs w:val="24"/>
          </w:rPr>
          <w:t xml:space="preserve">vaccine </w:t>
        </w:r>
        <w:r w:rsidRPr="001145BA">
          <w:rPr>
            <w:sz w:val="24"/>
            <w:szCs w:val="24"/>
          </w:rPr>
          <w:t xml:space="preserve">appears to be only moderately </w:t>
        </w:r>
        <w:r>
          <w:rPr>
            <w:rFonts w:eastAsia="Times New Roman"/>
            <w:sz w:val="24"/>
            <w:szCs w:val="24"/>
          </w:rPr>
          <w:t>effective in increasing</w:t>
        </w:r>
        <w:r w:rsidRPr="00687095">
          <w:rPr>
            <w:rFonts w:eastAsia="Times New Roman"/>
            <w:sz w:val="24"/>
            <w:szCs w:val="24"/>
          </w:rPr>
          <w:t xml:space="preserve"> </w:t>
        </w:r>
        <w:r>
          <w:rPr>
            <w:rFonts w:eastAsia="Times New Roman"/>
            <w:sz w:val="24"/>
            <w:szCs w:val="24"/>
          </w:rPr>
          <w:t xml:space="preserve">potentially protective </w:t>
        </w:r>
        <w:r w:rsidRPr="00687095">
          <w:rPr>
            <w:rFonts w:eastAsia="Times New Roman"/>
            <w:sz w:val="24"/>
            <w:szCs w:val="24"/>
          </w:rPr>
          <w:t>antibody titers</w:t>
        </w:r>
        <w:r>
          <w:rPr>
            <w:rFonts w:eastAsia="Times New Roman"/>
            <w:sz w:val="24"/>
            <w:szCs w:val="24"/>
          </w:rPr>
          <w:t>. P</w:t>
        </w:r>
        <w:r w:rsidRPr="00687095">
          <w:rPr>
            <w:rFonts w:eastAsia="Times New Roman"/>
            <w:sz w:val="24"/>
            <w:szCs w:val="24"/>
          </w:rPr>
          <w:t xml:space="preserve">atients should </w:t>
        </w:r>
        <w:r>
          <w:rPr>
            <w:rFonts w:eastAsia="Times New Roman"/>
            <w:sz w:val="24"/>
            <w:szCs w:val="24"/>
          </w:rPr>
          <w:t xml:space="preserve">still </w:t>
        </w:r>
        <w:r w:rsidRPr="00687095">
          <w:rPr>
            <w:rFonts w:eastAsia="Times New Roman"/>
            <w:sz w:val="24"/>
            <w:szCs w:val="24"/>
          </w:rPr>
          <w:t>be counselled to maintain physical precautions to help prevent COVID-</w:t>
        </w:r>
        <w:r>
          <w:rPr>
            <w:rFonts w:eastAsia="Times New Roman"/>
            <w:sz w:val="24"/>
            <w:szCs w:val="24"/>
          </w:rPr>
          <w:t>19</w:t>
        </w:r>
        <w:r w:rsidRPr="00687095">
          <w:rPr>
            <w:rFonts w:eastAsia="Times New Roman"/>
            <w:sz w:val="24"/>
            <w:szCs w:val="24"/>
          </w:rPr>
          <w:t>. In addition, close contacts of immunocompromised persons should</w:t>
        </w:r>
        <w:r w:rsidRPr="00DA0A38">
          <w:rPr>
            <w:sz w:val="24"/>
          </w:rPr>
          <w:t xml:space="preserve"> be vaccinated as appropriate for their health status</w:t>
        </w:r>
        <w:r w:rsidRPr="00B21BDF">
          <w:rPr>
            <w:rFonts w:eastAsia="Times New Roman"/>
            <w:sz w:val="24"/>
            <w:szCs w:val="24"/>
          </w:rPr>
          <w:t>.</w:t>
        </w:r>
        <w:commentRangeEnd w:id="140"/>
        <w:r w:rsidR="00846371">
          <w:rPr>
            <w:rStyle w:val="CommentReference"/>
            <w:rFonts w:ascii="Arial" w:eastAsia="Times New Roman" w:hAnsi="Arial"/>
          </w:rPr>
          <w:commentReference w:id="140"/>
        </w:r>
      </w:ins>
    </w:p>
    <w:p w14:paraId="654FE2D0" w14:textId="5AD7BF10" w:rsidR="00F04BC5" w:rsidRPr="00695856" w:rsidDel="00BA402F" w:rsidRDefault="00F04BC5" w:rsidP="005D377A">
      <w:pPr>
        <w:keepNext/>
        <w:shd w:val="clear" w:color="auto" w:fill="FFFFFF" w:themeFill="background1"/>
        <w:rPr>
          <w:del w:id="145" w:author="Author"/>
          <w:sz w:val="24"/>
          <w:szCs w:val="24"/>
        </w:rPr>
      </w:pPr>
    </w:p>
    <w:p w14:paraId="4DFCC5DC" w14:textId="77777777" w:rsidR="009036D5" w:rsidRPr="00177859" w:rsidRDefault="009036D5" w:rsidP="00837DA9">
      <w:pPr>
        <w:keepNext/>
        <w:shd w:val="clear" w:color="auto" w:fill="FFFFFF" w:themeFill="background1"/>
        <w:rPr>
          <w:rFonts w:eastAsia="Times New Roman"/>
          <w:b/>
          <w:sz w:val="24"/>
        </w:rPr>
      </w:pPr>
    </w:p>
    <w:p w14:paraId="4DFCC5E5" w14:textId="6AAA7B9B"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F27296">
      <w:pPr>
        <w:shd w:val="clear" w:color="auto" w:fill="FFFFFF"/>
        <w:rPr>
          <w:rFonts w:eastAsia="Times New Roman"/>
          <w:sz w:val="24"/>
        </w:rPr>
      </w:pPr>
    </w:p>
    <w:p w14:paraId="655208E5" w14:textId="3A3CC374"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 xml:space="preserve">is supplied as a frozen suspension in multiple dose </w:t>
      </w:r>
      <w:proofErr w:type="gramStart"/>
      <w:r w:rsidR="00792211" w:rsidRPr="00621BD8">
        <w:rPr>
          <w:sz w:val="24"/>
          <w:szCs w:val="24"/>
        </w:rPr>
        <w:t>vials</w:t>
      </w:r>
      <w:ins w:id="146" w:author="Author">
        <w:r w:rsidR="00EE2A73">
          <w:rPr>
            <w:sz w:val="24"/>
            <w:szCs w:val="24"/>
          </w:rPr>
          <w:t xml:space="preserve"> </w:t>
        </w:r>
      </w:ins>
      <w:r w:rsidR="00792211" w:rsidRPr="00621BD8">
        <w:rPr>
          <w:sz w:val="24"/>
          <w:szCs w:val="24"/>
        </w:rPr>
        <w:t>;</w:t>
      </w:r>
      <w:proofErr w:type="gramEnd"/>
      <w:r w:rsidR="00792211" w:rsidRPr="00621BD8">
        <w:rPr>
          <w:sz w:val="24"/>
          <w:szCs w:val="24"/>
        </w:rPr>
        <w:t xml:space="preserve">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commentRangeStart w:id="147"/>
      <w:r w:rsidR="00DE7BEF">
        <w:rPr>
          <w:sz w:val="24"/>
          <w:szCs w:val="24"/>
        </w:rPr>
        <w:t xml:space="preserve">0.3 mL </w:t>
      </w:r>
      <w:commentRangeEnd w:id="147"/>
      <w:r w:rsidR="0043631D">
        <w:rPr>
          <w:rStyle w:val="CommentReference"/>
          <w:rFonts w:ascii="Arial" w:eastAsia="Times New Roman" w:hAnsi="Arial"/>
        </w:rPr>
        <w:commentReference w:id="147"/>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w:t>
      </w:r>
      <w:commentRangeStart w:id="148"/>
      <w:r w:rsidR="005E1474">
        <w:rPr>
          <w:rFonts w:eastAsia="Times New Roman"/>
          <w:sz w:val="24"/>
          <w:szCs w:val="24"/>
        </w:rPr>
        <w:t>t</w:t>
      </w:r>
      <w:r w:rsidR="001622BA" w:rsidRPr="005B6F33">
        <w:rPr>
          <w:rFonts w:eastAsia="Times New Roman"/>
          <w:sz w:val="24"/>
          <w:szCs w:val="24"/>
        </w:rPr>
        <w:t xml:space="preserve">here </w:t>
      </w:r>
      <w:commentRangeEnd w:id="148"/>
      <w:r w:rsidR="005E1474">
        <w:rPr>
          <w:rStyle w:val="CommentReference"/>
          <w:rFonts w:ascii="Arial" w:eastAsia="Times New Roman" w:hAnsi="Arial"/>
        </w:rPr>
        <w:commentReference w:id="148"/>
      </w:r>
      <w:r w:rsidR="001622BA" w:rsidRPr="005B6F33">
        <w:rPr>
          <w:rFonts w:eastAsia="Times New Roman"/>
          <w:sz w:val="24"/>
          <w:szCs w:val="24"/>
        </w:rPr>
        <w:t>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5D377A"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Change w:id="149" w:author="Author">
            <w:rPr>
              <w:rFonts w:ascii="Times New Roman" w:hAnsi="Times New Roman"/>
              <w:b w:val="0"/>
              <w:bCs/>
            </w:rPr>
          </w:rPrChange>
        </w:rPr>
      </w:pPr>
      <w:r w:rsidRPr="005D377A">
        <w:rPr>
          <w:rFonts w:ascii="Times New Roman" w:hAnsi="Times New Roman"/>
          <w:b w:val="0"/>
          <w:bCs/>
          <w:u w:val="single"/>
          <w:rPrChange w:id="150" w:author="Author">
            <w:rPr>
              <w:rFonts w:ascii="Times New Roman" w:hAnsi="Times New Roman"/>
              <w:b w:val="0"/>
              <w:bCs/>
            </w:rPr>
          </w:rPrChange>
        </w:rPr>
        <w:t>Efficacy in Participants 16 Years of Age and Older</w:t>
      </w:r>
      <w:r w:rsidRPr="005D377A" w:rsidDel="00792211">
        <w:rPr>
          <w:rFonts w:ascii="Times New Roman" w:hAnsi="Times New Roman"/>
          <w:b w:val="0"/>
          <w:bCs/>
          <w:u w:val="single"/>
          <w:rPrChange w:id="151" w:author="Author">
            <w:rPr>
              <w:rFonts w:ascii="Times New Roman" w:hAnsi="Times New Roman"/>
              <w:b w:val="0"/>
              <w:bCs/>
            </w:rPr>
          </w:rPrChang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 xml:space="preserve">is </w:t>
      </w:r>
      <w:commentRangeStart w:id="152"/>
      <w:r w:rsidRPr="006F486D">
        <w:rPr>
          <w:sz w:val="24"/>
          <w:szCs w:val="24"/>
        </w:rPr>
        <w:t>a</w:t>
      </w:r>
      <w:r w:rsidR="008150CF">
        <w:rPr>
          <w:sz w:val="24"/>
          <w:szCs w:val="24"/>
        </w:rPr>
        <w:t>n ongoing</w:t>
      </w:r>
      <w:commentRangeEnd w:id="152"/>
      <w:r w:rsidR="002D6581">
        <w:rPr>
          <w:rStyle w:val="CommentReference"/>
          <w:rFonts w:ascii="Arial" w:eastAsia="Times New Roman" w:hAnsi="Arial"/>
        </w:rPr>
        <w:commentReference w:id="152"/>
      </w:r>
      <w:r w:rsidR="008150CF">
        <w:rPr>
          <w:sz w:val="24"/>
          <w:szCs w:val="24"/>
        </w:rPr>
        <w:t>,</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ins w:id="153" w:author="Author"/>
          <w:sz w:val="24"/>
          <w:szCs w:val="24"/>
        </w:rPr>
      </w:pPr>
    </w:p>
    <w:p w14:paraId="4837C731" w14:textId="73FEDB4C" w:rsidR="00796B91" w:rsidRPr="005D377A" w:rsidRDefault="00796B91" w:rsidP="00796B91">
      <w:pPr>
        <w:rPr>
          <w:sz w:val="24"/>
          <w:szCs w:val="24"/>
          <w:rPrChange w:id="154" w:author="Author">
            <w:rPr/>
          </w:rPrChange>
        </w:rPr>
      </w:pPr>
      <w:commentRangeStart w:id="155"/>
      <w:r w:rsidRPr="00566534">
        <w:rPr>
          <w:sz w:val="24"/>
          <w:szCs w:val="24"/>
        </w:rPr>
        <w:t>Overall</w:t>
      </w:r>
      <w:commentRangeEnd w:id="155"/>
      <w:r w:rsidR="00343D21">
        <w:rPr>
          <w:rStyle w:val="CommentReference"/>
          <w:rFonts w:ascii="Arial" w:eastAsia="Times New Roman" w:hAnsi="Arial"/>
        </w:rPr>
        <w:commentReference w:id="155"/>
      </w:r>
      <w:r w:rsidRPr="00566534">
        <w:rPr>
          <w:sz w:val="24"/>
          <w:szCs w:val="24"/>
        </w:rPr>
        <w:t>, among the total participants who received COMIRNATY or placebo, 51.4% or 50.</w:t>
      </w:r>
      <w:ins w:id="156" w:author="Author">
        <w:r w:rsidR="00846584">
          <w:rPr>
            <w:sz w:val="24"/>
            <w:szCs w:val="24"/>
          </w:rPr>
          <w:t>3</w:t>
        </w:r>
      </w:ins>
      <w:del w:id="157" w:author="Author">
        <w:r w:rsidRPr="00566534" w:rsidDel="00B0221F">
          <w:rPr>
            <w:sz w:val="24"/>
            <w:szCs w:val="24"/>
          </w:rPr>
          <w:delText>5</w:delText>
        </w:r>
      </w:del>
      <w:r w:rsidRPr="00566534">
        <w:rPr>
          <w:sz w:val="24"/>
          <w:szCs w:val="24"/>
        </w:rPr>
        <w:t>% were male and 48.6% or 49.</w:t>
      </w:r>
      <w:ins w:id="158" w:author="Author">
        <w:r w:rsidR="0049633C">
          <w:rPr>
            <w:sz w:val="24"/>
            <w:szCs w:val="24"/>
          </w:rPr>
          <w:t>7</w:t>
        </w:r>
      </w:ins>
      <w:del w:id="159" w:author="Author">
        <w:r w:rsidRPr="00566534" w:rsidDel="00676A8C">
          <w:rPr>
            <w:sz w:val="24"/>
            <w:szCs w:val="24"/>
          </w:rPr>
          <w:delText>5</w:delText>
        </w:r>
      </w:del>
      <w:r w:rsidRPr="00566534">
        <w:rPr>
          <w:sz w:val="24"/>
          <w:szCs w:val="24"/>
        </w:rPr>
        <w:t xml:space="preserve">% were female, </w:t>
      </w:r>
      <w:del w:id="160" w:author="Author">
        <w:r w:rsidRPr="00566534">
          <w:rPr>
            <w:sz w:val="24"/>
            <w:szCs w:val="24"/>
          </w:rPr>
          <w:delText>75</w:delText>
        </w:r>
      </w:del>
      <w:ins w:id="161" w:author="Author">
        <w:r w:rsidR="0061136E" w:rsidRPr="00566534">
          <w:rPr>
            <w:sz w:val="24"/>
            <w:szCs w:val="24"/>
          </w:rPr>
          <w:t>7</w:t>
        </w:r>
        <w:r w:rsidR="0061136E">
          <w:rPr>
            <w:sz w:val="24"/>
            <w:szCs w:val="24"/>
          </w:rPr>
          <w:t>9</w:t>
        </w:r>
      </w:ins>
      <w:r w:rsidRPr="00566534">
        <w:rPr>
          <w:sz w:val="24"/>
          <w:szCs w:val="24"/>
        </w:rPr>
        <w:t xml:space="preserve">.1% or </w:t>
      </w:r>
      <w:del w:id="162" w:author="Author">
        <w:r w:rsidRPr="00566534">
          <w:rPr>
            <w:sz w:val="24"/>
            <w:szCs w:val="24"/>
          </w:rPr>
          <w:delText>75</w:delText>
        </w:r>
      </w:del>
      <w:ins w:id="163" w:author="Author">
        <w:r w:rsidR="0061136E" w:rsidRPr="00566534">
          <w:rPr>
            <w:sz w:val="24"/>
            <w:szCs w:val="24"/>
          </w:rPr>
          <w:t>7</w:t>
        </w:r>
        <w:r w:rsidR="0061136E">
          <w:rPr>
            <w:sz w:val="24"/>
            <w:szCs w:val="24"/>
          </w:rPr>
          <w:t>9</w:t>
        </w:r>
      </w:ins>
      <w:r w:rsidRPr="00566534">
        <w:rPr>
          <w:sz w:val="24"/>
          <w:szCs w:val="24"/>
        </w:rPr>
        <w:t>.</w:t>
      </w:r>
      <w:ins w:id="164" w:author="Author">
        <w:r>
          <w:rPr>
            <w:sz w:val="24"/>
            <w:szCs w:val="24"/>
          </w:rPr>
          <w:t>2</w:t>
        </w:r>
      </w:ins>
      <w:del w:id="165" w:author="Author">
        <w:r w:rsidRPr="005D377A" w:rsidDel="00796B91">
          <w:rPr>
            <w:sz w:val="24"/>
            <w:szCs w:val="24"/>
            <w:rPrChange w:id="166" w:author="Author">
              <w:rPr/>
            </w:rPrChange>
          </w:rPr>
          <w:delText>1</w:delText>
        </w:r>
      </w:del>
      <w:r w:rsidRPr="005D377A">
        <w:rPr>
          <w:sz w:val="24"/>
          <w:szCs w:val="24"/>
          <w:rPrChange w:id="167" w:author="Author">
            <w:rPr/>
          </w:rPrChange>
        </w:rPr>
        <w:t>% were 16 through 64 years of age, 20.</w:t>
      </w:r>
      <w:ins w:id="168" w:author="Author">
        <w:r w:rsidR="003D68DF">
          <w:rPr>
            <w:sz w:val="24"/>
            <w:szCs w:val="24"/>
          </w:rPr>
          <w:t>9</w:t>
        </w:r>
      </w:ins>
      <w:del w:id="169" w:author="Author">
        <w:r w:rsidRPr="005D377A" w:rsidDel="003D68DF">
          <w:rPr>
            <w:sz w:val="24"/>
            <w:szCs w:val="24"/>
            <w:rPrChange w:id="170" w:author="Author">
              <w:rPr/>
            </w:rPrChange>
          </w:rPr>
          <w:delText>1</w:delText>
        </w:r>
      </w:del>
      <w:r w:rsidRPr="005D377A">
        <w:rPr>
          <w:sz w:val="24"/>
          <w:szCs w:val="24"/>
          <w:rPrChange w:id="171" w:author="Author">
            <w:rPr/>
          </w:rPrChange>
        </w:rPr>
        <w:t>% or 20.</w:t>
      </w:r>
      <w:ins w:id="172" w:author="Author">
        <w:r w:rsidR="003D68DF">
          <w:rPr>
            <w:sz w:val="24"/>
            <w:szCs w:val="24"/>
          </w:rPr>
          <w:t>8</w:t>
        </w:r>
      </w:ins>
      <w:del w:id="173" w:author="Author">
        <w:r w:rsidRPr="005D377A" w:rsidDel="003D68DF">
          <w:rPr>
            <w:sz w:val="24"/>
            <w:szCs w:val="24"/>
            <w:rPrChange w:id="174" w:author="Author">
              <w:rPr/>
            </w:rPrChange>
          </w:rPr>
          <w:delText>3</w:delText>
        </w:r>
      </w:del>
      <w:r w:rsidRPr="005D377A">
        <w:rPr>
          <w:sz w:val="24"/>
          <w:szCs w:val="24"/>
          <w:rPrChange w:id="175" w:author="Author">
            <w:rPr/>
          </w:rPrChange>
        </w:rPr>
        <w:t xml:space="preserve">% were 65 years of age and older, </w:t>
      </w:r>
      <w:del w:id="176" w:author="Author">
        <w:r w:rsidRPr="005D377A" w:rsidDel="00795D59">
          <w:rPr>
            <w:sz w:val="24"/>
            <w:szCs w:val="24"/>
            <w:rPrChange w:id="177" w:author="Author">
              <w:rPr/>
            </w:rPrChange>
          </w:rPr>
          <w:delText>16.1% or 16.3% were 65 through 74 years of age, 4.0% or 4.0% 75 years of age and older</w:delText>
        </w:r>
        <w:r w:rsidRPr="005D377A" w:rsidDel="002E78EE">
          <w:rPr>
            <w:sz w:val="24"/>
            <w:szCs w:val="24"/>
            <w:rPrChange w:id="178" w:author="Author">
              <w:rPr/>
            </w:rPrChange>
          </w:rPr>
          <w:delText>,</w:delText>
        </w:r>
        <w:r w:rsidRPr="005D377A" w:rsidDel="00C6671D">
          <w:rPr>
            <w:sz w:val="24"/>
            <w:szCs w:val="24"/>
            <w:rPrChange w:id="179" w:author="Author">
              <w:rPr/>
            </w:rPrChange>
          </w:rPr>
          <w:delText xml:space="preserve"> </w:delText>
        </w:r>
        <w:r w:rsidRPr="00566534">
          <w:rPr>
            <w:sz w:val="24"/>
            <w:szCs w:val="24"/>
          </w:rPr>
          <w:delText>8</w:delText>
        </w:r>
        <w:r w:rsidRPr="004364A6">
          <w:rPr>
            <w:sz w:val="24"/>
            <w:szCs w:val="24"/>
          </w:rPr>
          <w:delText>2</w:delText>
        </w:r>
      </w:del>
      <w:ins w:id="180" w:author="Author">
        <w:r w:rsidR="00AF284A" w:rsidRPr="00566534">
          <w:rPr>
            <w:sz w:val="24"/>
            <w:szCs w:val="24"/>
          </w:rPr>
          <w:t>8</w:t>
        </w:r>
        <w:r w:rsidR="00AF284A">
          <w:rPr>
            <w:sz w:val="24"/>
            <w:szCs w:val="24"/>
          </w:rPr>
          <w:t>1</w:t>
        </w:r>
      </w:ins>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ins w:id="181" w:author="Author">
        <w:r w:rsidR="00917D60">
          <w:rPr>
            <w:sz w:val="24"/>
            <w:szCs w:val="24"/>
          </w:rPr>
          <w:t>9</w:t>
        </w:r>
      </w:ins>
      <w:del w:id="182" w:author="Author">
        <w:r w:rsidRPr="005D377A" w:rsidDel="00917D60">
          <w:rPr>
            <w:sz w:val="24"/>
            <w:szCs w:val="24"/>
            <w:rPrChange w:id="183" w:author="Author">
              <w:rPr/>
            </w:rPrChange>
          </w:rPr>
          <w:delText>8</w:delText>
        </w:r>
      </w:del>
      <w:r w:rsidRPr="005D377A">
        <w:rPr>
          <w:sz w:val="24"/>
          <w:szCs w:val="24"/>
          <w:rPrChange w:id="184" w:author="Author">
            <w:rPr/>
          </w:rPrChange>
        </w:rPr>
        <w:t xml:space="preserve">.5% or </w:t>
      </w:r>
      <w:ins w:id="185" w:author="Author">
        <w:r w:rsidR="00917D60">
          <w:rPr>
            <w:sz w:val="24"/>
            <w:szCs w:val="24"/>
          </w:rPr>
          <w:t>9</w:t>
        </w:r>
      </w:ins>
      <w:del w:id="186" w:author="Author">
        <w:r w:rsidRPr="005D377A" w:rsidDel="00917D60">
          <w:rPr>
            <w:sz w:val="24"/>
            <w:szCs w:val="24"/>
            <w:rPrChange w:id="187" w:author="Author">
              <w:rPr/>
            </w:rPrChange>
          </w:rPr>
          <w:delText>8</w:delText>
        </w:r>
      </w:del>
      <w:r w:rsidRPr="005D377A">
        <w:rPr>
          <w:sz w:val="24"/>
          <w:szCs w:val="24"/>
          <w:rPrChange w:id="188" w:author="Author">
            <w:rPr/>
          </w:rPrChange>
        </w:rPr>
        <w:t xml:space="preserve">.6% were Black or African American, </w:t>
      </w:r>
      <w:del w:id="189" w:author="Author">
        <w:r w:rsidRPr="005D377A" w:rsidDel="00C4332F">
          <w:rPr>
            <w:sz w:val="24"/>
            <w:szCs w:val="24"/>
            <w:rPrChange w:id="190" w:author="Author">
              <w:rPr/>
            </w:rPrChange>
          </w:rPr>
          <w:delText>0.9</w:delText>
        </w:r>
      </w:del>
      <w:ins w:id="191" w:author="Author">
        <w:r w:rsidR="00C4332F">
          <w:rPr>
            <w:sz w:val="24"/>
            <w:szCs w:val="24"/>
          </w:rPr>
          <w:t>1.0</w:t>
        </w:r>
      </w:ins>
      <w:r w:rsidRPr="00566534">
        <w:rPr>
          <w:sz w:val="24"/>
          <w:szCs w:val="24"/>
        </w:rPr>
        <w:t xml:space="preserve">% or </w:t>
      </w:r>
      <w:r w:rsidRPr="00566534" w:rsidDel="00DE141A">
        <w:rPr>
          <w:sz w:val="24"/>
          <w:szCs w:val="24"/>
        </w:rPr>
        <w:t>0.9</w:t>
      </w:r>
      <w:r w:rsidRPr="00566534">
        <w:rPr>
          <w:sz w:val="24"/>
          <w:szCs w:val="24"/>
        </w:rPr>
        <w:t>% were American Indian or Alaska Native, 4.</w:t>
      </w:r>
      <w:ins w:id="192" w:author="Author">
        <w:r w:rsidR="00D21F39">
          <w:rPr>
            <w:sz w:val="24"/>
            <w:szCs w:val="24"/>
          </w:rPr>
          <w:t>4</w:t>
        </w:r>
      </w:ins>
      <w:del w:id="193" w:author="Author">
        <w:r w:rsidRPr="005D377A" w:rsidDel="00D21F39">
          <w:rPr>
            <w:sz w:val="24"/>
            <w:szCs w:val="24"/>
            <w:rPrChange w:id="194" w:author="Author">
              <w:rPr/>
            </w:rPrChange>
          </w:rPr>
          <w:delText>6</w:delText>
        </w:r>
      </w:del>
      <w:r w:rsidRPr="005D377A">
        <w:rPr>
          <w:sz w:val="24"/>
          <w:szCs w:val="24"/>
          <w:rPrChange w:id="195" w:author="Author">
            <w:rPr/>
          </w:rPrChange>
        </w:rPr>
        <w:t>% or 4.</w:t>
      </w:r>
      <w:ins w:id="196" w:author="Author">
        <w:r w:rsidR="00D21F39">
          <w:rPr>
            <w:sz w:val="24"/>
            <w:szCs w:val="24"/>
          </w:rPr>
          <w:t>3</w:t>
        </w:r>
      </w:ins>
      <w:del w:id="197" w:author="Author">
        <w:r w:rsidRPr="005D377A" w:rsidDel="00D21F39">
          <w:rPr>
            <w:sz w:val="24"/>
            <w:szCs w:val="24"/>
            <w:rPrChange w:id="198" w:author="Author">
              <w:rPr/>
            </w:rPrChange>
          </w:rPr>
          <w:delText>5</w:delText>
        </w:r>
      </w:del>
      <w:r w:rsidRPr="005D377A">
        <w:rPr>
          <w:sz w:val="24"/>
          <w:szCs w:val="24"/>
          <w:rPrChange w:id="199" w:author="Author">
            <w:rPr/>
          </w:rPrChange>
        </w:rPr>
        <w:t>% were Asian, 0.3% or 0.</w:t>
      </w:r>
      <w:del w:id="200" w:author="Author">
        <w:r w:rsidRPr="005D377A">
          <w:rPr>
            <w:sz w:val="24"/>
            <w:szCs w:val="24"/>
            <w:rPrChange w:id="201" w:author="Author">
              <w:rPr/>
            </w:rPrChange>
          </w:rPr>
          <w:delText>1</w:delText>
        </w:r>
      </w:del>
      <w:ins w:id="202" w:author="Author">
        <w:r w:rsidR="00774AA3">
          <w:rPr>
            <w:sz w:val="24"/>
            <w:szCs w:val="24"/>
          </w:rPr>
          <w:t>2</w:t>
        </w:r>
      </w:ins>
      <w:r w:rsidRPr="001538BE">
        <w:rPr>
          <w:sz w:val="24"/>
          <w:szCs w:val="24"/>
        </w:rPr>
        <w:t>% Native Hawaiian or other Pacific Islander, 2</w:t>
      </w:r>
      <w:ins w:id="203" w:author="Author">
        <w:r w:rsidR="00005F0B">
          <w:rPr>
            <w:sz w:val="24"/>
            <w:szCs w:val="24"/>
          </w:rPr>
          <w:t>5</w:t>
        </w:r>
      </w:ins>
      <w:del w:id="204" w:author="Author">
        <w:r w:rsidRPr="005D377A" w:rsidDel="00005F0B">
          <w:rPr>
            <w:sz w:val="24"/>
            <w:szCs w:val="24"/>
            <w:rPrChange w:id="205" w:author="Author">
              <w:rPr/>
            </w:rPrChange>
          </w:rPr>
          <w:delText>4</w:delText>
        </w:r>
      </w:del>
      <w:r w:rsidRPr="005D377A">
        <w:rPr>
          <w:sz w:val="24"/>
          <w:szCs w:val="24"/>
          <w:rPrChange w:id="206" w:author="Author">
            <w:rPr/>
          </w:rPrChange>
        </w:rPr>
        <w:t>.</w:t>
      </w:r>
      <w:del w:id="207" w:author="Author">
        <w:r w:rsidRPr="005D377A">
          <w:rPr>
            <w:sz w:val="24"/>
            <w:szCs w:val="24"/>
            <w:rPrChange w:id="208" w:author="Author">
              <w:rPr/>
            </w:rPrChange>
          </w:rPr>
          <w:delText>9</w:delText>
        </w:r>
      </w:del>
      <w:ins w:id="209" w:author="Author">
        <w:r w:rsidR="00774AA3">
          <w:rPr>
            <w:sz w:val="24"/>
            <w:szCs w:val="24"/>
          </w:rPr>
          <w:t>6</w:t>
        </w:r>
      </w:ins>
      <w:r w:rsidRPr="001538BE">
        <w:rPr>
          <w:sz w:val="24"/>
          <w:szCs w:val="24"/>
        </w:rPr>
        <w:t>% or 2</w:t>
      </w:r>
      <w:ins w:id="210" w:author="Author">
        <w:r w:rsidR="00005F0B">
          <w:rPr>
            <w:sz w:val="24"/>
            <w:szCs w:val="24"/>
          </w:rPr>
          <w:t>5</w:t>
        </w:r>
      </w:ins>
      <w:del w:id="211" w:author="Author">
        <w:r w:rsidRPr="005D377A" w:rsidDel="00005F0B">
          <w:rPr>
            <w:sz w:val="24"/>
            <w:szCs w:val="24"/>
            <w:rPrChange w:id="212" w:author="Author">
              <w:rPr/>
            </w:rPrChange>
          </w:rPr>
          <w:delText>4</w:delText>
        </w:r>
      </w:del>
      <w:r w:rsidRPr="005D377A">
        <w:rPr>
          <w:sz w:val="24"/>
          <w:szCs w:val="24"/>
          <w:rPrChange w:id="213" w:author="Author">
            <w:rPr/>
          </w:rPrChange>
        </w:rPr>
        <w:t>.</w:t>
      </w:r>
      <w:ins w:id="214" w:author="Author">
        <w:r w:rsidR="00005F0B">
          <w:rPr>
            <w:sz w:val="24"/>
            <w:szCs w:val="24"/>
          </w:rPr>
          <w:t>4</w:t>
        </w:r>
      </w:ins>
      <w:del w:id="215" w:author="Author">
        <w:r w:rsidRPr="005D377A" w:rsidDel="00005F0B">
          <w:rPr>
            <w:sz w:val="24"/>
            <w:szCs w:val="24"/>
            <w:rPrChange w:id="216" w:author="Author">
              <w:rPr/>
            </w:rPrChange>
          </w:rPr>
          <w:delText>6</w:delText>
        </w:r>
      </w:del>
      <w:r w:rsidRPr="005D377A">
        <w:rPr>
          <w:sz w:val="24"/>
          <w:szCs w:val="24"/>
          <w:rPrChange w:id="217" w:author="Author">
            <w:rPr/>
          </w:rPrChange>
        </w:rPr>
        <w:t>% were Hispanic/Latino, 7</w:t>
      </w:r>
      <w:ins w:id="218" w:author="Author">
        <w:r w:rsidR="00AA68E5">
          <w:rPr>
            <w:sz w:val="24"/>
            <w:szCs w:val="24"/>
          </w:rPr>
          <w:t>3</w:t>
        </w:r>
      </w:ins>
      <w:del w:id="219" w:author="Author">
        <w:r w:rsidRPr="005D377A" w:rsidDel="00AA68E5">
          <w:rPr>
            <w:sz w:val="24"/>
            <w:szCs w:val="24"/>
            <w:rPrChange w:id="220" w:author="Author">
              <w:rPr/>
            </w:rPrChange>
          </w:rPr>
          <w:delText>4</w:delText>
        </w:r>
      </w:del>
      <w:r w:rsidRPr="005D377A">
        <w:rPr>
          <w:sz w:val="24"/>
          <w:szCs w:val="24"/>
          <w:rPrChange w:id="221" w:author="Author">
            <w:rPr/>
          </w:rPrChange>
        </w:rPr>
        <w:t>.</w:t>
      </w:r>
      <w:del w:id="222" w:author="Author">
        <w:r w:rsidRPr="005D377A">
          <w:rPr>
            <w:sz w:val="24"/>
            <w:szCs w:val="24"/>
            <w:rPrChange w:id="223" w:author="Author">
              <w:rPr/>
            </w:rPrChange>
          </w:rPr>
          <w:delText>6</w:delText>
        </w:r>
      </w:del>
      <w:ins w:id="224" w:author="Author">
        <w:r w:rsidR="000B02FA">
          <w:rPr>
            <w:sz w:val="24"/>
            <w:szCs w:val="24"/>
          </w:rPr>
          <w:t>9</w:t>
        </w:r>
      </w:ins>
      <w:r w:rsidRPr="001538BE">
        <w:rPr>
          <w:sz w:val="24"/>
          <w:szCs w:val="24"/>
        </w:rPr>
        <w:t>% or 7</w:t>
      </w:r>
      <w:r w:rsidRPr="000B02FA">
        <w:t>4</w:t>
      </w:r>
      <w:r w:rsidRPr="001538BE">
        <w:rPr>
          <w:sz w:val="24"/>
          <w:szCs w:val="24"/>
        </w:rPr>
        <w:t>.</w:t>
      </w:r>
      <w:ins w:id="225" w:author="Author">
        <w:r w:rsidR="00AA68E5">
          <w:rPr>
            <w:sz w:val="24"/>
            <w:szCs w:val="24"/>
          </w:rPr>
          <w:t>1</w:t>
        </w:r>
      </w:ins>
      <w:del w:id="226" w:author="Author">
        <w:r w:rsidRPr="005D377A" w:rsidDel="00AA68E5">
          <w:rPr>
            <w:sz w:val="24"/>
            <w:szCs w:val="24"/>
            <w:rPrChange w:id="227" w:author="Author">
              <w:rPr/>
            </w:rPrChange>
          </w:rPr>
          <w:delText>8</w:delText>
        </w:r>
      </w:del>
      <w:r w:rsidRPr="005D377A">
        <w:rPr>
          <w:sz w:val="24"/>
          <w:szCs w:val="24"/>
          <w:rPrChange w:id="228" w:author="Author">
            <w:rPr/>
          </w:rPrChange>
        </w:rPr>
        <w:t>% were non-Hispanic/Latino, 0.5% or 0.5% did not report ethnicity, 4</w:t>
      </w:r>
      <w:del w:id="229" w:author="Author">
        <w:r w:rsidRPr="005D377A" w:rsidDel="0013691E">
          <w:rPr>
            <w:sz w:val="24"/>
            <w:szCs w:val="24"/>
            <w:rPrChange w:id="230" w:author="Author">
              <w:rPr/>
            </w:rPrChange>
          </w:rPr>
          <w:delText>4</w:delText>
        </w:r>
      </w:del>
      <w:ins w:id="231" w:author="Author">
        <w:r w:rsidR="000B02FA">
          <w:rPr>
            <w:sz w:val="24"/>
            <w:szCs w:val="24"/>
          </w:rPr>
          <w:t>6</w:t>
        </w:r>
      </w:ins>
      <w:r w:rsidRPr="001538BE">
        <w:rPr>
          <w:sz w:val="24"/>
          <w:szCs w:val="24"/>
        </w:rPr>
        <w:t>.</w:t>
      </w:r>
      <w:del w:id="232" w:author="Author">
        <w:r w:rsidRPr="001538BE" w:rsidDel="0013691E">
          <w:rPr>
            <w:sz w:val="24"/>
            <w:szCs w:val="24"/>
          </w:rPr>
          <w:delText>6</w:delText>
        </w:r>
      </w:del>
      <w:ins w:id="233" w:author="Author">
        <w:r w:rsidR="000B02FA">
          <w:rPr>
            <w:sz w:val="24"/>
            <w:szCs w:val="24"/>
          </w:rPr>
          <w:t>0</w:t>
        </w:r>
      </w:ins>
      <w:r w:rsidRPr="0036251F">
        <w:rPr>
          <w:sz w:val="24"/>
          <w:szCs w:val="24"/>
        </w:rPr>
        <w:t>% or 4</w:t>
      </w:r>
      <w:ins w:id="234" w:author="Author">
        <w:r w:rsidR="0013691E">
          <w:rPr>
            <w:sz w:val="24"/>
            <w:szCs w:val="24"/>
          </w:rPr>
          <w:t>5</w:t>
        </w:r>
      </w:ins>
      <w:del w:id="235" w:author="Author">
        <w:r w:rsidRPr="005D377A" w:rsidDel="0013691E">
          <w:rPr>
            <w:sz w:val="24"/>
            <w:szCs w:val="24"/>
            <w:rPrChange w:id="236" w:author="Author">
              <w:rPr/>
            </w:rPrChange>
          </w:rPr>
          <w:delText>4</w:delText>
        </w:r>
      </w:del>
      <w:r w:rsidRPr="005D377A">
        <w:rPr>
          <w:sz w:val="24"/>
          <w:szCs w:val="24"/>
          <w:rPrChange w:id="237" w:author="Author">
            <w:rPr/>
          </w:rPrChange>
        </w:rPr>
        <w:t>.</w:t>
      </w:r>
      <w:ins w:id="238" w:author="Author">
        <w:r w:rsidR="0013691E">
          <w:rPr>
            <w:sz w:val="24"/>
            <w:szCs w:val="24"/>
          </w:rPr>
          <w:t>7</w:t>
        </w:r>
      </w:ins>
      <w:del w:id="239" w:author="Author">
        <w:r w:rsidRPr="005D377A" w:rsidDel="0013691E">
          <w:rPr>
            <w:sz w:val="24"/>
            <w:szCs w:val="24"/>
            <w:rPrChange w:id="240" w:author="Author">
              <w:rPr/>
            </w:rPrChange>
          </w:rPr>
          <w:delText>4</w:delText>
        </w:r>
      </w:del>
      <w:r w:rsidRPr="005D377A">
        <w:rPr>
          <w:sz w:val="24"/>
          <w:szCs w:val="24"/>
          <w:rPrChange w:id="241" w:author="Author">
            <w:rPr/>
          </w:rPrChange>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ins w:id="242" w:author="Author">
        <w:r w:rsidR="00B95202">
          <w:rPr>
            <w:sz w:val="24"/>
            <w:szCs w:val="24"/>
          </w:rPr>
          <w:t>9</w:t>
        </w:r>
      </w:ins>
      <w:del w:id="243" w:author="Author">
        <w:r w:rsidRPr="005D377A" w:rsidDel="00B95202">
          <w:rPr>
            <w:sz w:val="24"/>
            <w:szCs w:val="24"/>
            <w:rPrChange w:id="244" w:author="Author">
              <w:rPr/>
            </w:rPrChange>
          </w:rPr>
          <w:delText>8</w:delText>
        </w:r>
      </w:del>
      <w:r w:rsidRPr="005D377A">
        <w:rPr>
          <w:sz w:val="24"/>
          <w:szCs w:val="24"/>
          <w:rPrChange w:id="245" w:author="Author">
            <w:rPr/>
          </w:rPrChange>
        </w:rPr>
        <w:t>.</w:t>
      </w:r>
      <w:ins w:id="246" w:author="Author">
        <w:r w:rsidR="00B95202">
          <w:rPr>
            <w:sz w:val="24"/>
            <w:szCs w:val="24"/>
          </w:rPr>
          <w:t>8</w:t>
        </w:r>
      </w:ins>
      <w:del w:id="247" w:author="Author">
        <w:r w:rsidRPr="005D377A" w:rsidDel="00B95202">
          <w:rPr>
            <w:sz w:val="24"/>
            <w:szCs w:val="24"/>
            <w:rPrChange w:id="248" w:author="Author">
              <w:rPr/>
            </w:rPrChange>
          </w:rPr>
          <w:delText>3</w:delText>
        </w:r>
      </w:del>
      <w:r w:rsidRPr="005D377A">
        <w:rPr>
          <w:sz w:val="24"/>
          <w:szCs w:val="24"/>
          <w:rPrChange w:id="249" w:author="Author">
            <w:rPr/>
          </w:rPrChange>
        </w:rPr>
        <w:t xml:space="preserve"> or 4</w:t>
      </w:r>
      <w:ins w:id="250" w:author="Author">
        <w:r w:rsidR="00B95202">
          <w:rPr>
            <w:sz w:val="24"/>
            <w:szCs w:val="24"/>
          </w:rPr>
          <w:t>9</w:t>
        </w:r>
      </w:ins>
      <w:del w:id="251" w:author="Author">
        <w:r w:rsidRPr="005D377A" w:rsidDel="00B95202">
          <w:rPr>
            <w:sz w:val="24"/>
            <w:szCs w:val="24"/>
            <w:rPrChange w:id="252" w:author="Author">
              <w:rPr/>
            </w:rPrChange>
          </w:rPr>
          <w:delText>8</w:delText>
        </w:r>
      </w:del>
      <w:r w:rsidRPr="005D377A">
        <w:rPr>
          <w:sz w:val="24"/>
          <w:szCs w:val="24"/>
          <w:rPrChange w:id="253" w:author="Author">
            <w:rPr/>
          </w:rPrChange>
        </w:rPr>
        <w:t>.</w:t>
      </w:r>
      <w:ins w:id="254" w:author="Author">
        <w:r w:rsidR="00B95202">
          <w:rPr>
            <w:sz w:val="24"/>
            <w:szCs w:val="24"/>
          </w:rPr>
          <w:t>7</w:t>
        </w:r>
      </w:ins>
      <w:del w:id="255" w:author="Author">
        <w:r w:rsidRPr="005D377A" w:rsidDel="00B95202">
          <w:rPr>
            <w:sz w:val="24"/>
            <w:szCs w:val="24"/>
            <w:rPrChange w:id="256" w:author="Author">
              <w:rPr/>
            </w:rPrChange>
          </w:rPr>
          <w:delText>2</w:delText>
        </w:r>
        <w:r w:rsidRPr="005D377A">
          <w:rPr>
            <w:sz w:val="24"/>
            <w:szCs w:val="24"/>
            <w:rPrChange w:id="257" w:author="Author">
              <w:rPr/>
            </w:rPrChange>
          </w:rPr>
          <w:delText xml:space="preserve"> </w:delText>
        </w:r>
      </w:del>
      <w:ins w:id="258" w:author="Author">
        <w:r w:rsidR="00930559">
          <w:rPr>
            <w:sz w:val="24"/>
            <w:szCs w:val="24"/>
          </w:rPr>
          <w:t> </w:t>
        </w:r>
      </w:ins>
      <w:r w:rsidRPr="00881E4F">
        <w:rPr>
          <w:sz w:val="24"/>
          <w:szCs w:val="24"/>
        </w:rPr>
        <w:t>years and median age was 5</w:t>
      </w:r>
      <w:ins w:id="259" w:author="Author">
        <w:r w:rsidR="00566534" w:rsidRPr="00881E4F">
          <w:rPr>
            <w:sz w:val="24"/>
            <w:szCs w:val="24"/>
          </w:rPr>
          <w:t>1</w:t>
        </w:r>
      </w:ins>
      <w:del w:id="260" w:author="Author">
        <w:r w:rsidRPr="00881E4F" w:rsidDel="00566534">
          <w:rPr>
            <w:sz w:val="24"/>
            <w:szCs w:val="24"/>
          </w:rPr>
          <w:delText>0</w:delText>
        </w:r>
      </w:del>
      <w:r w:rsidRPr="00881E4F">
        <w:rPr>
          <w:sz w:val="24"/>
          <w:szCs w:val="24"/>
        </w:rPr>
        <w:t>.0 or 5</w:t>
      </w:r>
      <w:ins w:id="261" w:author="Author">
        <w:r w:rsidR="00566534">
          <w:rPr>
            <w:sz w:val="24"/>
            <w:szCs w:val="24"/>
          </w:rPr>
          <w:t>1</w:t>
        </w:r>
      </w:ins>
      <w:del w:id="262" w:author="Author">
        <w:r w:rsidRPr="005D377A" w:rsidDel="00566534">
          <w:rPr>
            <w:sz w:val="24"/>
            <w:szCs w:val="24"/>
            <w:rPrChange w:id="263" w:author="Author">
              <w:rPr/>
            </w:rPrChange>
          </w:rPr>
          <w:delText>0</w:delText>
        </w:r>
      </w:del>
      <w:r w:rsidRPr="005D377A">
        <w:rPr>
          <w:sz w:val="24"/>
          <w:szCs w:val="24"/>
          <w:rPrChange w:id="264" w:author="Author">
            <w:rPr/>
          </w:rPrChange>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265" w:name="IDX"/>
      <w:bookmarkStart w:id="266" w:name="_Hlk57121030"/>
      <w:bookmarkEnd w:id="265"/>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commentRangeStart w:id="267"/>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commentRangeEnd w:id="267"/>
      <w:r w:rsidR="002753C7">
        <w:rPr>
          <w:rStyle w:val="CommentReference"/>
          <w:rFonts w:ascii="Arial" w:eastAsia="Times New Roman" w:hAnsi="Arial"/>
        </w:rPr>
        <w:commentReference w:id="267"/>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4781F39" w14:textId="77777777" w:rsidR="00DE67B4" w:rsidRPr="00820049" w:rsidDel="00DE67B4" w:rsidRDefault="00DE67B4" w:rsidP="00792211">
      <w:pPr>
        <w:rPr>
          <w:del w:id="268" w:author="Author"/>
          <w:sz w:val="24"/>
          <w:szCs w:val="24"/>
        </w:rPr>
      </w:pPr>
    </w:p>
    <w:p w14:paraId="67DD94C0" w14:textId="49AF4F66" w:rsidR="00DE473E" w:rsidRPr="00DE473E" w:rsidDel="00DE473E" w:rsidRDefault="00DE473E" w:rsidP="00DE473E">
      <w:pPr>
        <w:rPr>
          <w:del w:id="269" w:author="Author"/>
          <w:sz w:val="24"/>
          <w:szCs w:val="24"/>
        </w:rPr>
      </w:pPr>
      <w:del w:id="270" w:author="Author">
        <w:r w:rsidRPr="00DE473E" w:rsidDel="00DE473E">
          <w:rPr>
            <w:sz w:val="24"/>
            <w:szCs w:val="24"/>
          </w:rPr>
          <w:delText>The vaccine efficacy information is presented in Table 5.</w:delText>
        </w:r>
      </w:del>
    </w:p>
    <w:p w14:paraId="3AA07E7D" w14:textId="6585DD62" w:rsidR="00DE473E" w:rsidRPr="00DE473E" w:rsidDel="00DE473E" w:rsidRDefault="00DE473E" w:rsidP="00DE473E">
      <w:pPr>
        <w:rPr>
          <w:del w:id="271" w:author="Author"/>
          <w:sz w:val="24"/>
          <w:szCs w:val="24"/>
        </w:rPr>
      </w:pPr>
    </w:p>
    <w:p w14:paraId="3A215B1A" w14:textId="040DA110" w:rsidR="00DE473E" w:rsidRPr="00DE473E" w:rsidDel="00DE473E" w:rsidRDefault="00DE473E" w:rsidP="00DE473E">
      <w:pPr>
        <w:rPr>
          <w:del w:id="272" w:author="Author"/>
          <w:b/>
          <w:sz w:val="24"/>
          <w:szCs w:val="24"/>
        </w:rPr>
      </w:pPr>
      <w:del w:id="273" w:author="Author">
        <w:r w:rsidRPr="00DE473E" w:rsidDel="00DE473E">
          <w:rPr>
            <w:b/>
            <w:sz w:val="24"/>
            <w:szCs w:val="24"/>
          </w:rPr>
          <w:delText>Table 5:</w:delText>
        </w:r>
        <w:r w:rsidRPr="00DE473E" w:rsidDel="00DE473E">
          <w:rPr>
            <w:b/>
            <w:sz w:val="24"/>
            <w:szCs w:val="24"/>
          </w:rPr>
          <w:tab/>
          <w:delText>Vaccine Efficacy – First COVID</w:delText>
        </w:r>
        <w:r w:rsidRPr="00DE473E" w:rsidDel="00DE473E">
          <w:rPr>
            <w:b/>
            <w:sz w:val="24"/>
            <w:szCs w:val="24"/>
          </w:rPr>
          <w:noBreakHyphen/>
          <w:delText>19 Occurrence From 7 Days After Dose 2, by Age Subgroup – Participants Without</w:delText>
        </w:r>
        <w:r w:rsidRPr="00DE473E" w:rsidDel="00DE473E">
          <w:rPr>
            <w:b/>
            <w:bCs/>
            <w:sz w:val="24"/>
            <w:szCs w:val="24"/>
          </w:rPr>
          <w:delText xml:space="preserve"> </w:delText>
        </w:r>
        <w:r w:rsidRPr="00DE473E" w:rsidDel="00DE473E">
          <w:rPr>
            <w:b/>
            <w:sz w:val="24"/>
            <w:szCs w:val="24"/>
          </w:rPr>
          <w:delText>Evidence of Infection and Participants With or Without Evidence of Infection Prior to 7 Days After Dose 2 – Evaluable Efficacy (7 Days) Population</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DE473E" w:rsidRPr="00DE473E" w:rsidDel="00DE473E" w14:paraId="12969E58" w14:textId="181A23AA" w:rsidTr="00C06D03">
        <w:trPr>
          <w:del w:id="274" w:author="Author"/>
        </w:trPr>
        <w:tc>
          <w:tcPr>
            <w:tcW w:w="5000" w:type="pct"/>
            <w:gridSpan w:val="4"/>
            <w:shd w:val="clear" w:color="auto" w:fill="auto"/>
          </w:tcPr>
          <w:p w14:paraId="2CB0B82F" w14:textId="62880AFB" w:rsidR="00DE473E" w:rsidRPr="00DE473E" w:rsidDel="00DE473E" w:rsidRDefault="00DE473E" w:rsidP="00DE473E">
            <w:pPr>
              <w:rPr>
                <w:del w:id="275" w:author="Author"/>
                <w:sz w:val="24"/>
                <w:szCs w:val="24"/>
              </w:rPr>
            </w:pPr>
            <w:del w:id="276" w:author="Author">
              <w:r w:rsidRPr="00DE473E" w:rsidDel="00DE473E">
                <w:rPr>
                  <w:b/>
                  <w:sz w:val="24"/>
                  <w:szCs w:val="24"/>
                </w:rPr>
                <w:delText>First COVID</w:delText>
              </w:r>
              <w:r w:rsidRPr="00DE473E" w:rsidDel="00DE473E">
                <w:rPr>
                  <w:b/>
                  <w:sz w:val="24"/>
                  <w:szCs w:val="24"/>
                </w:rPr>
                <w:noBreakHyphen/>
                <w:delText>19 occurrence from 7 days after Dose 2 in participants without evidence of prior SARS</w:delText>
              </w:r>
              <w:r w:rsidRPr="00DE473E" w:rsidDel="00DE473E">
                <w:rPr>
                  <w:b/>
                  <w:sz w:val="24"/>
                  <w:szCs w:val="24"/>
                </w:rPr>
                <w:noBreakHyphen/>
                <w:delText>CoV</w:delText>
              </w:r>
              <w:r w:rsidRPr="00DE473E" w:rsidDel="00DE473E">
                <w:rPr>
                  <w:b/>
                  <w:sz w:val="24"/>
                  <w:szCs w:val="24"/>
                </w:rPr>
                <w:noBreakHyphen/>
                <w:delText>2 infection*</w:delText>
              </w:r>
            </w:del>
          </w:p>
        </w:tc>
      </w:tr>
      <w:tr w:rsidR="00DE473E" w:rsidRPr="00DE473E" w:rsidDel="00DE473E" w14:paraId="05A3F390" w14:textId="5F9C42FE" w:rsidTr="00C06D03">
        <w:trPr>
          <w:del w:id="277" w:author="Author"/>
        </w:trPr>
        <w:tc>
          <w:tcPr>
            <w:tcW w:w="1207" w:type="pct"/>
            <w:shd w:val="clear" w:color="auto" w:fill="auto"/>
            <w:vAlign w:val="bottom"/>
          </w:tcPr>
          <w:p w14:paraId="37456372" w14:textId="7B545D0E" w:rsidR="00DE473E" w:rsidRPr="00DE473E" w:rsidDel="00DE473E" w:rsidRDefault="00DE473E" w:rsidP="00DE473E">
            <w:pPr>
              <w:rPr>
                <w:del w:id="278" w:author="Author"/>
                <w:b/>
                <w:sz w:val="24"/>
                <w:szCs w:val="24"/>
              </w:rPr>
            </w:pPr>
            <w:del w:id="279" w:author="Author">
              <w:r w:rsidRPr="00DE473E" w:rsidDel="00DE473E">
                <w:rPr>
                  <w:b/>
                  <w:sz w:val="24"/>
                  <w:szCs w:val="24"/>
                </w:rPr>
                <w:delText>Subgroup</w:delText>
              </w:r>
            </w:del>
          </w:p>
        </w:tc>
        <w:tc>
          <w:tcPr>
            <w:tcW w:w="1293" w:type="pct"/>
            <w:shd w:val="clear" w:color="auto" w:fill="auto"/>
            <w:vAlign w:val="bottom"/>
          </w:tcPr>
          <w:p w14:paraId="7C04DF35" w14:textId="2EAB9D25" w:rsidR="00DE473E" w:rsidRPr="00DE473E" w:rsidDel="00DE473E" w:rsidRDefault="00DE473E" w:rsidP="00DE473E">
            <w:pPr>
              <w:rPr>
                <w:del w:id="280" w:author="Author"/>
                <w:b/>
                <w:sz w:val="24"/>
                <w:szCs w:val="24"/>
              </w:rPr>
            </w:pPr>
            <w:del w:id="281" w:author="Author">
              <w:r w:rsidRPr="00DE473E" w:rsidDel="00DE473E">
                <w:rPr>
                  <w:b/>
                  <w:sz w:val="24"/>
                  <w:szCs w:val="24"/>
                </w:rPr>
                <w:delText>COMIRNATY</w:delText>
              </w:r>
            </w:del>
          </w:p>
          <w:p w14:paraId="61F3E971" w14:textId="1CBD076F" w:rsidR="00DE473E" w:rsidRPr="00DE473E" w:rsidDel="00DE473E" w:rsidRDefault="00DE473E" w:rsidP="00DE473E">
            <w:pPr>
              <w:rPr>
                <w:del w:id="282" w:author="Author"/>
                <w:b/>
                <w:sz w:val="24"/>
                <w:szCs w:val="24"/>
              </w:rPr>
            </w:pPr>
            <w:del w:id="283" w:author="Author">
              <w:r w:rsidRPr="00DE473E" w:rsidDel="00DE473E">
                <w:rPr>
                  <w:b/>
                  <w:sz w:val="24"/>
                  <w:szCs w:val="24"/>
                </w:rPr>
                <w:delText>N</w:delText>
              </w:r>
              <w:r w:rsidRPr="00DE473E" w:rsidDel="00DE473E">
                <w:rPr>
                  <w:b/>
                  <w:sz w:val="24"/>
                  <w:szCs w:val="24"/>
                  <w:vertAlign w:val="superscript"/>
                </w:rPr>
                <w:delText>a</w:delText>
              </w:r>
              <w:r w:rsidRPr="00DE473E" w:rsidDel="00DE473E">
                <w:rPr>
                  <w:b/>
                  <w:sz w:val="24"/>
                  <w:szCs w:val="24"/>
                </w:rPr>
                <w:delText>=18,198</w:delText>
              </w:r>
            </w:del>
          </w:p>
          <w:p w14:paraId="654F712F" w14:textId="27B36263" w:rsidR="00DE473E" w:rsidRPr="00DE473E" w:rsidDel="00DE473E" w:rsidRDefault="00DE473E" w:rsidP="00DE473E">
            <w:pPr>
              <w:rPr>
                <w:del w:id="284" w:author="Author"/>
                <w:b/>
                <w:sz w:val="24"/>
                <w:szCs w:val="24"/>
              </w:rPr>
            </w:pPr>
            <w:del w:id="285" w:author="Author">
              <w:r w:rsidRPr="00DE473E" w:rsidDel="00DE473E">
                <w:rPr>
                  <w:b/>
                  <w:sz w:val="24"/>
                  <w:szCs w:val="24"/>
                </w:rPr>
                <w:delText>Cases</w:delText>
              </w:r>
            </w:del>
          </w:p>
          <w:p w14:paraId="33B60FD0" w14:textId="24C2CB34" w:rsidR="00DE473E" w:rsidRPr="00DE473E" w:rsidDel="00DE473E" w:rsidRDefault="00DE473E" w:rsidP="00DE473E">
            <w:pPr>
              <w:rPr>
                <w:del w:id="286" w:author="Author"/>
                <w:b/>
                <w:sz w:val="24"/>
                <w:szCs w:val="24"/>
              </w:rPr>
            </w:pPr>
            <w:del w:id="287" w:author="Author">
              <w:r w:rsidRPr="00DE473E" w:rsidDel="00DE473E">
                <w:rPr>
                  <w:b/>
                  <w:sz w:val="24"/>
                  <w:szCs w:val="24"/>
                </w:rPr>
                <w:delText>n1</w:delText>
              </w:r>
              <w:r w:rsidRPr="00DE473E" w:rsidDel="00DE473E">
                <w:rPr>
                  <w:b/>
                  <w:sz w:val="24"/>
                  <w:szCs w:val="24"/>
                  <w:vertAlign w:val="superscript"/>
                </w:rPr>
                <w:delText>b</w:delText>
              </w:r>
            </w:del>
          </w:p>
          <w:p w14:paraId="6A895C14" w14:textId="109F0F19" w:rsidR="00DE473E" w:rsidRPr="00DE473E" w:rsidDel="00DE473E" w:rsidRDefault="00DE473E" w:rsidP="00DE473E">
            <w:pPr>
              <w:rPr>
                <w:del w:id="288" w:author="Author"/>
                <w:sz w:val="24"/>
                <w:szCs w:val="24"/>
              </w:rPr>
            </w:pPr>
            <w:del w:id="289" w:author="Author">
              <w:r w:rsidRPr="00DE473E" w:rsidDel="00DE473E">
                <w:rPr>
                  <w:b/>
                  <w:sz w:val="24"/>
                  <w:szCs w:val="24"/>
                </w:rPr>
                <w:delText>Surveillance</w:delText>
              </w:r>
              <w:r w:rsidRPr="00DE473E" w:rsidDel="00DE473E">
                <w:rPr>
                  <w:b/>
                  <w:sz w:val="24"/>
                  <w:szCs w:val="24"/>
                  <w:vertAlign w:val="superscript"/>
                </w:rPr>
                <w:delText xml:space="preserve"> </w:delText>
              </w:r>
              <w:r w:rsidRPr="00DE473E" w:rsidDel="00DE473E">
                <w:rPr>
                  <w:b/>
                  <w:sz w:val="24"/>
                  <w:szCs w:val="24"/>
                </w:rPr>
                <w:delText>Time</w:delText>
              </w:r>
              <w:r w:rsidRPr="00DE473E" w:rsidDel="00DE473E">
                <w:rPr>
                  <w:b/>
                  <w:sz w:val="24"/>
                  <w:szCs w:val="24"/>
                  <w:vertAlign w:val="superscript"/>
                </w:rPr>
                <w:delText>c</w:delText>
              </w:r>
              <w:r w:rsidRPr="00DE473E" w:rsidDel="00DE473E">
                <w:rPr>
                  <w:b/>
                  <w:sz w:val="24"/>
                  <w:szCs w:val="24"/>
                </w:rPr>
                <w:delText xml:space="preserve"> (n2</w:delText>
              </w:r>
              <w:r w:rsidRPr="00DE473E" w:rsidDel="00DE473E">
                <w:rPr>
                  <w:b/>
                  <w:sz w:val="24"/>
                  <w:szCs w:val="24"/>
                  <w:vertAlign w:val="superscript"/>
                </w:rPr>
                <w:delText>d</w:delText>
              </w:r>
              <w:r w:rsidRPr="00DE473E" w:rsidDel="00DE473E">
                <w:rPr>
                  <w:b/>
                  <w:sz w:val="24"/>
                  <w:szCs w:val="24"/>
                </w:rPr>
                <w:delText>)</w:delText>
              </w:r>
            </w:del>
          </w:p>
        </w:tc>
        <w:tc>
          <w:tcPr>
            <w:tcW w:w="1293" w:type="pct"/>
            <w:shd w:val="clear" w:color="auto" w:fill="auto"/>
            <w:vAlign w:val="bottom"/>
          </w:tcPr>
          <w:p w14:paraId="329E49FA" w14:textId="0DD7E6CC" w:rsidR="00DE473E" w:rsidRPr="00DE473E" w:rsidDel="00DE473E" w:rsidRDefault="00DE473E" w:rsidP="00DE473E">
            <w:pPr>
              <w:rPr>
                <w:del w:id="290" w:author="Author"/>
                <w:b/>
                <w:sz w:val="24"/>
                <w:szCs w:val="24"/>
              </w:rPr>
            </w:pPr>
            <w:del w:id="291" w:author="Author">
              <w:r w:rsidRPr="00DE473E" w:rsidDel="00DE473E">
                <w:rPr>
                  <w:b/>
                  <w:sz w:val="24"/>
                  <w:szCs w:val="24"/>
                </w:rPr>
                <w:delText>Placebo</w:delText>
              </w:r>
            </w:del>
          </w:p>
          <w:p w14:paraId="7D88C612" w14:textId="50FD5B48" w:rsidR="00DE473E" w:rsidRPr="00DE473E" w:rsidDel="00DE473E" w:rsidRDefault="00DE473E" w:rsidP="00DE473E">
            <w:pPr>
              <w:rPr>
                <w:del w:id="292" w:author="Author"/>
                <w:b/>
                <w:sz w:val="24"/>
                <w:szCs w:val="24"/>
              </w:rPr>
            </w:pPr>
            <w:del w:id="293" w:author="Author">
              <w:r w:rsidRPr="00DE473E" w:rsidDel="00DE473E">
                <w:rPr>
                  <w:b/>
                  <w:sz w:val="24"/>
                  <w:szCs w:val="24"/>
                </w:rPr>
                <w:delText>N</w:delText>
              </w:r>
              <w:r w:rsidRPr="00DE473E" w:rsidDel="00DE473E">
                <w:rPr>
                  <w:b/>
                  <w:sz w:val="24"/>
                  <w:szCs w:val="24"/>
                  <w:vertAlign w:val="superscript"/>
                </w:rPr>
                <w:delText>a</w:delText>
              </w:r>
              <w:r w:rsidRPr="00DE473E" w:rsidDel="00DE473E">
                <w:rPr>
                  <w:b/>
                  <w:sz w:val="24"/>
                  <w:szCs w:val="24"/>
                </w:rPr>
                <w:delText>=18,325</w:delText>
              </w:r>
            </w:del>
          </w:p>
          <w:p w14:paraId="0323A0F8" w14:textId="7C7B794A" w:rsidR="00DE473E" w:rsidRPr="00DE473E" w:rsidDel="00DE473E" w:rsidRDefault="00DE473E" w:rsidP="00DE473E">
            <w:pPr>
              <w:rPr>
                <w:del w:id="294" w:author="Author"/>
                <w:b/>
                <w:sz w:val="24"/>
                <w:szCs w:val="24"/>
              </w:rPr>
            </w:pPr>
            <w:del w:id="295" w:author="Author">
              <w:r w:rsidRPr="00DE473E" w:rsidDel="00DE473E">
                <w:rPr>
                  <w:b/>
                  <w:sz w:val="24"/>
                  <w:szCs w:val="24"/>
                </w:rPr>
                <w:delText>Cases</w:delText>
              </w:r>
            </w:del>
          </w:p>
          <w:p w14:paraId="08E30A76" w14:textId="26737BD4" w:rsidR="00DE473E" w:rsidRPr="00DE473E" w:rsidDel="00DE473E" w:rsidRDefault="00DE473E" w:rsidP="00DE473E">
            <w:pPr>
              <w:rPr>
                <w:del w:id="296" w:author="Author"/>
                <w:b/>
                <w:sz w:val="24"/>
                <w:szCs w:val="24"/>
              </w:rPr>
            </w:pPr>
            <w:del w:id="297" w:author="Author">
              <w:r w:rsidRPr="00DE473E" w:rsidDel="00DE473E">
                <w:rPr>
                  <w:b/>
                  <w:sz w:val="24"/>
                  <w:szCs w:val="24"/>
                </w:rPr>
                <w:delText>n1</w:delText>
              </w:r>
              <w:r w:rsidRPr="00DE473E" w:rsidDel="00DE473E">
                <w:rPr>
                  <w:b/>
                  <w:sz w:val="24"/>
                  <w:szCs w:val="24"/>
                  <w:vertAlign w:val="superscript"/>
                </w:rPr>
                <w:delText>b</w:delText>
              </w:r>
            </w:del>
          </w:p>
          <w:p w14:paraId="09150579" w14:textId="72F461AB" w:rsidR="00DE473E" w:rsidRPr="00DE473E" w:rsidDel="00DE473E" w:rsidRDefault="00DE473E" w:rsidP="00DE473E">
            <w:pPr>
              <w:rPr>
                <w:del w:id="298" w:author="Author"/>
                <w:sz w:val="24"/>
                <w:szCs w:val="24"/>
              </w:rPr>
            </w:pPr>
            <w:del w:id="299" w:author="Author">
              <w:r w:rsidRPr="00DE473E" w:rsidDel="00DE473E">
                <w:rPr>
                  <w:b/>
                  <w:sz w:val="24"/>
                  <w:szCs w:val="24"/>
                </w:rPr>
                <w:delText>Surveillance</w:delText>
              </w:r>
              <w:r w:rsidRPr="00DE473E" w:rsidDel="00DE473E">
                <w:rPr>
                  <w:b/>
                  <w:sz w:val="24"/>
                  <w:szCs w:val="24"/>
                  <w:vertAlign w:val="superscript"/>
                </w:rPr>
                <w:delText xml:space="preserve"> </w:delText>
              </w:r>
              <w:r w:rsidRPr="00DE473E" w:rsidDel="00DE473E">
                <w:rPr>
                  <w:b/>
                  <w:sz w:val="24"/>
                  <w:szCs w:val="24"/>
                </w:rPr>
                <w:delText>Time</w:delText>
              </w:r>
              <w:r w:rsidRPr="00DE473E" w:rsidDel="00DE473E">
                <w:rPr>
                  <w:b/>
                  <w:sz w:val="24"/>
                  <w:szCs w:val="24"/>
                  <w:vertAlign w:val="superscript"/>
                </w:rPr>
                <w:delText>c</w:delText>
              </w:r>
              <w:r w:rsidRPr="00DE473E" w:rsidDel="00DE473E">
                <w:rPr>
                  <w:b/>
                  <w:sz w:val="24"/>
                  <w:szCs w:val="24"/>
                </w:rPr>
                <w:delText xml:space="preserve"> (n2</w:delText>
              </w:r>
              <w:r w:rsidRPr="00DE473E" w:rsidDel="00DE473E">
                <w:rPr>
                  <w:b/>
                  <w:sz w:val="24"/>
                  <w:szCs w:val="24"/>
                  <w:vertAlign w:val="superscript"/>
                </w:rPr>
                <w:delText>d</w:delText>
              </w:r>
              <w:r w:rsidRPr="00DE473E" w:rsidDel="00DE473E">
                <w:rPr>
                  <w:b/>
                  <w:sz w:val="24"/>
                  <w:szCs w:val="24"/>
                </w:rPr>
                <w:delText>)</w:delText>
              </w:r>
            </w:del>
          </w:p>
        </w:tc>
        <w:tc>
          <w:tcPr>
            <w:tcW w:w="1207" w:type="pct"/>
            <w:shd w:val="clear" w:color="auto" w:fill="auto"/>
            <w:vAlign w:val="bottom"/>
          </w:tcPr>
          <w:p w14:paraId="067FAAB3" w14:textId="40AF0747" w:rsidR="00DE473E" w:rsidRPr="00DE473E" w:rsidDel="00DE473E" w:rsidRDefault="00DE473E" w:rsidP="00DE473E">
            <w:pPr>
              <w:rPr>
                <w:del w:id="300" w:author="Author"/>
                <w:b/>
                <w:sz w:val="24"/>
                <w:szCs w:val="24"/>
              </w:rPr>
            </w:pPr>
            <w:del w:id="301" w:author="Author">
              <w:r w:rsidRPr="00DE473E" w:rsidDel="00DE473E">
                <w:rPr>
                  <w:b/>
                  <w:sz w:val="24"/>
                  <w:szCs w:val="24"/>
                </w:rPr>
                <w:delText>Vaccine Efficacy %</w:delText>
              </w:r>
            </w:del>
          </w:p>
          <w:p w14:paraId="6AC43EA3" w14:textId="2AC195CA" w:rsidR="00DE473E" w:rsidRPr="00DE473E" w:rsidDel="00DE473E" w:rsidRDefault="00DE473E" w:rsidP="00DE473E">
            <w:pPr>
              <w:rPr>
                <w:del w:id="302" w:author="Author"/>
                <w:sz w:val="24"/>
                <w:szCs w:val="24"/>
              </w:rPr>
            </w:pPr>
            <w:del w:id="303" w:author="Author">
              <w:r w:rsidRPr="00DE473E" w:rsidDel="00DE473E">
                <w:rPr>
                  <w:b/>
                  <w:sz w:val="24"/>
                  <w:szCs w:val="24"/>
                </w:rPr>
                <w:delText>(95% CI)</w:delText>
              </w:r>
            </w:del>
          </w:p>
        </w:tc>
      </w:tr>
      <w:tr w:rsidR="00DE473E" w:rsidRPr="00DE473E" w:rsidDel="00DE473E" w14:paraId="51541DAA" w14:textId="702BA35A" w:rsidTr="00C06D03">
        <w:trPr>
          <w:del w:id="304" w:author="Author"/>
        </w:trPr>
        <w:tc>
          <w:tcPr>
            <w:tcW w:w="1207" w:type="pct"/>
            <w:shd w:val="clear" w:color="auto" w:fill="auto"/>
            <w:vAlign w:val="bottom"/>
          </w:tcPr>
          <w:p w14:paraId="7DC38558" w14:textId="7D9ACCE2" w:rsidR="00DE473E" w:rsidRPr="00DE473E" w:rsidDel="00DE473E" w:rsidRDefault="00DE473E" w:rsidP="00DE473E">
            <w:pPr>
              <w:rPr>
                <w:del w:id="305" w:author="Author"/>
                <w:sz w:val="24"/>
                <w:szCs w:val="24"/>
              </w:rPr>
            </w:pPr>
            <w:del w:id="306" w:author="Author">
              <w:r w:rsidRPr="00DE473E" w:rsidDel="00DE473E">
                <w:rPr>
                  <w:sz w:val="24"/>
                  <w:szCs w:val="24"/>
                </w:rPr>
                <w:delText>All participants</w:delText>
              </w:r>
              <w:r w:rsidRPr="00DE473E" w:rsidDel="00DE473E">
                <w:rPr>
                  <w:sz w:val="24"/>
                  <w:szCs w:val="24"/>
                  <w:vertAlign w:val="superscript"/>
                </w:rPr>
                <w:delText>e</w:delText>
              </w:r>
            </w:del>
          </w:p>
        </w:tc>
        <w:tc>
          <w:tcPr>
            <w:tcW w:w="1293" w:type="pct"/>
            <w:shd w:val="clear" w:color="auto" w:fill="auto"/>
          </w:tcPr>
          <w:p w14:paraId="50DF7D59" w14:textId="09E0639B" w:rsidR="00DE473E" w:rsidRPr="00DE473E" w:rsidDel="00DE473E" w:rsidRDefault="00DE473E" w:rsidP="00DE473E">
            <w:pPr>
              <w:rPr>
                <w:del w:id="307" w:author="Author"/>
                <w:sz w:val="24"/>
                <w:szCs w:val="24"/>
              </w:rPr>
            </w:pPr>
            <w:del w:id="308" w:author="Author">
              <w:r w:rsidRPr="00DE473E" w:rsidDel="00DE473E">
                <w:rPr>
                  <w:sz w:val="24"/>
                  <w:szCs w:val="24"/>
                </w:rPr>
                <w:delText>8</w:delText>
              </w:r>
            </w:del>
          </w:p>
          <w:p w14:paraId="28D8AD41" w14:textId="1403E0AF" w:rsidR="00DE473E" w:rsidRPr="00DE473E" w:rsidDel="00DE473E" w:rsidRDefault="00DE473E" w:rsidP="00DE473E">
            <w:pPr>
              <w:rPr>
                <w:del w:id="309" w:author="Author"/>
                <w:sz w:val="24"/>
                <w:szCs w:val="24"/>
              </w:rPr>
            </w:pPr>
            <w:del w:id="310" w:author="Author">
              <w:r w:rsidRPr="00DE473E" w:rsidDel="00DE473E">
                <w:rPr>
                  <w:sz w:val="24"/>
                  <w:szCs w:val="24"/>
                </w:rPr>
                <w:delText>2.214 (17,411)</w:delText>
              </w:r>
            </w:del>
          </w:p>
        </w:tc>
        <w:tc>
          <w:tcPr>
            <w:tcW w:w="1293" w:type="pct"/>
            <w:shd w:val="clear" w:color="auto" w:fill="auto"/>
          </w:tcPr>
          <w:p w14:paraId="1B7B5C00" w14:textId="7694802D" w:rsidR="00DE473E" w:rsidRPr="00DE473E" w:rsidDel="00DE473E" w:rsidRDefault="00DE473E" w:rsidP="00DE473E">
            <w:pPr>
              <w:rPr>
                <w:del w:id="311" w:author="Author"/>
                <w:sz w:val="24"/>
                <w:szCs w:val="24"/>
              </w:rPr>
            </w:pPr>
            <w:del w:id="312" w:author="Author">
              <w:r w:rsidRPr="00DE473E" w:rsidDel="00DE473E">
                <w:rPr>
                  <w:sz w:val="24"/>
                  <w:szCs w:val="24"/>
                </w:rPr>
                <w:delText>162</w:delText>
              </w:r>
            </w:del>
          </w:p>
          <w:p w14:paraId="6685271E" w14:textId="1BD701C4" w:rsidR="00DE473E" w:rsidRPr="00DE473E" w:rsidDel="00DE473E" w:rsidRDefault="00DE473E" w:rsidP="00DE473E">
            <w:pPr>
              <w:rPr>
                <w:del w:id="313" w:author="Author"/>
                <w:sz w:val="24"/>
                <w:szCs w:val="24"/>
              </w:rPr>
            </w:pPr>
            <w:del w:id="314" w:author="Author">
              <w:r w:rsidRPr="00DE473E" w:rsidDel="00DE473E">
                <w:rPr>
                  <w:sz w:val="24"/>
                  <w:szCs w:val="24"/>
                </w:rPr>
                <w:delText>2.222 (17,511)</w:delText>
              </w:r>
            </w:del>
          </w:p>
        </w:tc>
        <w:tc>
          <w:tcPr>
            <w:tcW w:w="1207" w:type="pct"/>
            <w:shd w:val="clear" w:color="auto" w:fill="auto"/>
          </w:tcPr>
          <w:p w14:paraId="1D3A8FCE" w14:textId="1162B876" w:rsidR="00DE473E" w:rsidRPr="00DE473E" w:rsidDel="00DE473E" w:rsidRDefault="00DE473E" w:rsidP="00DE473E">
            <w:pPr>
              <w:rPr>
                <w:del w:id="315" w:author="Author"/>
                <w:sz w:val="24"/>
                <w:szCs w:val="24"/>
              </w:rPr>
            </w:pPr>
            <w:del w:id="316" w:author="Author">
              <w:r w:rsidRPr="00DE473E" w:rsidDel="00DE473E">
                <w:rPr>
                  <w:sz w:val="24"/>
                  <w:szCs w:val="24"/>
                </w:rPr>
                <w:delText>95.0</w:delText>
              </w:r>
            </w:del>
          </w:p>
          <w:p w14:paraId="6AAB8682" w14:textId="5B65EC6B" w:rsidR="00DE473E" w:rsidRPr="00DE473E" w:rsidDel="00DE473E" w:rsidRDefault="00DE473E" w:rsidP="00DE473E">
            <w:pPr>
              <w:rPr>
                <w:del w:id="317" w:author="Author"/>
                <w:sz w:val="24"/>
                <w:szCs w:val="24"/>
                <w:vertAlign w:val="superscript"/>
              </w:rPr>
            </w:pPr>
            <w:del w:id="318" w:author="Author">
              <w:r w:rsidRPr="00DE473E" w:rsidDel="00DE473E">
                <w:rPr>
                  <w:sz w:val="24"/>
                  <w:szCs w:val="24"/>
                </w:rPr>
                <w:delText>(90.3, 97.6)</w:delText>
              </w:r>
              <w:r w:rsidRPr="00DE473E" w:rsidDel="00DE473E">
                <w:rPr>
                  <w:sz w:val="24"/>
                  <w:szCs w:val="24"/>
                  <w:vertAlign w:val="superscript"/>
                </w:rPr>
                <w:delText>f</w:delText>
              </w:r>
            </w:del>
          </w:p>
        </w:tc>
      </w:tr>
      <w:tr w:rsidR="00DE473E" w:rsidRPr="00DE473E" w:rsidDel="00DE473E" w14:paraId="65CB54C0" w14:textId="234F1090" w:rsidTr="00C06D03">
        <w:trPr>
          <w:del w:id="319" w:author="Author"/>
        </w:trPr>
        <w:tc>
          <w:tcPr>
            <w:tcW w:w="1207" w:type="pct"/>
            <w:shd w:val="clear" w:color="auto" w:fill="auto"/>
            <w:vAlign w:val="bottom"/>
          </w:tcPr>
          <w:p w14:paraId="2302E6F0" w14:textId="49182CFE" w:rsidR="00DE473E" w:rsidRPr="00DE473E" w:rsidDel="00DE473E" w:rsidRDefault="00DE473E" w:rsidP="00DE473E">
            <w:pPr>
              <w:rPr>
                <w:del w:id="320" w:author="Author"/>
                <w:sz w:val="24"/>
                <w:szCs w:val="24"/>
              </w:rPr>
            </w:pPr>
            <w:del w:id="321" w:author="Author">
              <w:r w:rsidRPr="00DE473E" w:rsidDel="00DE473E">
                <w:rPr>
                  <w:sz w:val="24"/>
                  <w:szCs w:val="24"/>
                </w:rPr>
                <w:delText>16 to 64 years</w:delText>
              </w:r>
            </w:del>
          </w:p>
        </w:tc>
        <w:tc>
          <w:tcPr>
            <w:tcW w:w="1293" w:type="pct"/>
            <w:shd w:val="clear" w:color="auto" w:fill="auto"/>
          </w:tcPr>
          <w:p w14:paraId="41625968" w14:textId="1D80442A" w:rsidR="00DE473E" w:rsidRPr="00DE473E" w:rsidDel="00DE473E" w:rsidRDefault="00DE473E" w:rsidP="00DE473E">
            <w:pPr>
              <w:rPr>
                <w:del w:id="322" w:author="Author"/>
                <w:sz w:val="24"/>
                <w:szCs w:val="24"/>
              </w:rPr>
            </w:pPr>
            <w:del w:id="323" w:author="Author">
              <w:r w:rsidRPr="00DE473E" w:rsidDel="00DE473E">
                <w:rPr>
                  <w:sz w:val="24"/>
                  <w:szCs w:val="24"/>
                </w:rPr>
                <w:delText>7</w:delText>
              </w:r>
            </w:del>
          </w:p>
          <w:p w14:paraId="750CCAE9" w14:textId="5C9DF198" w:rsidR="00DE473E" w:rsidRPr="00DE473E" w:rsidDel="00DE473E" w:rsidRDefault="00DE473E" w:rsidP="00DE473E">
            <w:pPr>
              <w:rPr>
                <w:del w:id="324" w:author="Author"/>
                <w:sz w:val="24"/>
                <w:szCs w:val="24"/>
              </w:rPr>
            </w:pPr>
            <w:del w:id="325" w:author="Author">
              <w:r w:rsidRPr="00DE473E" w:rsidDel="00DE473E">
                <w:rPr>
                  <w:sz w:val="24"/>
                  <w:szCs w:val="24"/>
                </w:rPr>
                <w:delText>1.706 (13,549)</w:delText>
              </w:r>
            </w:del>
          </w:p>
        </w:tc>
        <w:tc>
          <w:tcPr>
            <w:tcW w:w="1293" w:type="pct"/>
            <w:shd w:val="clear" w:color="auto" w:fill="auto"/>
          </w:tcPr>
          <w:p w14:paraId="06D14E93" w14:textId="6528CC59" w:rsidR="00DE473E" w:rsidRPr="00DE473E" w:rsidDel="00DE473E" w:rsidRDefault="00DE473E" w:rsidP="00DE473E">
            <w:pPr>
              <w:rPr>
                <w:del w:id="326" w:author="Author"/>
                <w:sz w:val="24"/>
                <w:szCs w:val="24"/>
              </w:rPr>
            </w:pPr>
            <w:del w:id="327" w:author="Author">
              <w:r w:rsidRPr="00DE473E" w:rsidDel="00DE473E">
                <w:rPr>
                  <w:sz w:val="24"/>
                  <w:szCs w:val="24"/>
                </w:rPr>
                <w:delText>143</w:delText>
              </w:r>
            </w:del>
          </w:p>
          <w:p w14:paraId="26C00FAE" w14:textId="1AADB3DE" w:rsidR="00DE473E" w:rsidRPr="00DE473E" w:rsidDel="00DE473E" w:rsidRDefault="00DE473E" w:rsidP="00DE473E">
            <w:pPr>
              <w:rPr>
                <w:del w:id="328" w:author="Author"/>
                <w:sz w:val="24"/>
                <w:szCs w:val="24"/>
              </w:rPr>
            </w:pPr>
            <w:del w:id="329" w:author="Author">
              <w:r w:rsidRPr="00DE473E" w:rsidDel="00DE473E">
                <w:rPr>
                  <w:sz w:val="24"/>
                  <w:szCs w:val="24"/>
                </w:rPr>
                <w:delText>1.710 (13,618)</w:delText>
              </w:r>
            </w:del>
          </w:p>
        </w:tc>
        <w:tc>
          <w:tcPr>
            <w:tcW w:w="1207" w:type="pct"/>
            <w:shd w:val="clear" w:color="auto" w:fill="auto"/>
          </w:tcPr>
          <w:p w14:paraId="31265B7B" w14:textId="0DBDB687" w:rsidR="00DE473E" w:rsidRPr="00DE473E" w:rsidDel="00DE473E" w:rsidRDefault="00DE473E" w:rsidP="00DE473E">
            <w:pPr>
              <w:rPr>
                <w:del w:id="330" w:author="Author"/>
                <w:sz w:val="24"/>
                <w:szCs w:val="24"/>
              </w:rPr>
            </w:pPr>
            <w:del w:id="331" w:author="Author">
              <w:r w:rsidRPr="00DE473E" w:rsidDel="00DE473E">
                <w:rPr>
                  <w:sz w:val="24"/>
                  <w:szCs w:val="24"/>
                </w:rPr>
                <w:delText>95.1</w:delText>
              </w:r>
            </w:del>
          </w:p>
          <w:p w14:paraId="27904C49" w14:textId="2CE33403" w:rsidR="00DE473E" w:rsidRPr="00DE473E" w:rsidDel="00DE473E" w:rsidRDefault="00DE473E" w:rsidP="00DE473E">
            <w:pPr>
              <w:rPr>
                <w:del w:id="332" w:author="Author"/>
                <w:sz w:val="24"/>
                <w:szCs w:val="24"/>
                <w:vertAlign w:val="superscript"/>
              </w:rPr>
            </w:pPr>
            <w:del w:id="333" w:author="Author">
              <w:r w:rsidRPr="00DE473E" w:rsidDel="00DE473E">
                <w:rPr>
                  <w:sz w:val="24"/>
                  <w:szCs w:val="24"/>
                </w:rPr>
                <w:delText>(89.6, 98.1)</w:delText>
              </w:r>
              <w:r w:rsidRPr="00DE473E" w:rsidDel="00DE473E">
                <w:rPr>
                  <w:sz w:val="24"/>
                  <w:szCs w:val="24"/>
                  <w:vertAlign w:val="superscript"/>
                </w:rPr>
                <w:delText>g</w:delText>
              </w:r>
            </w:del>
          </w:p>
        </w:tc>
      </w:tr>
      <w:tr w:rsidR="00DE473E" w:rsidRPr="00DE473E" w:rsidDel="00DE473E" w14:paraId="6E0E9188" w14:textId="20A5DE58" w:rsidTr="00C06D03">
        <w:trPr>
          <w:del w:id="334" w:author="Author"/>
        </w:trPr>
        <w:tc>
          <w:tcPr>
            <w:tcW w:w="1207" w:type="pct"/>
            <w:shd w:val="clear" w:color="auto" w:fill="auto"/>
            <w:vAlign w:val="bottom"/>
          </w:tcPr>
          <w:p w14:paraId="447F277C" w14:textId="16E0FCFA" w:rsidR="00DE473E" w:rsidRPr="00DE473E" w:rsidDel="00DE473E" w:rsidRDefault="00DE473E" w:rsidP="00DE473E">
            <w:pPr>
              <w:rPr>
                <w:del w:id="335" w:author="Author"/>
                <w:sz w:val="24"/>
                <w:szCs w:val="24"/>
              </w:rPr>
            </w:pPr>
            <w:del w:id="336" w:author="Author">
              <w:r w:rsidRPr="00DE473E" w:rsidDel="00DE473E">
                <w:rPr>
                  <w:sz w:val="24"/>
                  <w:szCs w:val="24"/>
                </w:rPr>
                <w:delText>65 years and older</w:delText>
              </w:r>
            </w:del>
          </w:p>
        </w:tc>
        <w:tc>
          <w:tcPr>
            <w:tcW w:w="1293" w:type="pct"/>
            <w:shd w:val="clear" w:color="auto" w:fill="auto"/>
          </w:tcPr>
          <w:p w14:paraId="5D1AA2CD" w14:textId="05FF939A" w:rsidR="00DE473E" w:rsidRPr="00DE473E" w:rsidDel="00DE473E" w:rsidRDefault="00DE473E" w:rsidP="00DE473E">
            <w:pPr>
              <w:rPr>
                <w:del w:id="337" w:author="Author"/>
                <w:sz w:val="24"/>
                <w:szCs w:val="24"/>
              </w:rPr>
            </w:pPr>
            <w:del w:id="338" w:author="Author">
              <w:r w:rsidRPr="00DE473E" w:rsidDel="00DE473E">
                <w:rPr>
                  <w:sz w:val="24"/>
                  <w:szCs w:val="24"/>
                </w:rPr>
                <w:delText>1</w:delText>
              </w:r>
            </w:del>
          </w:p>
          <w:p w14:paraId="61E47BBF" w14:textId="56F1ECC3" w:rsidR="00DE473E" w:rsidRPr="00DE473E" w:rsidDel="00DE473E" w:rsidRDefault="00DE473E" w:rsidP="00DE473E">
            <w:pPr>
              <w:rPr>
                <w:del w:id="339" w:author="Author"/>
                <w:sz w:val="24"/>
                <w:szCs w:val="24"/>
              </w:rPr>
            </w:pPr>
            <w:del w:id="340" w:author="Author">
              <w:r w:rsidRPr="00DE473E" w:rsidDel="00DE473E">
                <w:rPr>
                  <w:sz w:val="24"/>
                  <w:szCs w:val="24"/>
                </w:rPr>
                <w:delText>0.508 (3848)</w:delText>
              </w:r>
            </w:del>
          </w:p>
        </w:tc>
        <w:tc>
          <w:tcPr>
            <w:tcW w:w="1293" w:type="pct"/>
            <w:shd w:val="clear" w:color="auto" w:fill="auto"/>
          </w:tcPr>
          <w:p w14:paraId="156C3019" w14:textId="2C1B9172" w:rsidR="00DE473E" w:rsidRPr="00DE473E" w:rsidDel="00DE473E" w:rsidRDefault="00DE473E" w:rsidP="00DE473E">
            <w:pPr>
              <w:rPr>
                <w:del w:id="341" w:author="Author"/>
                <w:sz w:val="24"/>
                <w:szCs w:val="24"/>
              </w:rPr>
            </w:pPr>
            <w:del w:id="342" w:author="Author">
              <w:r w:rsidRPr="00DE473E" w:rsidDel="00DE473E">
                <w:rPr>
                  <w:sz w:val="24"/>
                  <w:szCs w:val="24"/>
                </w:rPr>
                <w:delText>19</w:delText>
              </w:r>
            </w:del>
          </w:p>
          <w:p w14:paraId="727DDD29" w14:textId="0C3A13CE" w:rsidR="00DE473E" w:rsidRPr="00DE473E" w:rsidDel="00DE473E" w:rsidRDefault="00DE473E" w:rsidP="00DE473E">
            <w:pPr>
              <w:rPr>
                <w:del w:id="343" w:author="Author"/>
                <w:sz w:val="24"/>
                <w:szCs w:val="24"/>
              </w:rPr>
            </w:pPr>
            <w:del w:id="344" w:author="Author">
              <w:r w:rsidRPr="00DE473E" w:rsidDel="00DE473E">
                <w:rPr>
                  <w:sz w:val="24"/>
                  <w:szCs w:val="24"/>
                </w:rPr>
                <w:delText>0.511 (3880)</w:delText>
              </w:r>
            </w:del>
          </w:p>
        </w:tc>
        <w:tc>
          <w:tcPr>
            <w:tcW w:w="1207" w:type="pct"/>
            <w:shd w:val="clear" w:color="auto" w:fill="auto"/>
          </w:tcPr>
          <w:p w14:paraId="619A62EE" w14:textId="17D42843" w:rsidR="00DE473E" w:rsidRPr="00DE473E" w:rsidDel="00DE473E" w:rsidRDefault="00DE473E" w:rsidP="00DE473E">
            <w:pPr>
              <w:rPr>
                <w:del w:id="345" w:author="Author"/>
                <w:sz w:val="24"/>
                <w:szCs w:val="24"/>
              </w:rPr>
            </w:pPr>
            <w:del w:id="346" w:author="Author">
              <w:r w:rsidRPr="00DE473E" w:rsidDel="00DE473E">
                <w:rPr>
                  <w:sz w:val="24"/>
                  <w:szCs w:val="24"/>
                </w:rPr>
                <w:delText>94.7</w:delText>
              </w:r>
            </w:del>
          </w:p>
          <w:p w14:paraId="7AD23A2C" w14:textId="427F1718" w:rsidR="00DE473E" w:rsidRPr="00DE473E" w:rsidDel="00DE473E" w:rsidRDefault="00DE473E" w:rsidP="00DE473E">
            <w:pPr>
              <w:rPr>
                <w:del w:id="347" w:author="Author"/>
                <w:sz w:val="24"/>
                <w:szCs w:val="24"/>
                <w:vertAlign w:val="superscript"/>
              </w:rPr>
            </w:pPr>
            <w:del w:id="348" w:author="Author">
              <w:r w:rsidRPr="00DE473E" w:rsidDel="00DE473E">
                <w:rPr>
                  <w:sz w:val="24"/>
                  <w:szCs w:val="24"/>
                </w:rPr>
                <w:delText>(66.7, 99.9)</w:delText>
              </w:r>
              <w:r w:rsidRPr="00DE473E" w:rsidDel="00DE473E">
                <w:rPr>
                  <w:sz w:val="24"/>
                  <w:szCs w:val="24"/>
                  <w:vertAlign w:val="superscript"/>
                </w:rPr>
                <w:delText>g</w:delText>
              </w:r>
            </w:del>
          </w:p>
        </w:tc>
      </w:tr>
      <w:tr w:rsidR="00DE473E" w:rsidRPr="00DE473E" w:rsidDel="00DE473E" w14:paraId="415D1321" w14:textId="068ECFAF" w:rsidTr="00C06D03">
        <w:trPr>
          <w:del w:id="349" w:author="Author"/>
        </w:trPr>
        <w:tc>
          <w:tcPr>
            <w:tcW w:w="1207" w:type="pct"/>
            <w:shd w:val="clear" w:color="auto" w:fill="auto"/>
            <w:vAlign w:val="bottom"/>
          </w:tcPr>
          <w:p w14:paraId="3FF20FCF" w14:textId="07132CAA" w:rsidR="00DE473E" w:rsidRPr="00DE473E" w:rsidDel="00DE473E" w:rsidRDefault="00DE473E" w:rsidP="00DE473E">
            <w:pPr>
              <w:rPr>
                <w:del w:id="350" w:author="Author"/>
                <w:sz w:val="24"/>
                <w:szCs w:val="24"/>
              </w:rPr>
            </w:pPr>
            <w:del w:id="351" w:author="Author">
              <w:r w:rsidRPr="00DE473E" w:rsidDel="00DE473E">
                <w:rPr>
                  <w:sz w:val="24"/>
                  <w:szCs w:val="24"/>
                </w:rPr>
                <w:delText>65 to 74 years</w:delText>
              </w:r>
            </w:del>
          </w:p>
        </w:tc>
        <w:tc>
          <w:tcPr>
            <w:tcW w:w="1293" w:type="pct"/>
            <w:shd w:val="clear" w:color="auto" w:fill="auto"/>
            <w:vAlign w:val="bottom"/>
          </w:tcPr>
          <w:p w14:paraId="44554659" w14:textId="2B821C1A" w:rsidR="00DE473E" w:rsidRPr="00DE473E" w:rsidDel="00DE473E" w:rsidRDefault="00DE473E" w:rsidP="00DE473E">
            <w:pPr>
              <w:rPr>
                <w:del w:id="352" w:author="Author"/>
                <w:sz w:val="24"/>
                <w:szCs w:val="24"/>
              </w:rPr>
            </w:pPr>
            <w:del w:id="353" w:author="Author">
              <w:r w:rsidRPr="00DE473E" w:rsidDel="00DE473E">
                <w:rPr>
                  <w:sz w:val="24"/>
                  <w:szCs w:val="24"/>
                </w:rPr>
                <w:delText>1</w:delText>
              </w:r>
            </w:del>
          </w:p>
          <w:p w14:paraId="1678AF7B" w14:textId="047B6DD0" w:rsidR="00DE473E" w:rsidRPr="00DE473E" w:rsidDel="00DE473E" w:rsidRDefault="00DE473E" w:rsidP="00DE473E">
            <w:pPr>
              <w:rPr>
                <w:del w:id="354" w:author="Author"/>
                <w:sz w:val="24"/>
                <w:szCs w:val="24"/>
              </w:rPr>
            </w:pPr>
            <w:del w:id="355" w:author="Author">
              <w:r w:rsidRPr="00DE473E" w:rsidDel="00DE473E">
                <w:rPr>
                  <w:sz w:val="24"/>
                  <w:szCs w:val="24"/>
                </w:rPr>
                <w:delText>0.406 (3074)</w:delText>
              </w:r>
            </w:del>
          </w:p>
        </w:tc>
        <w:tc>
          <w:tcPr>
            <w:tcW w:w="1293" w:type="pct"/>
            <w:shd w:val="clear" w:color="auto" w:fill="auto"/>
            <w:vAlign w:val="bottom"/>
          </w:tcPr>
          <w:p w14:paraId="2EF0D1C9" w14:textId="74C1C612" w:rsidR="00DE473E" w:rsidRPr="00DE473E" w:rsidDel="00DE473E" w:rsidRDefault="00DE473E" w:rsidP="00DE473E">
            <w:pPr>
              <w:rPr>
                <w:del w:id="356" w:author="Author"/>
                <w:sz w:val="24"/>
                <w:szCs w:val="24"/>
              </w:rPr>
            </w:pPr>
            <w:del w:id="357" w:author="Author">
              <w:r w:rsidRPr="00DE473E" w:rsidDel="00DE473E">
                <w:rPr>
                  <w:sz w:val="24"/>
                  <w:szCs w:val="24"/>
                </w:rPr>
                <w:delText>14</w:delText>
              </w:r>
            </w:del>
          </w:p>
          <w:p w14:paraId="67ACC629" w14:textId="522D1CD4" w:rsidR="00DE473E" w:rsidRPr="00DE473E" w:rsidDel="00DE473E" w:rsidRDefault="00DE473E" w:rsidP="00DE473E">
            <w:pPr>
              <w:rPr>
                <w:del w:id="358" w:author="Author"/>
                <w:sz w:val="24"/>
                <w:szCs w:val="24"/>
              </w:rPr>
            </w:pPr>
            <w:del w:id="359" w:author="Author">
              <w:r w:rsidRPr="00DE473E" w:rsidDel="00DE473E">
                <w:rPr>
                  <w:sz w:val="24"/>
                  <w:szCs w:val="24"/>
                </w:rPr>
                <w:delText>0.406 (3095)</w:delText>
              </w:r>
            </w:del>
          </w:p>
        </w:tc>
        <w:tc>
          <w:tcPr>
            <w:tcW w:w="1207" w:type="pct"/>
            <w:shd w:val="clear" w:color="auto" w:fill="auto"/>
            <w:vAlign w:val="bottom"/>
          </w:tcPr>
          <w:p w14:paraId="6A3B114C" w14:textId="50E8457D" w:rsidR="00DE473E" w:rsidRPr="00DE473E" w:rsidDel="00DE473E" w:rsidRDefault="00DE473E" w:rsidP="00DE473E">
            <w:pPr>
              <w:rPr>
                <w:del w:id="360" w:author="Author"/>
                <w:sz w:val="24"/>
                <w:szCs w:val="24"/>
              </w:rPr>
            </w:pPr>
            <w:del w:id="361" w:author="Author">
              <w:r w:rsidRPr="00DE473E" w:rsidDel="00DE473E">
                <w:rPr>
                  <w:sz w:val="24"/>
                  <w:szCs w:val="24"/>
                </w:rPr>
                <w:delText>92.9</w:delText>
              </w:r>
            </w:del>
          </w:p>
          <w:p w14:paraId="77137ADB" w14:textId="439D59E7" w:rsidR="00DE473E" w:rsidRPr="00DE473E" w:rsidDel="00DE473E" w:rsidRDefault="00DE473E" w:rsidP="00DE473E">
            <w:pPr>
              <w:rPr>
                <w:del w:id="362" w:author="Author"/>
                <w:sz w:val="24"/>
                <w:szCs w:val="24"/>
              </w:rPr>
            </w:pPr>
            <w:del w:id="363" w:author="Author">
              <w:r w:rsidRPr="00DE473E" w:rsidDel="00DE473E">
                <w:rPr>
                  <w:sz w:val="24"/>
                  <w:szCs w:val="24"/>
                </w:rPr>
                <w:delText>(53.1, 99.8)</w:delText>
              </w:r>
              <w:r w:rsidRPr="00DE473E" w:rsidDel="00DE473E">
                <w:rPr>
                  <w:sz w:val="24"/>
                  <w:szCs w:val="24"/>
                  <w:vertAlign w:val="superscript"/>
                </w:rPr>
                <w:delText>g</w:delText>
              </w:r>
            </w:del>
          </w:p>
        </w:tc>
      </w:tr>
      <w:tr w:rsidR="00DE473E" w:rsidRPr="00DE473E" w:rsidDel="00DE473E" w14:paraId="56162FDD" w14:textId="7939E02F" w:rsidTr="00C06D03">
        <w:trPr>
          <w:del w:id="364" w:author="Author"/>
        </w:trPr>
        <w:tc>
          <w:tcPr>
            <w:tcW w:w="1207" w:type="pct"/>
            <w:shd w:val="clear" w:color="auto" w:fill="auto"/>
            <w:vAlign w:val="bottom"/>
          </w:tcPr>
          <w:p w14:paraId="2AB39E4C" w14:textId="6375034C" w:rsidR="00DE473E" w:rsidRPr="00DE473E" w:rsidDel="00DE473E" w:rsidRDefault="00DE473E" w:rsidP="00DE473E">
            <w:pPr>
              <w:rPr>
                <w:del w:id="365" w:author="Author"/>
                <w:sz w:val="24"/>
                <w:szCs w:val="24"/>
              </w:rPr>
            </w:pPr>
            <w:del w:id="366" w:author="Author">
              <w:r w:rsidRPr="00DE473E" w:rsidDel="00DE473E">
                <w:rPr>
                  <w:sz w:val="24"/>
                  <w:szCs w:val="24"/>
                </w:rPr>
                <w:delText>75 years and older</w:delText>
              </w:r>
            </w:del>
          </w:p>
        </w:tc>
        <w:tc>
          <w:tcPr>
            <w:tcW w:w="1293" w:type="pct"/>
            <w:shd w:val="clear" w:color="auto" w:fill="auto"/>
            <w:vAlign w:val="bottom"/>
          </w:tcPr>
          <w:p w14:paraId="47CCA41F" w14:textId="435E2DF5" w:rsidR="00DE473E" w:rsidRPr="00DE473E" w:rsidDel="00DE473E" w:rsidRDefault="00DE473E" w:rsidP="00DE473E">
            <w:pPr>
              <w:rPr>
                <w:del w:id="367" w:author="Author"/>
                <w:sz w:val="24"/>
                <w:szCs w:val="24"/>
              </w:rPr>
            </w:pPr>
            <w:del w:id="368" w:author="Author">
              <w:r w:rsidRPr="00DE473E" w:rsidDel="00DE473E">
                <w:rPr>
                  <w:sz w:val="24"/>
                  <w:szCs w:val="24"/>
                </w:rPr>
                <w:delText>0</w:delText>
              </w:r>
            </w:del>
          </w:p>
          <w:p w14:paraId="10C1234A" w14:textId="573A2F52" w:rsidR="00DE473E" w:rsidRPr="00DE473E" w:rsidDel="00DE473E" w:rsidRDefault="00DE473E" w:rsidP="00DE473E">
            <w:pPr>
              <w:rPr>
                <w:del w:id="369" w:author="Author"/>
                <w:sz w:val="24"/>
                <w:szCs w:val="24"/>
              </w:rPr>
            </w:pPr>
            <w:del w:id="370" w:author="Author">
              <w:r w:rsidRPr="00DE473E" w:rsidDel="00DE473E">
                <w:rPr>
                  <w:sz w:val="24"/>
                  <w:szCs w:val="24"/>
                </w:rPr>
                <w:delText>0.102 (774)</w:delText>
              </w:r>
            </w:del>
          </w:p>
        </w:tc>
        <w:tc>
          <w:tcPr>
            <w:tcW w:w="1293" w:type="pct"/>
            <w:shd w:val="clear" w:color="auto" w:fill="auto"/>
            <w:vAlign w:val="bottom"/>
          </w:tcPr>
          <w:p w14:paraId="5C73822E" w14:textId="31BDA5F2" w:rsidR="00DE473E" w:rsidRPr="00DE473E" w:rsidDel="00DE473E" w:rsidRDefault="00DE473E" w:rsidP="00DE473E">
            <w:pPr>
              <w:rPr>
                <w:del w:id="371" w:author="Author"/>
                <w:sz w:val="24"/>
                <w:szCs w:val="24"/>
              </w:rPr>
            </w:pPr>
            <w:del w:id="372" w:author="Author">
              <w:r w:rsidRPr="00DE473E" w:rsidDel="00DE473E">
                <w:rPr>
                  <w:sz w:val="24"/>
                  <w:szCs w:val="24"/>
                </w:rPr>
                <w:delText>5</w:delText>
              </w:r>
            </w:del>
          </w:p>
          <w:p w14:paraId="565616AC" w14:textId="6F2CB4A2" w:rsidR="00DE473E" w:rsidRPr="00DE473E" w:rsidDel="00DE473E" w:rsidRDefault="00DE473E" w:rsidP="00DE473E">
            <w:pPr>
              <w:rPr>
                <w:del w:id="373" w:author="Author"/>
                <w:sz w:val="24"/>
                <w:szCs w:val="24"/>
              </w:rPr>
            </w:pPr>
            <w:del w:id="374" w:author="Author">
              <w:r w:rsidRPr="00DE473E" w:rsidDel="00DE473E">
                <w:rPr>
                  <w:sz w:val="24"/>
                  <w:szCs w:val="24"/>
                </w:rPr>
                <w:delText>0.106 (785)</w:delText>
              </w:r>
            </w:del>
          </w:p>
        </w:tc>
        <w:tc>
          <w:tcPr>
            <w:tcW w:w="1207" w:type="pct"/>
            <w:shd w:val="clear" w:color="auto" w:fill="auto"/>
            <w:vAlign w:val="bottom"/>
          </w:tcPr>
          <w:p w14:paraId="3FB096E8" w14:textId="12F3B9F2" w:rsidR="00DE473E" w:rsidRPr="00DE473E" w:rsidDel="00DE473E" w:rsidRDefault="00DE473E" w:rsidP="00DE473E">
            <w:pPr>
              <w:rPr>
                <w:del w:id="375" w:author="Author"/>
                <w:sz w:val="24"/>
                <w:szCs w:val="24"/>
              </w:rPr>
            </w:pPr>
            <w:del w:id="376" w:author="Author">
              <w:r w:rsidRPr="00DE473E" w:rsidDel="00DE473E">
                <w:rPr>
                  <w:sz w:val="24"/>
                  <w:szCs w:val="24"/>
                </w:rPr>
                <w:delText>100.0</w:delText>
              </w:r>
            </w:del>
          </w:p>
          <w:p w14:paraId="749A14A0" w14:textId="06EE2624" w:rsidR="00DE473E" w:rsidRPr="00DE473E" w:rsidDel="00DE473E" w:rsidRDefault="00DE473E" w:rsidP="00DE473E">
            <w:pPr>
              <w:rPr>
                <w:del w:id="377" w:author="Author"/>
                <w:sz w:val="24"/>
                <w:szCs w:val="24"/>
              </w:rPr>
            </w:pPr>
            <w:del w:id="378" w:author="Author">
              <w:r w:rsidRPr="00DE473E" w:rsidDel="00DE473E">
                <w:rPr>
                  <w:sz w:val="24"/>
                  <w:szCs w:val="24"/>
                </w:rPr>
                <w:delText>(</w:delText>
              </w:r>
              <w:r w:rsidRPr="00DE473E" w:rsidDel="00DE473E">
                <w:rPr>
                  <w:sz w:val="24"/>
                  <w:szCs w:val="24"/>
                </w:rPr>
                <w:noBreakHyphen/>
                <w:delText>13.1, 100.0)</w:delText>
              </w:r>
              <w:r w:rsidRPr="00DE473E" w:rsidDel="00DE473E">
                <w:rPr>
                  <w:sz w:val="24"/>
                  <w:szCs w:val="24"/>
                  <w:vertAlign w:val="superscript"/>
                </w:rPr>
                <w:delText>g</w:delText>
              </w:r>
            </w:del>
          </w:p>
        </w:tc>
      </w:tr>
      <w:tr w:rsidR="00DE473E" w:rsidRPr="00DE473E" w:rsidDel="00DE473E" w14:paraId="5AEB6BAB" w14:textId="2F9F319C" w:rsidTr="00C06D03">
        <w:trPr>
          <w:del w:id="379" w:author="Autho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C37274C" w14:textId="11601F58" w:rsidR="00DE473E" w:rsidRPr="00DE473E" w:rsidDel="00DE473E" w:rsidRDefault="00DE473E" w:rsidP="00DE473E">
            <w:pPr>
              <w:rPr>
                <w:del w:id="380" w:author="Author"/>
                <w:b/>
                <w:sz w:val="24"/>
                <w:szCs w:val="24"/>
              </w:rPr>
            </w:pPr>
            <w:del w:id="381" w:author="Author">
              <w:r w:rsidRPr="00DE473E" w:rsidDel="00DE473E">
                <w:rPr>
                  <w:b/>
                  <w:sz w:val="24"/>
                  <w:szCs w:val="24"/>
                </w:rPr>
                <w:delText>First COVID</w:delText>
              </w:r>
              <w:r w:rsidRPr="00DE473E" w:rsidDel="00DE473E">
                <w:rPr>
                  <w:b/>
                  <w:sz w:val="24"/>
                  <w:szCs w:val="24"/>
                </w:rPr>
                <w:noBreakHyphen/>
                <w:delText>19 occurrence from 7 days after Dose 2 in participants with or without* evidence of prior SARS</w:delText>
              </w:r>
              <w:r w:rsidRPr="00DE473E" w:rsidDel="00DE473E">
                <w:rPr>
                  <w:b/>
                  <w:sz w:val="24"/>
                  <w:szCs w:val="24"/>
                </w:rPr>
                <w:noBreakHyphen/>
                <w:delText>CoV</w:delText>
              </w:r>
              <w:r w:rsidRPr="00DE473E" w:rsidDel="00DE473E">
                <w:rPr>
                  <w:b/>
                  <w:sz w:val="24"/>
                  <w:szCs w:val="24"/>
                </w:rPr>
                <w:noBreakHyphen/>
                <w:delText>2 infection</w:delText>
              </w:r>
            </w:del>
          </w:p>
        </w:tc>
      </w:tr>
      <w:tr w:rsidR="00DE473E" w:rsidRPr="00DE473E" w:rsidDel="00DE473E" w14:paraId="19DFF4BC" w14:textId="24619924" w:rsidTr="00C06D03">
        <w:trPr>
          <w:del w:id="382"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148E6FE4" w14:textId="51358817" w:rsidR="00DE473E" w:rsidRPr="00DE473E" w:rsidDel="00DE473E" w:rsidRDefault="00DE473E" w:rsidP="00DE473E">
            <w:pPr>
              <w:rPr>
                <w:del w:id="383" w:author="Author"/>
                <w:b/>
                <w:sz w:val="24"/>
                <w:szCs w:val="24"/>
              </w:rPr>
            </w:pPr>
            <w:del w:id="384" w:author="Author">
              <w:r w:rsidRPr="00DE473E" w:rsidDel="00DE473E">
                <w:rPr>
                  <w:b/>
                  <w:sz w:val="24"/>
                  <w:szCs w:val="24"/>
                </w:rPr>
                <w:delText>Subgroup</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37673F77" w14:textId="1C97E9C0" w:rsidR="00DE473E" w:rsidRPr="00DE473E" w:rsidDel="00DE473E" w:rsidRDefault="00DE473E" w:rsidP="00DE473E">
            <w:pPr>
              <w:rPr>
                <w:del w:id="385" w:author="Author"/>
                <w:b/>
                <w:sz w:val="24"/>
                <w:szCs w:val="24"/>
              </w:rPr>
            </w:pPr>
            <w:del w:id="386" w:author="Author">
              <w:r w:rsidRPr="00DE473E" w:rsidDel="00DE473E">
                <w:rPr>
                  <w:b/>
                  <w:sz w:val="24"/>
                  <w:szCs w:val="24"/>
                </w:rPr>
                <w:delText>COMIRNATY</w:delText>
              </w:r>
            </w:del>
          </w:p>
          <w:p w14:paraId="0EFA9692" w14:textId="0345E200" w:rsidR="00DE473E" w:rsidRPr="00DE473E" w:rsidDel="00DE473E" w:rsidRDefault="00DE473E" w:rsidP="00DE473E">
            <w:pPr>
              <w:rPr>
                <w:del w:id="387" w:author="Author"/>
                <w:b/>
                <w:sz w:val="24"/>
                <w:szCs w:val="24"/>
              </w:rPr>
            </w:pPr>
            <w:del w:id="388" w:author="Author">
              <w:r w:rsidRPr="00DE473E" w:rsidDel="00DE473E">
                <w:rPr>
                  <w:b/>
                  <w:sz w:val="24"/>
                  <w:szCs w:val="24"/>
                </w:rPr>
                <w:delText>N</w:delText>
              </w:r>
              <w:r w:rsidRPr="00DE473E" w:rsidDel="00DE473E">
                <w:rPr>
                  <w:b/>
                  <w:sz w:val="24"/>
                  <w:szCs w:val="24"/>
                  <w:vertAlign w:val="superscript"/>
                </w:rPr>
                <w:delText>a</w:delText>
              </w:r>
              <w:r w:rsidRPr="00DE473E" w:rsidDel="00DE473E">
                <w:rPr>
                  <w:b/>
                  <w:sz w:val="24"/>
                  <w:szCs w:val="24"/>
                </w:rPr>
                <w:delText>=19,965</w:delText>
              </w:r>
            </w:del>
          </w:p>
          <w:p w14:paraId="3E6F0674" w14:textId="18FB1384" w:rsidR="00DE473E" w:rsidRPr="00DE473E" w:rsidDel="00DE473E" w:rsidRDefault="00DE473E" w:rsidP="00DE473E">
            <w:pPr>
              <w:rPr>
                <w:del w:id="389" w:author="Author"/>
                <w:b/>
                <w:sz w:val="24"/>
                <w:szCs w:val="24"/>
              </w:rPr>
            </w:pPr>
            <w:del w:id="390" w:author="Author">
              <w:r w:rsidRPr="00DE473E" w:rsidDel="00DE473E">
                <w:rPr>
                  <w:b/>
                  <w:sz w:val="24"/>
                  <w:szCs w:val="24"/>
                </w:rPr>
                <w:delText>Cases</w:delText>
              </w:r>
            </w:del>
          </w:p>
          <w:p w14:paraId="44575872" w14:textId="07C0C456" w:rsidR="00DE473E" w:rsidRPr="00DE473E" w:rsidDel="00DE473E" w:rsidRDefault="00DE473E" w:rsidP="00DE473E">
            <w:pPr>
              <w:rPr>
                <w:del w:id="391" w:author="Author"/>
                <w:b/>
                <w:sz w:val="24"/>
                <w:szCs w:val="24"/>
              </w:rPr>
            </w:pPr>
            <w:del w:id="392" w:author="Author">
              <w:r w:rsidRPr="00DE473E" w:rsidDel="00DE473E">
                <w:rPr>
                  <w:b/>
                  <w:sz w:val="24"/>
                  <w:szCs w:val="24"/>
                </w:rPr>
                <w:delText>n1</w:delText>
              </w:r>
              <w:r w:rsidRPr="00DE473E" w:rsidDel="00DE473E">
                <w:rPr>
                  <w:b/>
                  <w:sz w:val="24"/>
                  <w:szCs w:val="24"/>
                  <w:vertAlign w:val="superscript"/>
                </w:rPr>
                <w:delText>b</w:delText>
              </w:r>
            </w:del>
          </w:p>
          <w:p w14:paraId="65E8F21E" w14:textId="452CC7BB" w:rsidR="00DE473E" w:rsidRPr="00DE473E" w:rsidDel="00DE473E" w:rsidRDefault="00DE473E" w:rsidP="00DE473E">
            <w:pPr>
              <w:rPr>
                <w:del w:id="393" w:author="Author"/>
                <w:b/>
                <w:sz w:val="24"/>
                <w:szCs w:val="24"/>
              </w:rPr>
            </w:pPr>
            <w:del w:id="394" w:author="Author">
              <w:r w:rsidRPr="00DE473E" w:rsidDel="00DE473E">
                <w:rPr>
                  <w:b/>
                  <w:sz w:val="24"/>
                  <w:szCs w:val="24"/>
                </w:rPr>
                <w:delText>Surveillance</w:delText>
              </w:r>
              <w:r w:rsidRPr="00DE473E" w:rsidDel="00DE473E">
                <w:rPr>
                  <w:b/>
                  <w:sz w:val="24"/>
                  <w:szCs w:val="24"/>
                  <w:vertAlign w:val="superscript"/>
                </w:rPr>
                <w:delText xml:space="preserve"> </w:delText>
              </w:r>
              <w:r w:rsidRPr="00DE473E" w:rsidDel="00DE473E">
                <w:rPr>
                  <w:b/>
                  <w:sz w:val="24"/>
                  <w:szCs w:val="24"/>
                </w:rPr>
                <w:delText>Time</w:delText>
              </w:r>
              <w:r w:rsidRPr="00DE473E" w:rsidDel="00DE473E">
                <w:rPr>
                  <w:b/>
                  <w:sz w:val="24"/>
                  <w:szCs w:val="24"/>
                  <w:vertAlign w:val="superscript"/>
                </w:rPr>
                <w:delText>c</w:delText>
              </w:r>
              <w:r w:rsidRPr="00DE473E" w:rsidDel="00DE473E">
                <w:rPr>
                  <w:b/>
                  <w:sz w:val="24"/>
                  <w:szCs w:val="24"/>
                </w:rPr>
                <w:delText xml:space="preserve"> (n2</w:delText>
              </w:r>
              <w:r w:rsidRPr="00DE473E" w:rsidDel="00DE473E">
                <w:rPr>
                  <w:b/>
                  <w:sz w:val="24"/>
                  <w:szCs w:val="24"/>
                  <w:vertAlign w:val="superscript"/>
                </w:rPr>
                <w:delText>d</w:delText>
              </w:r>
              <w:r w:rsidRPr="00DE473E" w:rsidDel="00DE473E">
                <w:rPr>
                  <w:b/>
                  <w:sz w:val="24"/>
                  <w:szCs w:val="24"/>
                </w:rPr>
                <w:delText>)</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349D4789" w14:textId="6161C8E9" w:rsidR="00DE473E" w:rsidRPr="00DE473E" w:rsidDel="00DE473E" w:rsidRDefault="00DE473E" w:rsidP="00DE473E">
            <w:pPr>
              <w:rPr>
                <w:del w:id="395" w:author="Author"/>
                <w:b/>
                <w:sz w:val="24"/>
                <w:szCs w:val="24"/>
              </w:rPr>
            </w:pPr>
            <w:del w:id="396" w:author="Author">
              <w:r w:rsidRPr="00DE473E" w:rsidDel="00DE473E">
                <w:rPr>
                  <w:b/>
                  <w:sz w:val="24"/>
                  <w:szCs w:val="24"/>
                </w:rPr>
                <w:delText>Placebo</w:delText>
              </w:r>
            </w:del>
          </w:p>
          <w:p w14:paraId="10CE160F" w14:textId="0E692520" w:rsidR="00DE473E" w:rsidRPr="00DE473E" w:rsidDel="00DE473E" w:rsidRDefault="00DE473E" w:rsidP="00DE473E">
            <w:pPr>
              <w:rPr>
                <w:del w:id="397" w:author="Author"/>
                <w:b/>
                <w:sz w:val="24"/>
                <w:szCs w:val="24"/>
              </w:rPr>
            </w:pPr>
            <w:del w:id="398" w:author="Author">
              <w:r w:rsidRPr="00DE473E" w:rsidDel="00DE473E">
                <w:rPr>
                  <w:b/>
                  <w:sz w:val="24"/>
                  <w:szCs w:val="24"/>
                </w:rPr>
                <w:delText>N</w:delText>
              </w:r>
              <w:r w:rsidRPr="00DE473E" w:rsidDel="00DE473E">
                <w:rPr>
                  <w:b/>
                  <w:sz w:val="24"/>
                  <w:szCs w:val="24"/>
                  <w:vertAlign w:val="superscript"/>
                </w:rPr>
                <w:delText>a</w:delText>
              </w:r>
              <w:r w:rsidRPr="00DE473E" w:rsidDel="00DE473E">
                <w:rPr>
                  <w:b/>
                  <w:sz w:val="24"/>
                  <w:szCs w:val="24"/>
                </w:rPr>
                <w:delText>=20,172</w:delText>
              </w:r>
            </w:del>
          </w:p>
          <w:p w14:paraId="4D30F545" w14:textId="144A70F3" w:rsidR="00DE473E" w:rsidRPr="00DE473E" w:rsidDel="00DE473E" w:rsidRDefault="00DE473E" w:rsidP="00DE473E">
            <w:pPr>
              <w:rPr>
                <w:del w:id="399" w:author="Author"/>
                <w:b/>
                <w:sz w:val="24"/>
                <w:szCs w:val="24"/>
              </w:rPr>
            </w:pPr>
            <w:del w:id="400" w:author="Author">
              <w:r w:rsidRPr="00DE473E" w:rsidDel="00DE473E">
                <w:rPr>
                  <w:b/>
                  <w:sz w:val="24"/>
                  <w:szCs w:val="24"/>
                </w:rPr>
                <w:delText>Cases</w:delText>
              </w:r>
            </w:del>
          </w:p>
          <w:p w14:paraId="6A3E3E44" w14:textId="3D50ADAA" w:rsidR="00DE473E" w:rsidRPr="00DE473E" w:rsidDel="00DE473E" w:rsidRDefault="00DE473E" w:rsidP="00DE473E">
            <w:pPr>
              <w:rPr>
                <w:del w:id="401" w:author="Author"/>
                <w:b/>
                <w:sz w:val="24"/>
                <w:szCs w:val="24"/>
              </w:rPr>
            </w:pPr>
            <w:del w:id="402" w:author="Author">
              <w:r w:rsidRPr="00DE473E" w:rsidDel="00DE473E">
                <w:rPr>
                  <w:b/>
                  <w:sz w:val="24"/>
                  <w:szCs w:val="24"/>
                </w:rPr>
                <w:delText>n1</w:delText>
              </w:r>
              <w:r w:rsidRPr="00DE473E" w:rsidDel="00DE473E">
                <w:rPr>
                  <w:b/>
                  <w:sz w:val="24"/>
                  <w:szCs w:val="24"/>
                  <w:vertAlign w:val="superscript"/>
                </w:rPr>
                <w:delText>b</w:delText>
              </w:r>
            </w:del>
          </w:p>
          <w:p w14:paraId="70E7AD9D" w14:textId="40014119" w:rsidR="00DE473E" w:rsidRPr="00DE473E" w:rsidDel="00DE473E" w:rsidRDefault="00DE473E" w:rsidP="00DE473E">
            <w:pPr>
              <w:rPr>
                <w:del w:id="403" w:author="Author"/>
                <w:b/>
                <w:sz w:val="24"/>
                <w:szCs w:val="24"/>
              </w:rPr>
            </w:pPr>
            <w:del w:id="404" w:author="Author">
              <w:r w:rsidRPr="00DE473E" w:rsidDel="00DE473E">
                <w:rPr>
                  <w:b/>
                  <w:sz w:val="24"/>
                  <w:szCs w:val="24"/>
                </w:rPr>
                <w:delText>Surveillance</w:delText>
              </w:r>
              <w:r w:rsidRPr="00DE473E" w:rsidDel="00DE473E">
                <w:rPr>
                  <w:b/>
                  <w:sz w:val="24"/>
                  <w:szCs w:val="24"/>
                  <w:vertAlign w:val="superscript"/>
                </w:rPr>
                <w:delText xml:space="preserve"> </w:delText>
              </w:r>
              <w:r w:rsidRPr="00DE473E" w:rsidDel="00DE473E">
                <w:rPr>
                  <w:b/>
                  <w:sz w:val="24"/>
                  <w:szCs w:val="24"/>
                </w:rPr>
                <w:delText>Time</w:delText>
              </w:r>
              <w:r w:rsidRPr="00DE473E" w:rsidDel="00DE473E">
                <w:rPr>
                  <w:b/>
                  <w:sz w:val="24"/>
                  <w:szCs w:val="24"/>
                  <w:vertAlign w:val="superscript"/>
                </w:rPr>
                <w:delText>c</w:delText>
              </w:r>
              <w:r w:rsidRPr="00DE473E" w:rsidDel="00DE473E">
                <w:rPr>
                  <w:b/>
                  <w:sz w:val="24"/>
                  <w:szCs w:val="24"/>
                </w:rPr>
                <w:delText xml:space="preserve"> (n2</w:delText>
              </w:r>
              <w:r w:rsidRPr="00DE473E" w:rsidDel="00DE473E">
                <w:rPr>
                  <w:b/>
                  <w:sz w:val="24"/>
                  <w:szCs w:val="24"/>
                  <w:vertAlign w:val="superscript"/>
                </w:rPr>
                <w:delText>d</w:delText>
              </w:r>
              <w:r w:rsidRPr="00DE473E" w:rsidDel="00DE473E">
                <w:rPr>
                  <w:b/>
                  <w:sz w:val="24"/>
                  <w:szCs w:val="24"/>
                </w:rPr>
                <w:delText>)</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2FC43FE" w14:textId="125080F7" w:rsidR="00DE473E" w:rsidRPr="00DE473E" w:rsidDel="00DE473E" w:rsidRDefault="00DE473E" w:rsidP="00DE473E">
            <w:pPr>
              <w:rPr>
                <w:del w:id="405" w:author="Author"/>
                <w:b/>
                <w:sz w:val="24"/>
                <w:szCs w:val="24"/>
              </w:rPr>
            </w:pPr>
            <w:del w:id="406" w:author="Author">
              <w:r w:rsidRPr="00DE473E" w:rsidDel="00DE473E">
                <w:rPr>
                  <w:b/>
                  <w:sz w:val="24"/>
                  <w:szCs w:val="24"/>
                </w:rPr>
                <w:delText>Vaccine Efficacy %</w:delText>
              </w:r>
            </w:del>
          </w:p>
          <w:p w14:paraId="22C926BD" w14:textId="2B818F42" w:rsidR="00DE473E" w:rsidRPr="00DE473E" w:rsidDel="00DE473E" w:rsidRDefault="00DE473E" w:rsidP="00DE473E">
            <w:pPr>
              <w:rPr>
                <w:del w:id="407" w:author="Author"/>
                <w:b/>
                <w:sz w:val="24"/>
                <w:szCs w:val="24"/>
              </w:rPr>
            </w:pPr>
            <w:del w:id="408" w:author="Author">
              <w:r w:rsidRPr="00DE473E" w:rsidDel="00DE473E">
                <w:rPr>
                  <w:b/>
                  <w:sz w:val="24"/>
                  <w:szCs w:val="24"/>
                </w:rPr>
                <w:delText>(95% CI)</w:delText>
              </w:r>
            </w:del>
          </w:p>
        </w:tc>
      </w:tr>
      <w:tr w:rsidR="00DE473E" w:rsidRPr="00DE473E" w:rsidDel="00DE473E" w14:paraId="759E8FE2" w14:textId="484AFD0C" w:rsidTr="00C06D03">
        <w:trPr>
          <w:del w:id="409"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FBC9322" w14:textId="0E4FE7BA" w:rsidR="00DE473E" w:rsidRPr="00DE473E" w:rsidDel="00DE473E" w:rsidRDefault="00DE473E" w:rsidP="00DE473E">
            <w:pPr>
              <w:rPr>
                <w:del w:id="410" w:author="Author"/>
                <w:sz w:val="24"/>
                <w:szCs w:val="24"/>
              </w:rPr>
            </w:pPr>
            <w:del w:id="411" w:author="Author">
              <w:r w:rsidRPr="00DE473E" w:rsidDel="00DE473E">
                <w:rPr>
                  <w:sz w:val="24"/>
                  <w:szCs w:val="24"/>
                </w:rPr>
                <w:delText>All participants</w:delText>
              </w:r>
              <w:r w:rsidRPr="00DE473E" w:rsidDel="00DE473E">
                <w:rPr>
                  <w:sz w:val="24"/>
                  <w:szCs w:val="24"/>
                  <w:vertAlign w:val="superscript"/>
                </w:rPr>
                <w:delText>e</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0655A17" w14:textId="13FEEBDA" w:rsidR="00DE473E" w:rsidRPr="00DE473E" w:rsidDel="00DE473E" w:rsidRDefault="00DE473E" w:rsidP="00DE473E">
            <w:pPr>
              <w:rPr>
                <w:del w:id="412" w:author="Author"/>
                <w:sz w:val="24"/>
                <w:szCs w:val="24"/>
              </w:rPr>
            </w:pPr>
            <w:del w:id="413" w:author="Author">
              <w:r w:rsidRPr="00DE473E" w:rsidDel="00DE473E">
                <w:rPr>
                  <w:sz w:val="24"/>
                  <w:szCs w:val="24"/>
                </w:rPr>
                <w:delText>9</w:delText>
              </w:r>
            </w:del>
          </w:p>
          <w:p w14:paraId="0B3DFCED" w14:textId="71A8A7C0" w:rsidR="00DE473E" w:rsidRPr="00DE473E" w:rsidDel="00DE473E" w:rsidRDefault="00DE473E" w:rsidP="00DE473E">
            <w:pPr>
              <w:rPr>
                <w:del w:id="414" w:author="Author"/>
                <w:sz w:val="24"/>
                <w:szCs w:val="24"/>
              </w:rPr>
            </w:pPr>
            <w:del w:id="415" w:author="Author">
              <w:r w:rsidRPr="00DE473E" w:rsidDel="00DE473E">
                <w:rPr>
                  <w:sz w:val="24"/>
                  <w:szCs w:val="24"/>
                </w:rPr>
                <w:delText>2.332 (18,559)</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41CB808" w14:textId="034155C6" w:rsidR="00DE473E" w:rsidRPr="00DE473E" w:rsidDel="00DE473E" w:rsidRDefault="00DE473E" w:rsidP="00DE473E">
            <w:pPr>
              <w:rPr>
                <w:del w:id="416" w:author="Author"/>
                <w:sz w:val="24"/>
                <w:szCs w:val="24"/>
              </w:rPr>
            </w:pPr>
            <w:del w:id="417" w:author="Author">
              <w:r w:rsidRPr="00DE473E" w:rsidDel="00DE473E">
                <w:rPr>
                  <w:sz w:val="24"/>
                  <w:szCs w:val="24"/>
                </w:rPr>
                <w:delText>169</w:delText>
              </w:r>
            </w:del>
          </w:p>
          <w:p w14:paraId="3CCD03FE" w14:textId="76D03CA9" w:rsidR="00DE473E" w:rsidRPr="00DE473E" w:rsidDel="00DE473E" w:rsidRDefault="00DE473E" w:rsidP="00DE473E">
            <w:pPr>
              <w:rPr>
                <w:del w:id="418" w:author="Author"/>
                <w:sz w:val="24"/>
                <w:szCs w:val="24"/>
              </w:rPr>
            </w:pPr>
            <w:del w:id="419" w:author="Author">
              <w:r w:rsidRPr="00DE473E" w:rsidDel="00DE473E">
                <w:rPr>
                  <w:sz w:val="24"/>
                  <w:szCs w:val="24"/>
                </w:rPr>
                <w:delText>2.345 (18,708)</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201EEF22" w14:textId="735DB49E" w:rsidR="00DE473E" w:rsidRPr="00DE473E" w:rsidDel="00DE473E" w:rsidRDefault="00DE473E" w:rsidP="00DE473E">
            <w:pPr>
              <w:rPr>
                <w:del w:id="420" w:author="Author"/>
                <w:sz w:val="24"/>
                <w:szCs w:val="24"/>
              </w:rPr>
            </w:pPr>
            <w:del w:id="421" w:author="Author">
              <w:r w:rsidRPr="00DE473E" w:rsidDel="00DE473E">
                <w:rPr>
                  <w:sz w:val="24"/>
                  <w:szCs w:val="24"/>
                </w:rPr>
                <w:delText>94.6</w:delText>
              </w:r>
            </w:del>
          </w:p>
          <w:p w14:paraId="5DC8A63E" w14:textId="429E2700" w:rsidR="00DE473E" w:rsidRPr="00DE473E" w:rsidDel="00DE473E" w:rsidRDefault="00DE473E" w:rsidP="00DE473E">
            <w:pPr>
              <w:rPr>
                <w:del w:id="422" w:author="Author"/>
                <w:sz w:val="24"/>
                <w:szCs w:val="24"/>
                <w:vertAlign w:val="superscript"/>
              </w:rPr>
            </w:pPr>
            <w:del w:id="423" w:author="Author">
              <w:r w:rsidRPr="00DE473E" w:rsidDel="00DE473E">
                <w:rPr>
                  <w:sz w:val="24"/>
                  <w:szCs w:val="24"/>
                </w:rPr>
                <w:delText>(89.9, 97.3)</w:delText>
              </w:r>
              <w:r w:rsidRPr="00DE473E" w:rsidDel="00DE473E">
                <w:rPr>
                  <w:sz w:val="24"/>
                  <w:szCs w:val="24"/>
                  <w:vertAlign w:val="superscript"/>
                </w:rPr>
                <w:delText>f</w:delText>
              </w:r>
            </w:del>
          </w:p>
        </w:tc>
      </w:tr>
      <w:tr w:rsidR="00DE473E" w:rsidRPr="00DE473E" w:rsidDel="00DE473E" w14:paraId="1B7DD542" w14:textId="0009BFDE" w:rsidTr="00C06D03">
        <w:trPr>
          <w:del w:id="424"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F02B880" w14:textId="7E1C100D" w:rsidR="00DE473E" w:rsidRPr="00DE473E" w:rsidDel="00DE473E" w:rsidRDefault="00DE473E" w:rsidP="00DE473E">
            <w:pPr>
              <w:rPr>
                <w:del w:id="425" w:author="Author"/>
                <w:sz w:val="24"/>
                <w:szCs w:val="24"/>
              </w:rPr>
            </w:pPr>
            <w:del w:id="426" w:author="Author">
              <w:r w:rsidRPr="00DE473E" w:rsidDel="00DE473E">
                <w:rPr>
                  <w:sz w:val="24"/>
                  <w:szCs w:val="24"/>
                </w:rPr>
                <w:delText>16 to 64 years</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6CF9D2" w14:textId="519124CB" w:rsidR="00DE473E" w:rsidRPr="00DE473E" w:rsidDel="00DE473E" w:rsidRDefault="00DE473E" w:rsidP="00DE473E">
            <w:pPr>
              <w:rPr>
                <w:del w:id="427" w:author="Author"/>
                <w:sz w:val="24"/>
                <w:szCs w:val="24"/>
              </w:rPr>
            </w:pPr>
            <w:del w:id="428" w:author="Author">
              <w:r w:rsidRPr="00DE473E" w:rsidDel="00DE473E">
                <w:rPr>
                  <w:sz w:val="24"/>
                  <w:szCs w:val="24"/>
                </w:rPr>
                <w:delText>8</w:delText>
              </w:r>
            </w:del>
          </w:p>
          <w:p w14:paraId="1DB88F4F" w14:textId="77ECDB45" w:rsidR="00DE473E" w:rsidRPr="00DE473E" w:rsidDel="00DE473E" w:rsidRDefault="00DE473E" w:rsidP="00DE473E">
            <w:pPr>
              <w:rPr>
                <w:del w:id="429" w:author="Author"/>
                <w:sz w:val="24"/>
                <w:szCs w:val="24"/>
              </w:rPr>
            </w:pPr>
            <w:del w:id="430" w:author="Author">
              <w:r w:rsidRPr="00DE473E" w:rsidDel="00DE473E">
                <w:rPr>
                  <w:sz w:val="24"/>
                  <w:szCs w:val="24"/>
                </w:rPr>
                <w:delText>1.802 (14,501)</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C5E8F02" w14:textId="5256F717" w:rsidR="00DE473E" w:rsidRPr="00DE473E" w:rsidDel="00DE473E" w:rsidRDefault="00DE473E" w:rsidP="00DE473E">
            <w:pPr>
              <w:rPr>
                <w:del w:id="431" w:author="Author"/>
                <w:sz w:val="24"/>
                <w:szCs w:val="24"/>
              </w:rPr>
            </w:pPr>
            <w:del w:id="432" w:author="Author">
              <w:r w:rsidRPr="00DE473E" w:rsidDel="00DE473E">
                <w:rPr>
                  <w:sz w:val="24"/>
                  <w:szCs w:val="24"/>
                </w:rPr>
                <w:delText>150</w:delText>
              </w:r>
            </w:del>
          </w:p>
          <w:p w14:paraId="62A11A3D" w14:textId="7F7D743D" w:rsidR="00DE473E" w:rsidRPr="00DE473E" w:rsidDel="00DE473E" w:rsidRDefault="00DE473E" w:rsidP="00DE473E">
            <w:pPr>
              <w:rPr>
                <w:del w:id="433" w:author="Author"/>
                <w:sz w:val="24"/>
                <w:szCs w:val="24"/>
              </w:rPr>
            </w:pPr>
            <w:del w:id="434" w:author="Author">
              <w:r w:rsidRPr="00DE473E" w:rsidDel="00DE473E">
                <w:rPr>
                  <w:sz w:val="24"/>
                  <w:szCs w:val="24"/>
                </w:rPr>
                <w:delText>1.814 (14,627)</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5978802F" w14:textId="7CD349DC" w:rsidR="00DE473E" w:rsidRPr="00DE473E" w:rsidDel="00DE473E" w:rsidRDefault="00DE473E" w:rsidP="00DE473E">
            <w:pPr>
              <w:rPr>
                <w:del w:id="435" w:author="Author"/>
                <w:sz w:val="24"/>
                <w:szCs w:val="24"/>
              </w:rPr>
            </w:pPr>
            <w:del w:id="436" w:author="Author">
              <w:r w:rsidRPr="00DE473E" w:rsidDel="00DE473E">
                <w:rPr>
                  <w:sz w:val="24"/>
                  <w:szCs w:val="24"/>
                </w:rPr>
                <w:delText>94.6</w:delText>
              </w:r>
            </w:del>
          </w:p>
          <w:p w14:paraId="7EDA65BC" w14:textId="22B7CB94" w:rsidR="00DE473E" w:rsidRPr="00DE473E" w:rsidDel="00DE473E" w:rsidRDefault="00DE473E" w:rsidP="00DE473E">
            <w:pPr>
              <w:rPr>
                <w:del w:id="437" w:author="Author"/>
                <w:sz w:val="24"/>
                <w:szCs w:val="24"/>
                <w:vertAlign w:val="superscript"/>
              </w:rPr>
            </w:pPr>
            <w:del w:id="438" w:author="Author">
              <w:r w:rsidRPr="00DE473E" w:rsidDel="00DE473E">
                <w:rPr>
                  <w:sz w:val="24"/>
                  <w:szCs w:val="24"/>
                </w:rPr>
                <w:delText>(89.1, 97.7)</w:delText>
              </w:r>
              <w:r w:rsidRPr="00DE473E" w:rsidDel="00DE473E">
                <w:rPr>
                  <w:sz w:val="24"/>
                  <w:szCs w:val="24"/>
                  <w:vertAlign w:val="superscript"/>
                </w:rPr>
                <w:delText>g</w:delText>
              </w:r>
            </w:del>
          </w:p>
        </w:tc>
      </w:tr>
      <w:tr w:rsidR="00DE473E" w:rsidRPr="00DE473E" w:rsidDel="00DE473E" w14:paraId="3FBC0116" w14:textId="26E5E34E" w:rsidTr="00C06D03">
        <w:trPr>
          <w:del w:id="439"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56B1779" w14:textId="0505B16B" w:rsidR="00DE473E" w:rsidRPr="00DE473E" w:rsidDel="00DE473E" w:rsidRDefault="00DE473E" w:rsidP="00DE473E">
            <w:pPr>
              <w:rPr>
                <w:del w:id="440" w:author="Author"/>
                <w:sz w:val="24"/>
                <w:szCs w:val="24"/>
              </w:rPr>
            </w:pPr>
            <w:del w:id="441" w:author="Author">
              <w:r w:rsidRPr="00DE473E" w:rsidDel="00DE473E">
                <w:rPr>
                  <w:sz w:val="24"/>
                  <w:szCs w:val="24"/>
                </w:rPr>
                <w:delText>65 years and older</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8705646" w14:textId="6D97F976" w:rsidR="00DE473E" w:rsidRPr="00DE473E" w:rsidDel="00DE473E" w:rsidRDefault="00DE473E" w:rsidP="00DE473E">
            <w:pPr>
              <w:rPr>
                <w:del w:id="442" w:author="Author"/>
                <w:sz w:val="24"/>
                <w:szCs w:val="24"/>
              </w:rPr>
            </w:pPr>
            <w:del w:id="443" w:author="Author">
              <w:r w:rsidRPr="00DE473E" w:rsidDel="00DE473E">
                <w:rPr>
                  <w:sz w:val="24"/>
                  <w:szCs w:val="24"/>
                </w:rPr>
                <w:delText>1</w:delText>
              </w:r>
            </w:del>
          </w:p>
          <w:p w14:paraId="48AA82B0" w14:textId="04743079" w:rsidR="00DE473E" w:rsidRPr="00DE473E" w:rsidDel="00DE473E" w:rsidRDefault="00DE473E" w:rsidP="00DE473E">
            <w:pPr>
              <w:rPr>
                <w:del w:id="444" w:author="Author"/>
                <w:sz w:val="24"/>
                <w:szCs w:val="24"/>
              </w:rPr>
            </w:pPr>
            <w:del w:id="445" w:author="Author">
              <w:r w:rsidRPr="00DE473E" w:rsidDel="00DE473E">
                <w:rPr>
                  <w:sz w:val="24"/>
                  <w:szCs w:val="24"/>
                </w:rPr>
                <w:delText>0.530 (4044)</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6469CF" w14:textId="1DFA979F" w:rsidR="00DE473E" w:rsidRPr="00DE473E" w:rsidDel="00DE473E" w:rsidRDefault="00DE473E" w:rsidP="00DE473E">
            <w:pPr>
              <w:rPr>
                <w:del w:id="446" w:author="Author"/>
                <w:sz w:val="24"/>
                <w:szCs w:val="24"/>
              </w:rPr>
            </w:pPr>
            <w:del w:id="447" w:author="Author">
              <w:r w:rsidRPr="00DE473E" w:rsidDel="00DE473E">
                <w:rPr>
                  <w:sz w:val="24"/>
                  <w:szCs w:val="24"/>
                </w:rPr>
                <w:delText>19</w:delText>
              </w:r>
            </w:del>
          </w:p>
          <w:p w14:paraId="373C1C2A" w14:textId="1A46F150" w:rsidR="00DE473E" w:rsidRPr="00DE473E" w:rsidDel="00DE473E" w:rsidRDefault="00DE473E" w:rsidP="00DE473E">
            <w:pPr>
              <w:rPr>
                <w:del w:id="448" w:author="Author"/>
                <w:sz w:val="24"/>
                <w:szCs w:val="24"/>
              </w:rPr>
            </w:pPr>
            <w:del w:id="449" w:author="Author">
              <w:r w:rsidRPr="00DE473E" w:rsidDel="00DE473E">
                <w:rPr>
                  <w:sz w:val="24"/>
                  <w:szCs w:val="24"/>
                </w:rPr>
                <w:delText>0.532 (4067)</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18115BAA" w14:textId="7182BEA4" w:rsidR="00DE473E" w:rsidRPr="00DE473E" w:rsidDel="00DE473E" w:rsidRDefault="00DE473E" w:rsidP="00DE473E">
            <w:pPr>
              <w:rPr>
                <w:del w:id="450" w:author="Author"/>
                <w:sz w:val="24"/>
                <w:szCs w:val="24"/>
              </w:rPr>
            </w:pPr>
            <w:del w:id="451" w:author="Author">
              <w:r w:rsidRPr="00DE473E" w:rsidDel="00DE473E">
                <w:rPr>
                  <w:sz w:val="24"/>
                  <w:szCs w:val="24"/>
                </w:rPr>
                <w:delText>94.7</w:delText>
              </w:r>
            </w:del>
          </w:p>
          <w:p w14:paraId="6CF64B84" w14:textId="20423487" w:rsidR="00DE473E" w:rsidRPr="00DE473E" w:rsidDel="00DE473E" w:rsidRDefault="00DE473E" w:rsidP="00DE473E">
            <w:pPr>
              <w:rPr>
                <w:del w:id="452" w:author="Author"/>
                <w:sz w:val="24"/>
                <w:szCs w:val="24"/>
                <w:vertAlign w:val="superscript"/>
              </w:rPr>
            </w:pPr>
            <w:del w:id="453" w:author="Author">
              <w:r w:rsidRPr="00DE473E" w:rsidDel="00DE473E">
                <w:rPr>
                  <w:sz w:val="24"/>
                  <w:szCs w:val="24"/>
                </w:rPr>
                <w:delText>(66.8, 99.9)</w:delText>
              </w:r>
              <w:r w:rsidRPr="00DE473E" w:rsidDel="00DE473E">
                <w:rPr>
                  <w:sz w:val="24"/>
                  <w:szCs w:val="24"/>
                  <w:vertAlign w:val="superscript"/>
                </w:rPr>
                <w:delText>g</w:delText>
              </w:r>
            </w:del>
          </w:p>
        </w:tc>
      </w:tr>
      <w:tr w:rsidR="00DE473E" w:rsidRPr="00DE473E" w:rsidDel="00DE473E" w14:paraId="6598802B" w14:textId="0B1C0400" w:rsidTr="00C06D03">
        <w:trPr>
          <w:del w:id="454"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2A8285D4" w14:textId="348AAFCF" w:rsidR="00DE473E" w:rsidRPr="00DE473E" w:rsidDel="00DE473E" w:rsidRDefault="00DE473E" w:rsidP="00DE473E">
            <w:pPr>
              <w:rPr>
                <w:del w:id="455" w:author="Author"/>
                <w:sz w:val="24"/>
                <w:szCs w:val="24"/>
              </w:rPr>
            </w:pPr>
            <w:del w:id="456" w:author="Author">
              <w:r w:rsidRPr="00DE473E" w:rsidDel="00DE473E">
                <w:rPr>
                  <w:sz w:val="24"/>
                  <w:szCs w:val="24"/>
                </w:rPr>
                <w:delText>65 to 74 years</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6C54F1E0" w14:textId="318522F0" w:rsidR="00DE473E" w:rsidRPr="00DE473E" w:rsidDel="00DE473E" w:rsidRDefault="00DE473E" w:rsidP="00DE473E">
            <w:pPr>
              <w:rPr>
                <w:del w:id="457" w:author="Author"/>
                <w:sz w:val="24"/>
                <w:szCs w:val="24"/>
              </w:rPr>
            </w:pPr>
            <w:del w:id="458" w:author="Author">
              <w:r w:rsidRPr="00DE473E" w:rsidDel="00DE473E">
                <w:rPr>
                  <w:sz w:val="24"/>
                  <w:szCs w:val="24"/>
                </w:rPr>
                <w:delText>1</w:delText>
              </w:r>
            </w:del>
          </w:p>
          <w:p w14:paraId="11D012BE" w14:textId="4091C9D5" w:rsidR="00DE473E" w:rsidRPr="00DE473E" w:rsidDel="00DE473E" w:rsidRDefault="00DE473E" w:rsidP="00DE473E">
            <w:pPr>
              <w:rPr>
                <w:del w:id="459" w:author="Author"/>
                <w:sz w:val="24"/>
                <w:szCs w:val="24"/>
              </w:rPr>
            </w:pPr>
            <w:del w:id="460" w:author="Author">
              <w:r w:rsidRPr="00DE473E" w:rsidDel="00DE473E">
                <w:rPr>
                  <w:sz w:val="24"/>
                  <w:szCs w:val="24"/>
                </w:rPr>
                <w:delText>0.424 (3239)</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766BB9F1" w14:textId="6ABA74C8" w:rsidR="00DE473E" w:rsidRPr="00DE473E" w:rsidDel="00DE473E" w:rsidRDefault="00DE473E" w:rsidP="00DE473E">
            <w:pPr>
              <w:rPr>
                <w:del w:id="461" w:author="Author"/>
                <w:sz w:val="24"/>
                <w:szCs w:val="24"/>
              </w:rPr>
            </w:pPr>
            <w:del w:id="462" w:author="Author">
              <w:r w:rsidRPr="00DE473E" w:rsidDel="00DE473E">
                <w:rPr>
                  <w:sz w:val="24"/>
                  <w:szCs w:val="24"/>
                </w:rPr>
                <w:delText>14</w:delText>
              </w:r>
            </w:del>
          </w:p>
          <w:p w14:paraId="1DC9583A" w14:textId="56A0C3C3" w:rsidR="00DE473E" w:rsidRPr="00DE473E" w:rsidDel="00DE473E" w:rsidRDefault="00DE473E" w:rsidP="00DE473E">
            <w:pPr>
              <w:rPr>
                <w:del w:id="463" w:author="Author"/>
                <w:sz w:val="24"/>
                <w:szCs w:val="24"/>
              </w:rPr>
            </w:pPr>
            <w:del w:id="464" w:author="Author">
              <w:r w:rsidRPr="00DE473E" w:rsidDel="00DE473E">
                <w:rPr>
                  <w:sz w:val="24"/>
                  <w:szCs w:val="24"/>
                </w:rPr>
                <w:delText>0.423 (3255)</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04A5E58" w14:textId="6B3CD382" w:rsidR="00DE473E" w:rsidRPr="00DE473E" w:rsidDel="00DE473E" w:rsidRDefault="00DE473E" w:rsidP="00DE473E">
            <w:pPr>
              <w:rPr>
                <w:del w:id="465" w:author="Author"/>
                <w:sz w:val="24"/>
                <w:szCs w:val="24"/>
              </w:rPr>
            </w:pPr>
            <w:del w:id="466" w:author="Author">
              <w:r w:rsidRPr="00DE473E" w:rsidDel="00DE473E">
                <w:rPr>
                  <w:sz w:val="24"/>
                  <w:szCs w:val="24"/>
                </w:rPr>
                <w:delText>92.9</w:delText>
              </w:r>
            </w:del>
          </w:p>
          <w:p w14:paraId="5012356D" w14:textId="6CF4EC59" w:rsidR="00DE473E" w:rsidRPr="00DE473E" w:rsidDel="00DE473E" w:rsidRDefault="00DE473E" w:rsidP="00DE473E">
            <w:pPr>
              <w:rPr>
                <w:del w:id="467" w:author="Author"/>
                <w:sz w:val="24"/>
                <w:szCs w:val="24"/>
              </w:rPr>
            </w:pPr>
            <w:del w:id="468" w:author="Author">
              <w:r w:rsidRPr="00DE473E" w:rsidDel="00DE473E">
                <w:rPr>
                  <w:sz w:val="24"/>
                  <w:szCs w:val="24"/>
                </w:rPr>
                <w:delText>(53.2, 99.8)</w:delText>
              </w:r>
              <w:r w:rsidRPr="00DE473E" w:rsidDel="00DE473E">
                <w:rPr>
                  <w:sz w:val="24"/>
                  <w:szCs w:val="24"/>
                  <w:vertAlign w:val="superscript"/>
                </w:rPr>
                <w:delText>g</w:delText>
              </w:r>
            </w:del>
          </w:p>
        </w:tc>
      </w:tr>
      <w:tr w:rsidR="00DE473E" w:rsidRPr="00DE473E" w:rsidDel="00DE473E" w14:paraId="14EC7C69" w14:textId="4BD3480D" w:rsidTr="00C06D03">
        <w:trPr>
          <w:del w:id="469"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2679EF34" w14:textId="1D9142D5" w:rsidR="00DE473E" w:rsidRPr="00DE473E" w:rsidDel="00DE473E" w:rsidRDefault="00DE473E" w:rsidP="00DE473E">
            <w:pPr>
              <w:rPr>
                <w:del w:id="470" w:author="Author"/>
                <w:sz w:val="24"/>
                <w:szCs w:val="24"/>
              </w:rPr>
            </w:pPr>
            <w:del w:id="471" w:author="Author">
              <w:r w:rsidRPr="00DE473E" w:rsidDel="00DE473E">
                <w:rPr>
                  <w:sz w:val="24"/>
                  <w:szCs w:val="24"/>
                </w:rPr>
                <w:delText>75 years and older</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2EDA61DA" w14:textId="4F35DD5B" w:rsidR="00DE473E" w:rsidRPr="00DE473E" w:rsidDel="00DE473E" w:rsidRDefault="00DE473E" w:rsidP="00DE473E">
            <w:pPr>
              <w:rPr>
                <w:del w:id="472" w:author="Author"/>
                <w:sz w:val="24"/>
                <w:szCs w:val="24"/>
              </w:rPr>
            </w:pPr>
            <w:del w:id="473" w:author="Author">
              <w:r w:rsidRPr="00DE473E" w:rsidDel="00DE473E">
                <w:rPr>
                  <w:sz w:val="24"/>
                  <w:szCs w:val="24"/>
                </w:rPr>
                <w:delText>0</w:delText>
              </w:r>
            </w:del>
          </w:p>
          <w:p w14:paraId="0AE8B85F" w14:textId="3BA9AEB8" w:rsidR="00DE473E" w:rsidRPr="00DE473E" w:rsidDel="00DE473E" w:rsidRDefault="00DE473E" w:rsidP="00DE473E">
            <w:pPr>
              <w:rPr>
                <w:del w:id="474" w:author="Author"/>
                <w:sz w:val="24"/>
                <w:szCs w:val="24"/>
              </w:rPr>
            </w:pPr>
            <w:del w:id="475" w:author="Author">
              <w:r w:rsidRPr="00DE473E" w:rsidDel="00DE473E">
                <w:rPr>
                  <w:sz w:val="24"/>
                  <w:szCs w:val="24"/>
                </w:rPr>
                <w:delText>0.106 (805)</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1CF5D5A0" w14:textId="6543AB23" w:rsidR="00DE473E" w:rsidRPr="00DE473E" w:rsidDel="00DE473E" w:rsidRDefault="00DE473E" w:rsidP="00DE473E">
            <w:pPr>
              <w:rPr>
                <w:del w:id="476" w:author="Author"/>
                <w:sz w:val="24"/>
                <w:szCs w:val="24"/>
              </w:rPr>
            </w:pPr>
            <w:del w:id="477" w:author="Author">
              <w:r w:rsidRPr="00DE473E" w:rsidDel="00DE473E">
                <w:rPr>
                  <w:sz w:val="24"/>
                  <w:szCs w:val="24"/>
                </w:rPr>
                <w:delText>5</w:delText>
              </w:r>
            </w:del>
          </w:p>
          <w:p w14:paraId="1E112F0C" w14:textId="2F51357B" w:rsidR="00DE473E" w:rsidRPr="00DE473E" w:rsidDel="00DE473E" w:rsidRDefault="00DE473E" w:rsidP="00DE473E">
            <w:pPr>
              <w:rPr>
                <w:del w:id="478" w:author="Author"/>
                <w:sz w:val="24"/>
                <w:szCs w:val="24"/>
              </w:rPr>
            </w:pPr>
            <w:del w:id="479" w:author="Author">
              <w:r w:rsidRPr="00DE473E" w:rsidDel="00DE473E">
                <w:rPr>
                  <w:sz w:val="24"/>
                  <w:szCs w:val="24"/>
                </w:rPr>
                <w:delText>0.109 (812)</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1446A39F" w14:textId="3CBED1A2" w:rsidR="00DE473E" w:rsidRPr="00DE473E" w:rsidDel="00DE473E" w:rsidRDefault="00DE473E" w:rsidP="00DE473E">
            <w:pPr>
              <w:rPr>
                <w:del w:id="480" w:author="Author"/>
                <w:sz w:val="24"/>
                <w:szCs w:val="24"/>
              </w:rPr>
            </w:pPr>
            <w:del w:id="481" w:author="Author">
              <w:r w:rsidRPr="00DE473E" w:rsidDel="00DE473E">
                <w:rPr>
                  <w:sz w:val="24"/>
                  <w:szCs w:val="24"/>
                </w:rPr>
                <w:delText>100.0</w:delText>
              </w:r>
            </w:del>
          </w:p>
          <w:p w14:paraId="74FFD071" w14:textId="5375087B" w:rsidR="00DE473E" w:rsidRPr="00DE473E" w:rsidDel="00DE473E" w:rsidRDefault="00DE473E" w:rsidP="00DE473E">
            <w:pPr>
              <w:rPr>
                <w:del w:id="482" w:author="Author"/>
                <w:sz w:val="24"/>
                <w:szCs w:val="24"/>
              </w:rPr>
            </w:pPr>
            <w:del w:id="483" w:author="Author">
              <w:r w:rsidRPr="00DE473E" w:rsidDel="00DE473E">
                <w:rPr>
                  <w:sz w:val="24"/>
                  <w:szCs w:val="24"/>
                </w:rPr>
                <w:delText>(</w:delText>
              </w:r>
              <w:r w:rsidRPr="00DE473E" w:rsidDel="00DE473E">
                <w:rPr>
                  <w:sz w:val="24"/>
                  <w:szCs w:val="24"/>
                </w:rPr>
                <w:noBreakHyphen/>
                <w:delText>12.1, 100.0)</w:delText>
              </w:r>
              <w:r w:rsidRPr="00DE473E" w:rsidDel="00DE473E">
                <w:rPr>
                  <w:sz w:val="24"/>
                  <w:szCs w:val="24"/>
                  <w:vertAlign w:val="superscript"/>
                </w:rPr>
                <w:delText>g</w:delText>
              </w:r>
            </w:del>
          </w:p>
        </w:tc>
      </w:tr>
      <w:tr w:rsidR="00DE473E" w:rsidRPr="00DE473E" w:rsidDel="00DE473E" w14:paraId="4648858E" w14:textId="5BEE57CC" w:rsidTr="00C06D03">
        <w:trPr>
          <w:del w:id="484" w:author="Author"/>
        </w:trPr>
        <w:tc>
          <w:tcPr>
            <w:tcW w:w="5000" w:type="pct"/>
            <w:gridSpan w:val="4"/>
            <w:tcBorders>
              <w:top w:val="single" w:sz="4" w:space="0" w:color="auto"/>
              <w:left w:val="nil"/>
              <w:bottom w:val="nil"/>
              <w:right w:val="nil"/>
            </w:tcBorders>
            <w:shd w:val="clear" w:color="auto" w:fill="auto"/>
          </w:tcPr>
          <w:p w14:paraId="4F6D7746" w14:textId="054CFFF7" w:rsidR="00DE473E" w:rsidRPr="00DE473E" w:rsidDel="00DE473E" w:rsidRDefault="00DE473E" w:rsidP="00DE473E">
            <w:pPr>
              <w:rPr>
                <w:del w:id="485" w:author="Author"/>
                <w:sz w:val="24"/>
                <w:szCs w:val="24"/>
              </w:rPr>
            </w:pPr>
            <w:del w:id="486" w:author="Author">
              <w:r w:rsidRPr="00DE473E" w:rsidDel="00DE473E">
                <w:rPr>
                  <w:sz w:val="24"/>
                  <w:szCs w:val="24"/>
                </w:rPr>
                <w:delText>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delText>
              </w:r>
            </w:del>
          </w:p>
          <w:p w14:paraId="35859BEF" w14:textId="08769C55" w:rsidR="00DE473E" w:rsidRPr="00DE473E" w:rsidDel="00DE473E" w:rsidRDefault="00DE473E" w:rsidP="00DE473E">
            <w:pPr>
              <w:rPr>
                <w:del w:id="487" w:author="Author"/>
                <w:sz w:val="24"/>
                <w:szCs w:val="24"/>
              </w:rPr>
            </w:pPr>
            <w:del w:id="488" w:author="Author">
              <w:r w:rsidRPr="00DE473E" w:rsidDel="00DE473E">
                <w:rPr>
                  <w:sz w:val="24"/>
                  <w:szCs w:val="24"/>
                </w:rPr>
                <w:delText>*</w:delText>
              </w:r>
              <w:r w:rsidRPr="00DE473E" w:rsidDel="00DE473E">
                <w:rPr>
                  <w:sz w:val="24"/>
                  <w:szCs w:val="24"/>
                </w:rPr>
                <w:tab/>
                <w:delText>Participants who had no evidence of past SARS-CoV-2 infection (i.e., N-binding antibody [serum] negative at Visit 1 and SARS-CoV-2 not detected by NAAT [nasal swab] at Visits 1 and 2), and had negative NAAT (nasal swab) at any unscheduled visit prior to 7 days after Dose 2 were included in the analysis.</w:delText>
              </w:r>
            </w:del>
          </w:p>
          <w:p w14:paraId="61BC020E" w14:textId="532DCD46" w:rsidR="00DE473E" w:rsidRPr="00DE473E" w:rsidDel="00DE473E" w:rsidRDefault="00DE473E" w:rsidP="00DE473E">
            <w:pPr>
              <w:rPr>
                <w:del w:id="489" w:author="Author"/>
                <w:sz w:val="24"/>
                <w:szCs w:val="24"/>
              </w:rPr>
            </w:pPr>
            <w:del w:id="490" w:author="Author">
              <w:r w:rsidRPr="00DE473E" w:rsidDel="00DE473E">
                <w:rPr>
                  <w:sz w:val="24"/>
                  <w:szCs w:val="24"/>
                </w:rPr>
                <w:delText>a.</w:delText>
              </w:r>
              <w:r w:rsidRPr="00DE473E" w:rsidDel="00DE473E">
                <w:rPr>
                  <w:sz w:val="24"/>
                  <w:szCs w:val="24"/>
                </w:rPr>
                <w:tab/>
                <w:delText xml:space="preserve">N = Number of participants in the specified group. </w:delText>
              </w:r>
            </w:del>
          </w:p>
          <w:p w14:paraId="04A7B1F3" w14:textId="7E237DB5" w:rsidR="00DE473E" w:rsidRPr="00DE473E" w:rsidDel="00DE473E" w:rsidRDefault="00DE473E" w:rsidP="00DE473E">
            <w:pPr>
              <w:rPr>
                <w:del w:id="491" w:author="Author"/>
                <w:sz w:val="24"/>
                <w:szCs w:val="24"/>
              </w:rPr>
            </w:pPr>
            <w:del w:id="492" w:author="Author">
              <w:r w:rsidRPr="00DE473E" w:rsidDel="00DE473E">
                <w:rPr>
                  <w:sz w:val="24"/>
                  <w:szCs w:val="24"/>
                </w:rPr>
                <w:delText>b.</w:delText>
              </w:r>
              <w:r w:rsidRPr="00DE473E" w:rsidDel="00DE473E">
                <w:rPr>
                  <w:sz w:val="24"/>
                  <w:szCs w:val="24"/>
                </w:rPr>
                <w:tab/>
                <w:delText>n1 = Number of participants meeting the endpoint definition.</w:delText>
              </w:r>
            </w:del>
          </w:p>
          <w:p w14:paraId="3062691B" w14:textId="08E7ADE5" w:rsidR="00DE473E" w:rsidRPr="00DE473E" w:rsidDel="00DE473E" w:rsidRDefault="00DE473E" w:rsidP="00DE473E">
            <w:pPr>
              <w:rPr>
                <w:del w:id="493" w:author="Author"/>
                <w:sz w:val="24"/>
                <w:szCs w:val="24"/>
              </w:rPr>
            </w:pPr>
            <w:del w:id="494" w:author="Author">
              <w:r w:rsidRPr="00DE473E" w:rsidDel="00DE473E">
                <w:rPr>
                  <w:sz w:val="24"/>
                  <w:szCs w:val="24"/>
                </w:rPr>
                <w:delText>c.</w:delText>
              </w:r>
              <w:r w:rsidRPr="00DE473E" w:rsidDel="00DE473E">
                <w:rPr>
                  <w:sz w:val="24"/>
                  <w:szCs w:val="24"/>
                </w:rPr>
                <w:tab/>
                <w:delText>Total surveillance time in 1000 person-years for the given endpoint across all participants within each group at risk for the endpoint. Time period for COVID-19 case accrual is from 7 days after Dose 2 to the end of the surveillance period.</w:delText>
              </w:r>
            </w:del>
          </w:p>
          <w:p w14:paraId="4A6702A1" w14:textId="61A93D83" w:rsidR="00DE473E" w:rsidRPr="00DE473E" w:rsidDel="00DE473E" w:rsidRDefault="00DE473E" w:rsidP="00DE473E">
            <w:pPr>
              <w:rPr>
                <w:del w:id="495" w:author="Author"/>
                <w:sz w:val="24"/>
                <w:szCs w:val="24"/>
              </w:rPr>
            </w:pPr>
            <w:del w:id="496" w:author="Author">
              <w:r w:rsidRPr="00DE473E" w:rsidDel="00DE473E">
                <w:rPr>
                  <w:sz w:val="24"/>
                  <w:szCs w:val="24"/>
                </w:rPr>
                <w:delText>d.</w:delText>
              </w:r>
              <w:r w:rsidRPr="00DE473E" w:rsidDel="00DE473E">
                <w:rPr>
                  <w:sz w:val="24"/>
                  <w:szCs w:val="24"/>
                </w:rPr>
                <w:tab/>
                <w:delText>n2 = Number of participants at risk for the endpoint.</w:delText>
              </w:r>
            </w:del>
          </w:p>
          <w:p w14:paraId="6CDCC1D0" w14:textId="6E491CC6" w:rsidR="00DE473E" w:rsidRPr="00DE473E" w:rsidDel="00DE473E" w:rsidRDefault="00DE473E" w:rsidP="00DE473E">
            <w:pPr>
              <w:rPr>
                <w:del w:id="497" w:author="Author"/>
                <w:sz w:val="24"/>
                <w:szCs w:val="24"/>
              </w:rPr>
            </w:pPr>
            <w:del w:id="498" w:author="Author">
              <w:r w:rsidRPr="00DE473E" w:rsidDel="00DE473E">
                <w:rPr>
                  <w:sz w:val="24"/>
                  <w:szCs w:val="24"/>
                </w:rPr>
                <w:delText>e.</w:delText>
              </w:r>
              <w:r w:rsidRPr="00DE473E" w:rsidDel="00DE473E">
                <w:rPr>
                  <w:sz w:val="24"/>
                  <w:szCs w:val="24"/>
                </w:rPr>
                <w:tab/>
                <w:delText>No confirmed cases were identified in participants 12 to 15 years of age.</w:delText>
              </w:r>
            </w:del>
          </w:p>
          <w:p w14:paraId="6C0434E8" w14:textId="5A5346F5" w:rsidR="00DE473E" w:rsidRPr="00DE473E" w:rsidDel="00DE473E" w:rsidRDefault="00DE473E" w:rsidP="00DE473E">
            <w:pPr>
              <w:rPr>
                <w:del w:id="499" w:author="Author"/>
                <w:sz w:val="24"/>
                <w:szCs w:val="24"/>
              </w:rPr>
            </w:pPr>
            <w:del w:id="500" w:author="Author">
              <w:r w:rsidRPr="00DE473E" w:rsidDel="00DE473E">
                <w:rPr>
                  <w:sz w:val="24"/>
                  <w:szCs w:val="24"/>
                </w:rPr>
                <w:delText>f.</w:delText>
              </w:r>
              <w:r w:rsidRPr="00DE473E" w:rsidDel="00DE473E">
                <w:rPr>
                  <w:sz w:val="24"/>
                  <w:szCs w:val="24"/>
                </w:rPr>
                <w:tab/>
                <w:delText>Two-sided credible interval for vaccine efficacy was calculated using a beta-binomial model with a beta (0.700102, 1) prior for θ=r(1-VE)/(1+r(1-VE)), where r is the ratio of surveillance time in the active vaccine group over that in the placebo group.</w:delText>
              </w:r>
            </w:del>
          </w:p>
          <w:p w14:paraId="786E9B4B" w14:textId="784DCE40" w:rsidR="00DE473E" w:rsidRPr="00DE473E" w:rsidDel="00DE473E" w:rsidRDefault="00DE473E" w:rsidP="00DE473E">
            <w:pPr>
              <w:rPr>
                <w:del w:id="501" w:author="Author"/>
                <w:sz w:val="24"/>
                <w:szCs w:val="24"/>
              </w:rPr>
            </w:pPr>
            <w:del w:id="502" w:author="Author">
              <w:r w:rsidRPr="00DE473E" w:rsidDel="00DE473E">
                <w:rPr>
                  <w:sz w:val="24"/>
                  <w:szCs w:val="24"/>
                </w:rPr>
                <w:delText>g.</w:delText>
              </w:r>
              <w:r w:rsidRPr="00DE473E" w:rsidDel="00DE473E">
                <w:rPr>
                  <w:sz w:val="24"/>
                  <w:szCs w:val="24"/>
                </w:rPr>
                <w:tab/>
                <w:delText>Two-sided confidence interval (CI) for vaccine efficacy is derived based on the Clopper and Pearson method adjusted to the surveillance time.</w:delText>
              </w:r>
            </w:del>
          </w:p>
        </w:tc>
      </w:tr>
    </w:tbl>
    <w:p w14:paraId="76301B2F" w14:textId="1D69907F" w:rsidR="00DE473E" w:rsidRDefault="00DE473E" w:rsidP="00792211">
      <w:pPr>
        <w:rPr>
          <w:sz w:val="24"/>
          <w:szCs w:val="24"/>
        </w:rPr>
      </w:pPr>
    </w:p>
    <w:bookmarkEnd w:id="266"/>
    <w:p w14:paraId="1786FF1C" w14:textId="66DD10B1" w:rsidR="00792211" w:rsidRDefault="0084347E" w:rsidP="00792211">
      <w:pPr>
        <w:rPr>
          <w:ins w:id="503" w:author="Author"/>
          <w:sz w:val="24"/>
          <w:szCs w:val="24"/>
        </w:rPr>
      </w:pPr>
      <w:commentRangeStart w:id="504"/>
      <w:ins w:id="505" w:author="Autho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 The case split was 8 COVID-19 </w:t>
        </w:r>
        <w:r w:rsidRPr="00C06D03">
          <w:rPr>
            <w:sz w:val="24"/>
            <w:szCs w:val="24"/>
          </w:rPr>
          <w:lastRenderedPageBreak/>
          <w:t xml:space="preserve">cases in the BNT162b2 group compared to 162 COVID-19 cases in the placebo group. The 95% credible interval for the vaccine efficacy was 90.3% to 97.6%, indicating that the true </w:t>
        </w:r>
        <w:r>
          <w:rPr>
            <w:sz w:val="24"/>
            <w:szCs w:val="24"/>
          </w:rPr>
          <w:t>vaccine efficacy</w:t>
        </w:r>
        <w:r w:rsidRPr="00C06D03">
          <w:rPr>
            <w:sz w:val="24"/>
            <w:szCs w:val="24"/>
          </w:rPr>
          <w:t xml:space="preserve"> is at least 90.3% with a 97.5% probability, which met the pre-specified success criterion.</w:t>
        </w:r>
        <w:commentRangeEnd w:id="504"/>
        <w:r>
          <w:rPr>
            <w:rStyle w:val="CommentReference"/>
            <w:rFonts w:ascii="Arial" w:eastAsia="Times New Roman" w:hAnsi="Arial"/>
          </w:rPr>
          <w:commentReference w:id="504"/>
        </w:r>
      </w:ins>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ins w:id="506" w:author="Author">
        <w:r w:rsidR="00445096" w:rsidRPr="00BD671B">
          <w:rPr>
            <w:rFonts w:ascii="Times New Roman" w:hAnsi="Times New Roman"/>
            <w:szCs w:val="24"/>
          </w:rPr>
          <w:t xml:space="preserve">in the </w:t>
        </w:r>
      </w:ins>
      <w:r w:rsidR="008B7A6B" w:rsidRPr="00BD671B">
        <w:rPr>
          <w:rFonts w:ascii="Times New Roman" w:hAnsi="Times New Roman"/>
          <w:szCs w:val="24"/>
        </w:rPr>
        <w:t>COMIRNATY</w:t>
      </w:r>
      <w:ins w:id="507" w:author="Autho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ins>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ins w:id="508" w:author="Author">
        <w:r w:rsidR="00445096" w:rsidRPr="00BD671B">
          <w:rPr>
            <w:rFonts w:ascii="Times New Roman" w:hAnsi="Times New Roman"/>
            <w:szCs w:val="24"/>
          </w:rPr>
          <w:t>in the</w:t>
        </w:r>
        <w:r w:rsidR="00445096">
          <w:rPr>
            <w:rFonts w:ascii="Times New Roman" w:hAnsi="Times New Roman"/>
            <w:szCs w:val="24"/>
          </w:rPr>
          <w:t xml:space="preserve"> </w:t>
        </w:r>
      </w:ins>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ins w:id="509" w:author="Author">
        <w:r w:rsidR="00445096">
          <w:rPr>
            <w:rFonts w:ascii="Times New Roman" w:hAnsi="Times New Roman"/>
            <w:szCs w:val="24"/>
          </w:rPr>
          <w:t xml:space="preserve">group </w:t>
        </w:r>
      </w:ins>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w:t>
      </w:r>
      <w:commentRangeStart w:id="510"/>
      <w:r w:rsidR="008B7A6B" w:rsidRPr="007B61C5">
        <w:rPr>
          <w:rFonts w:ascii="Times New Roman" w:hAnsi="Times New Roman"/>
          <w:szCs w:val="24"/>
        </w:rPr>
        <w:t>period</w:t>
      </w:r>
      <w:commentRangeEnd w:id="510"/>
      <w:r w:rsidR="009F12FD">
        <w:rPr>
          <w:rStyle w:val="CommentReference"/>
        </w:rPr>
        <w:commentReference w:id="510"/>
      </w:r>
      <w:r w:rsidR="00E72C54" w:rsidRPr="007B61C5">
        <w:rPr>
          <w:rFonts w:ascii="Times New Roman" w:hAnsi="Times New Roman"/>
          <w:szCs w:val="24"/>
        </w:rPr>
        <w:t>.</w:t>
      </w:r>
      <w:r w:rsidR="008B7A6B" w:rsidRPr="007B61C5">
        <w:rPr>
          <w:rFonts w:ascii="Times New Roman" w:hAnsi="Times New Roman"/>
          <w:szCs w:val="24"/>
        </w:rPr>
        <w:t xml:space="preserve"> </w:t>
      </w:r>
    </w:p>
    <w:p w14:paraId="28D8F050" w14:textId="77777777" w:rsidR="00102030" w:rsidRPr="00820049" w:rsidRDefault="00102030" w:rsidP="00102030">
      <w:pPr>
        <w:rPr>
          <w:sz w:val="24"/>
          <w:szCs w:val="24"/>
        </w:rPr>
      </w:pPr>
    </w:p>
    <w:p w14:paraId="2587EDF4" w14:textId="4C6EDE64" w:rsidR="00102030" w:rsidRPr="00820049" w:rsidRDefault="00102030" w:rsidP="00102030">
      <w:pPr>
        <w:rPr>
          <w:sz w:val="24"/>
          <w:szCs w:val="24"/>
        </w:rPr>
      </w:pPr>
      <w:r w:rsidRPr="00820049">
        <w:rPr>
          <w:sz w:val="24"/>
          <w:szCs w:val="24"/>
        </w:rPr>
        <w:t xml:space="preserve">The updated vaccine efficacy information is presented in Table </w:t>
      </w:r>
      <w:ins w:id="511" w:author="Author">
        <w:r w:rsidR="00A836AA">
          <w:rPr>
            <w:sz w:val="24"/>
            <w:szCs w:val="24"/>
          </w:rPr>
          <w:t>5</w:t>
        </w:r>
      </w:ins>
      <w:del w:id="512" w:author="Author">
        <w:r w:rsidR="001D52B9">
          <w:rPr>
            <w:sz w:val="24"/>
            <w:szCs w:val="24"/>
          </w:rPr>
          <w:delText>6</w:delText>
        </w:r>
      </w:del>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54566F6E"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ins w:id="513" w:author="Author">
        <w:r w:rsidR="00A836AA">
          <w:rPr>
            <w:rFonts w:eastAsia="Times New Roman"/>
            <w:b/>
            <w:sz w:val="24"/>
            <w:szCs w:val="24"/>
          </w:rPr>
          <w:t>5</w:t>
        </w:r>
      </w:ins>
      <w:del w:id="514" w:author="Author">
        <w:r w:rsidR="001D52B9">
          <w:rPr>
            <w:rFonts w:eastAsia="Times New Roman"/>
            <w:b/>
            <w:sz w:val="24"/>
            <w:szCs w:val="24"/>
          </w:rPr>
          <w:delText>6</w:delText>
        </w:r>
      </w:del>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lastRenderedPageBreak/>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77777777" w:rsidR="007561B4" w:rsidRPr="008F5DB0" w:rsidRDefault="007561B4" w:rsidP="000E54C9">
      <w:pPr>
        <w:rPr>
          <w:color w:val="242424"/>
          <w:sz w:val="24"/>
          <w:szCs w:val="24"/>
          <w:shd w:val="clear" w:color="auto" w:fill="FFFFFF"/>
        </w:rPr>
      </w:pPr>
    </w:p>
    <w:p w14:paraId="0E712AEF" w14:textId="77777777" w:rsidR="00B835DE" w:rsidRPr="009B534E" w:rsidRDefault="00B835DE" w:rsidP="00B835DE">
      <w:pPr>
        <w:rPr>
          <w:ins w:id="515" w:author="Author"/>
          <w:sz w:val="24"/>
          <w:szCs w:val="24"/>
        </w:rPr>
      </w:pPr>
      <w:commentRangeStart w:id="516"/>
      <w:ins w:id="517" w:author="Author">
        <w:r w:rsidRPr="008F5DB0">
          <w:rPr>
            <w:color w:val="242424"/>
            <w:sz w:val="24"/>
            <w:szCs w:val="24"/>
            <w:shd w:val="clear" w:color="auto" w:fill="FFFFFF"/>
          </w:rPr>
          <w:t>S</w:t>
        </w:r>
        <w:r w:rsidRPr="009B534E">
          <w:rPr>
            <w:color w:val="242424"/>
            <w:sz w:val="24"/>
            <w:szCs w:val="24"/>
            <w:shd w:val="clear" w:color="auto" w:fill="FFFFFF"/>
          </w:rPr>
          <w:t xml:space="preserve">ubgroup analyses of the primary efficacy endpoint showed similar efficacy point estimates across 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ts with medical comorbiditi</w:t>
        </w:r>
        <w:r w:rsidRPr="0092327E">
          <w:rPr>
            <w:color w:val="242424"/>
            <w:sz w:val="24"/>
            <w:szCs w:val="24"/>
            <w:shd w:val="clear" w:color="auto" w:fill="FFFFFF"/>
          </w:rPr>
          <w:t xml:space="preserve">es and obesity </w:t>
        </w:r>
        <w:r w:rsidRPr="008C71D0">
          <w:rPr>
            <w:color w:val="242424"/>
            <w:sz w:val="24"/>
            <w:szCs w:val="24"/>
            <w:shd w:val="clear" w:color="auto" w:fill="FFFFFF"/>
          </w:rPr>
          <w:t>associated with high risk of severe COVID-19</w:t>
        </w:r>
        <w:r w:rsidRPr="009B534E">
          <w:rPr>
            <w:color w:val="242424"/>
            <w:sz w:val="24"/>
            <w:szCs w:val="24"/>
            <w:shd w:val="clear" w:color="auto" w:fill="FFFFFF"/>
          </w:rPr>
          <w:t>.</w:t>
        </w:r>
        <w:commentRangeEnd w:id="516"/>
        <w:r>
          <w:rPr>
            <w:rStyle w:val="CommentReference"/>
            <w:rFonts w:ascii="Arial" w:eastAsia="Times New Roman" w:hAnsi="Arial"/>
          </w:rPr>
          <w:commentReference w:id="516"/>
        </w:r>
      </w:ins>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0756A0B0" w:rsidR="009C6CB3" w:rsidRPr="00820049" w:rsidRDefault="0050792A" w:rsidP="00E13AF4">
      <w:pPr>
        <w:keepNext/>
        <w:rPr>
          <w:rFonts w:eastAsia="Times New Roman"/>
          <w:sz w:val="24"/>
          <w:szCs w:val="24"/>
        </w:rPr>
      </w:pPr>
      <w:commentRangeStart w:id="518"/>
      <w:r>
        <w:rPr>
          <w:rFonts w:eastAsia="Times New Roman"/>
          <w:sz w:val="24"/>
          <w:szCs w:val="24"/>
        </w:rPr>
        <w:t>E</w:t>
      </w:r>
      <w:r w:rsidR="009C6CB3" w:rsidRPr="00820049">
        <w:rPr>
          <w:rFonts w:eastAsia="Times New Roman"/>
          <w:sz w:val="24"/>
          <w:szCs w:val="24"/>
        </w:rPr>
        <w:t>fficacy</w:t>
      </w:r>
      <w:commentRangeEnd w:id="518"/>
      <w:r w:rsidR="00DC7CB9">
        <w:rPr>
          <w:rStyle w:val="CommentReference"/>
          <w:rFonts w:ascii="Arial" w:eastAsia="Times New Roman" w:hAnsi="Arial"/>
        </w:rPr>
        <w:commentReference w:id="518"/>
      </w:r>
      <w:r w:rsidR="009C6CB3" w:rsidRPr="00820049">
        <w:rPr>
          <w:rFonts w:eastAsia="Times New Roman"/>
          <w:sz w:val="24"/>
          <w:szCs w:val="24"/>
        </w:rPr>
        <w:t xml:space="preserve">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del w:id="519" w:author="Author">
        <w:r w:rsidR="00085C5D">
          <w:rPr>
            <w:rFonts w:eastAsia="Times New Roman"/>
            <w:sz w:val="24"/>
            <w:szCs w:val="24"/>
          </w:rPr>
          <w:delText>7</w:delText>
        </w:r>
      </w:del>
      <w:ins w:id="520" w:author="Author">
        <w:r w:rsidR="00544935">
          <w:rPr>
            <w:rFonts w:eastAsia="Times New Roman"/>
            <w:sz w:val="24"/>
            <w:szCs w:val="24"/>
          </w:rPr>
          <w:t>6</w:t>
        </w:r>
      </w:ins>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215F2A33"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ins w:id="521" w:author="Author">
        <w:r w:rsidR="00544935">
          <w:rPr>
            <w:rFonts w:eastAsia="Times New Roman"/>
            <w:b/>
            <w:sz w:val="24"/>
            <w:szCs w:val="24"/>
          </w:rPr>
          <w:t>6</w:t>
        </w:r>
      </w:ins>
      <w:del w:id="522" w:author="Author">
        <w:r w:rsidR="00085C5D">
          <w:rPr>
            <w:rFonts w:eastAsia="Times New Roman"/>
            <w:b/>
            <w:sz w:val="24"/>
            <w:szCs w:val="24"/>
          </w:rPr>
          <w:delText>7</w:delText>
        </w:r>
      </w:del>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00D009AE">
        <w:rPr>
          <w:rFonts w:eastAsia="Times New Roman"/>
          <w:b/>
          <w:sz w:val="24"/>
          <w:szCs w:val="24"/>
        </w:rPr>
        <w:t xml:space="preserve">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lastRenderedPageBreak/>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23B13DEB" w14:textId="77777777" w:rsidR="00A833C6" w:rsidRPr="00A833C6" w:rsidRDefault="00A833C6" w:rsidP="00A833C6">
      <w:pPr>
        <w:pStyle w:val="tableparagraph"/>
        <w:tabs>
          <w:tab w:val="left" w:pos="337"/>
        </w:tabs>
        <w:ind w:left="330" w:hanging="330"/>
        <w:rPr>
          <w:ins w:id="523" w:author="Author"/>
          <w:rFonts w:ascii="Times New Roman" w:hAnsi="Times New Roman" w:cs="Times New Roman"/>
          <w:color w:val="000000"/>
          <w:sz w:val="24"/>
          <w:szCs w:val="24"/>
        </w:rPr>
      </w:pPr>
    </w:p>
    <w:p w14:paraId="61A1326A" w14:textId="77777777" w:rsidR="00A833C6" w:rsidRPr="00A833C6" w:rsidRDefault="00A833C6" w:rsidP="00A833C6">
      <w:pPr>
        <w:keepNext/>
        <w:rPr>
          <w:ins w:id="524" w:author="Author"/>
          <w:rFonts w:eastAsia="Times New Roman"/>
          <w:sz w:val="24"/>
          <w:szCs w:val="24"/>
          <w:u w:val="single"/>
        </w:rPr>
      </w:pPr>
      <w:commentRangeStart w:id="525"/>
      <w:ins w:id="526" w:author="Author">
        <w:r w:rsidRPr="00A833C6">
          <w:rPr>
            <w:rFonts w:eastAsia="Times New Roman"/>
            <w:sz w:val="24"/>
            <w:szCs w:val="24"/>
            <w:u w:val="single"/>
          </w:rPr>
          <w:t>Immunogenicity in Solid Organ Transplant Recipients</w:t>
        </w:r>
      </w:ins>
    </w:p>
    <w:p w14:paraId="001808BE" w14:textId="77777777" w:rsidR="00A833C6" w:rsidRPr="00A833C6" w:rsidRDefault="00A833C6" w:rsidP="00A833C6">
      <w:pPr>
        <w:rPr>
          <w:ins w:id="527" w:author="Author"/>
          <w:bCs/>
          <w:sz w:val="24"/>
          <w:szCs w:val="24"/>
        </w:rPr>
      </w:pPr>
    </w:p>
    <w:p w14:paraId="27D53402" w14:textId="2B526711" w:rsidR="0081325D" w:rsidRPr="00A833C6" w:rsidRDefault="00A833C6" w:rsidP="00A833C6">
      <w:pPr>
        <w:pStyle w:val="PIHeading1"/>
        <w:keepNext w:val="0"/>
        <w:keepLines w:val="0"/>
        <w:shd w:val="clear" w:color="auto" w:fill="FFFFFF"/>
        <w:spacing w:before="0" w:after="0"/>
        <w:rPr>
          <w:rFonts w:ascii="Times New Roman" w:hAnsi="Times New Roman"/>
          <w:b w:val="0"/>
          <w:bCs/>
          <w:szCs w:val="24"/>
        </w:rPr>
      </w:pPr>
      <w:ins w:id="528" w:author="Author">
        <w:r w:rsidRPr="00A833C6">
          <w:rPr>
            <w:rFonts w:ascii="Times New Roman" w:hAnsi="Times New Roman"/>
            <w:b w:val="0"/>
            <w:bCs/>
            <w:szCs w:val="24"/>
          </w:rPr>
          <w:t xml:space="preserve">From an independent report </w:t>
        </w:r>
        <w:r w:rsidRPr="00A833C6">
          <w:rPr>
            <w:rFonts w:ascii="Times New Roman" w:hAnsi="Times New Roman"/>
            <w:b w:val="0"/>
            <w:bCs/>
            <w:i/>
            <w:iCs/>
            <w:szCs w:val="24"/>
          </w:rPr>
          <w:t xml:space="preserve">(Kamar N, Abravanel F, Marion O, et al. Three doses of an mRNA Covid-19 vaccine in solid-organ transplant recipients. N </w:t>
        </w:r>
        <w:proofErr w:type="spellStart"/>
        <w:r w:rsidRPr="00A833C6">
          <w:rPr>
            <w:rFonts w:ascii="Times New Roman" w:hAnsi="Times New Roman"/>
            <w:b w:val="0"/>
            <w:bCs/>
            <w:i/>
            <w:iCs/>
            <w:szCs w:val="24"/>
          </w:rPr>
          <w:t>Engl</w:t>
        </w:r>
        <w:proofErr w:type="spellEnd"/>
        <w:r w:rsidRPr="00A833C6">
          <w:rPr>
            <w:rFonts w:ascii="Times New Roman" w:hAnsi="Times New Roman"/>
            <w:b w:val="0"/>
            <w:bCs/>
            <w:i/>
            <w:iCs/>
            <w:szCs w:val="24"/>
          </w:rPr>
          <w:t xml:space="preserve"> J Med)</w:t>
        </w:r>
        <w:r w:rsidRPr="00A833C6">
          <w:rPr>
            <w:rFonts w:ascii="Times New Roman" w:hAnsi="Times New Roman"/>
            <w:b w:val="0"/>
            <w:bCs/>
            <w:szCs w:val="24"/>
          </w:rPr>
          <w:t>, a single arm study has been conducted in 101 individuals who had undergone various solid organ transplant procedures (heart, kidney, liver, lung, pancreas) 97±8 months previously. A third dose of COMIRNATY</w:t>
        </w:r>
        <w:r w:rsidRPr="00A833C6" w:rsidDel="00B012AB">
          <w:rPr>
            <w:rFonts w:ascii="Times New Roman" w:hAnsi="Times New Roman"/>
            <w:b w:val="0"/>
            <w:bCs/>
            <w:szCs w:val="24"/>
          </w:rPr>
          <w:t xml:space="preserve"> </w:t>
        </w:r>
        <w:r w:rsidRPr="00A833C6">
          <w:rPr>
            <w:rFonts w:ascii="Times New Roman" w:hAnsi="Times New Roman"/>
            <w:b w:val="0"/>
            <w:bCs/>
            <w:szCs w:val="24"/>
          </w:rPr>
          <w:t>was administered to 99 of these individuals approximately 2 months after they had received a second dose. Among the 59 patients who had been seronegative before the third dose, 26 (44%) were seropositive at 4 weeks after the third dose. All 40 patients who had been seropositive before the third dose were still seropositive 4 weeks later. The prevalence of anti</w:t>
        </w:r>
        <w:r w:rsidRPr="00A833C6">
          <w:rPr>
            <w:rFonts w:ascii="Times New Roman" w:hAnsi="Times New Roman"/>
            <w:b w:val="0"/>
            <w:bCs/>
            <w:szCs w:val="24"/>
          </w:rPr>
          <w:noBreakHyphen/>
          <w:t>SARS-CoV-2 antibodies was 68% (67 of 99 patients) 4 weeks after the third dose.</w:t>
        </w:r>
        <w:commentRangeEnd w:id="525"/>
        <w:r w:rsidRPr="00A833C6">
          <w:rPr>
            <w:rStyle w:val="CommentReference"/>
            <w:rFonts w:ascii="Times New Roman" w:hAnsi="Times New Roman"/>
            <w:b w:val="0"/>
            <w:bCs/>
            <w:sz w:val="24"/>
            <w:szCs w:val="24"/>
          </w:rPr>
          <w:commentReference w:id="525"/>
        </w:r>
      </w:ins>
    </w:p>
    <w:p w14:paraId="1348CF4B" w14:textId="77777777"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commentRangeStart w:id="529"/>
      <w:r w:rsidR="00D26E06" w:rsidRPr="00D26E06">
        <w:rPr>
          <w:sz w:val="24"/>
          <w:szCs w:val="24"/>
        </w:rPr>
        <w:t xml:space="preserve">A </w:t>
      </w:r>
      <w:commentRangeEnd w:id="529"/>
      <w:r w:rsidR="00485DB0">
        <w:rPr>
          <w:rStyle w:val="CommentReference"/>
        </w:rPr>
        <w:commentReference w:id="529"/>
      </w:r>
      <w:r w:rsidR="00D26E06" w:rsidRPr="00D26E06">
        <w:rPr>
          <w:sz w:val="24"/>
          <w:szCs w:val="24"/>
        </w:rPr>
        <w:t xml:space="preserve">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530" w:name="_Hlk52021589"/>
      <w:r w:rsidRPr="000918D9">
        <w:rPr>
          <w:spacing w:val="-1"/>
          <w:sz w:val="24"/>
          <w:szCs w:val="24"/>
          <w:u w:val="single" w:color="000000"/>
        </w:rPr>
        <w:t>Frozen Vials Prior to Use</w:t>
      </w:r>
    </w:p>
    <w:bookmarkEnd w:id="530"/>
    <w:p w14:paraId="17F59FBF" w14:textId="77777777" w:rsidR="00792211" w:rsidRPr="000918D9" w:rsidRDefault="00792211" w:rsidP="00027AED">
      <w:pPr>
        <w:keepNext/>
        <w:rPr>
          <w:sz w:val="24"/>
          <w:szCs w:val="24"/>
        </w:rPr>
      </w:pPr>
    </w:p>
    <w:p w14:paraId="66326C28" w14:textId="5BD0F8F0"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commentRangeStart w:id="531"/>
      <w:r>
        <w:rPr>
          <w:sz w:val="24"/>
          <w:szCs w:val="24"/>
        </w:rPr>
        <w:noBreakHyphen/>
      </w:r>
      <w:del w:id="532" w:author="Author">
        <w:r w:rsidRPr="000918D9" w:rsidDel="00BC02AE">
          <w:rPr>
            <w:sz w:val="24"/>
            <w:szCs w:val="24"/>
          </w:rPr>
          <w:delText>80</w:delText>
        </w:r>
      </w:del>
      <w:ins w:id="533" w:author="Author">
        <w:r>
          <w:rPr>
            <w:sz w:val="24"/>
            <w:szCs w:val="24"/>
          </w:rPr>
          <w:t>90</w:t>
        </w:r>
      </w:ins>
      <w:r w:rsidRPr="000918D9">
        <w:rPr>
          <w:sz w:val="24"/>
          <w:szCs w:val="24"/>
        </w:rPr>
        <w:t xml:space="preserve">ºC to </w:t>
      </w:r>
      <w:r>
        <w:rPr>
          <w:sz w:val="24"/>
          <w:szCs w:val="24"/>
        </w:rPr>
        <w:noBreakHyphen/>
      </w:r>
      <w:r w:rsidRPr="000918D9">
        <w:rPr>
          <w:sz w:val="24"/>
          <w:szCs w:val="24"/>
        </w:rPr>
        <w:t>60ºC (</w:t>
      </w:r>
      <w:r>
        <w:rPr>
          <w:sz w:val="24"/>
          <w:szCs w:val="24"/>
        </w:rPr>
        <w:noBreakHyphen/>
      </w:r>
      <w:del w:id="534" w:author="Author">
        <w:r w:rsidRPr="000918D9" w:rsidDel="00771F19">
          <w:rPr>
            <w:sz w:val="24"/>
            <w:szCs w:val="24"/>
          </w:rPr>
          <w:delText xml:space="preserve">112ºF </w:delText>
        </w:r>
      </w:del>
      <w:ins w:id="535" w:author="Author">
        <w:r w:rsidRPr="000918D9">
          <w:rPr>
            <w:sz w:val="24"/>
            <w:szCs w:val="24"/>
          </w:rPr>
          <w:t>1</w:t>
        </w:r>
        <w:r>
          <w:rPr>
            <w:sz w:val="24"/>
            <w:szCs w:val="24"/>
          </w:rPr>
          <w:t>30</w:t>
        </w:r>
        <w:r w:rsidRPr="000918D9">
          <w:rPr>
            <w:sz w:val="24"/>
            <w:szCs w:val="24"/>
          </w:rPr>
          <w:t xml:space="preserve">ºF </w:t>
        </w:r>
      </w:ins>
      <w:r w:rsidRPr="000918D9">
        <w:rPr>
          <w:sz w:val="24"/>
          <w:szCs w:val="24"/>
        </w:rPr>
        <w:t xml:space="preserve">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r>
      <w:del w:id="536" w:author="Author">
        <w:r w:rsidRPr="00C56A4F" w:rsidDel="00BC02AE">
          <w:rPr>
            <w:sz w:val="24"/>
            <w:szCs w:val="24"/>
          </w:rPr>
          <w:delText>80</w:delText>
        </w:r>
      </w:del>
      <w:ins w:id="537" w:author="Author">
        <w:r>
          <w:rPr>
            <w:sz w:val="24"/>
            <w:szCs w:val="24"/>
          </w:rPr>
          <w:t>90</w:t>
        </w:r>
      </w:ins>
      <w:r w:rsidRPr="00C56A4F">
        <w:rPr>
          <w:sz w:val="24"/>
          <w:szCs w:val="24"/>
        </w:rPr>
        <w:t xml:space="preserve">ºC to </w:t>
      </w:r>
      <w:r>
        <w:rPr>
          <w:sz w:val="24"/>
          <w:szCs w:val="24"/>
        </w:rPr>
        <w:noBreakHyphen/>
      </w:r>
      <w:r w:rsidRPr="00C56A4F">
        <w:rPr>
          <w:sz w:val="24"/>
          <w:szCs w:val="24"/>
        </w:rPr>
        <w:t>60ºC (</w:t>
      </w:r>
      <w:r>
        <w:rPr>
          <w:sz w:val="24"/>
          <w:szCs w:val="24"/>
        </w:rPr>
        <w:noBreakHyphen/>
      </w:r>
      <w:del w:id="538" w:author="Author">
        <w:r w:rsidRPr="00C56A4F" w:rsidDel="00771F19">
          <w:rPr>
            <w:sz w:val="24"/>
            <w:szCs w:val="24"/>
          </w:rPr>
          <w:delText xml:space="preserve">112ºF </w:delText>
        </w:r>
      </w:del>
      <w:ins w:id="539" w:author="Author">
        <w:r w:rsidRPr="00C56A4F">
          <w:rPr>
            <w:sz w:val="24"/>
            <w:szCs w:val="24"/>
          </w:rPr>
          <w:t>1</w:t>
        </w:r>
        <w:r>
          <w:rPr>
            <w:sz w:val="24"/>
            <w:szCs w:val="24"/>
          </w:rPr>
          <w:t>30</w:t>
        </w:r>
        <w:r w:rsidRPr="00C56A4F">
          <w:rPr>
            <w:sz w:val="24"/>
            <w:szCs w:val="24"/>
          </w:rPr>
          <w:t xml:space="preserve">ºF </w:t>
        </w:r>
      </w:ins>
      <w:commentRangeEnd w:id="531"/>
      <w:r>
        <w:rPr>
          <w:rStyle w:val="CommentReference"/>
          <w:rFonts w:ascii="Arial" w:eastAsia="Times New Roman" w:hAnsi="Arial"/>
        </w:rPr>
        <w:commentReference w:id="531"/>
      </w:r>
      <w:r w:rsidRPr="00C56A4F">
        <w:rPr>
          <w:sz w:val="24"/>
          <w:szCs w:val="24"/>
        </w:rPr>
        <w:t xml:space="preserve">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 xml:space="preserve">Refer to the </w:t>
      </w:r>
      <w:r w:rsidRPr="000918D9">
        <w:rPr>
          <w:sz w:val="24"/>
          <w:szCs w:val="24"/>
          <w:u w:val="single"/>
        </w:rPr>
        <w:lastRenderedPageBreak/>
        <w:t>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77777777"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w:t>
      </w:r>
      <w:commentRangeStart w:id="540"/>
      <w:r w:rsidRPr="00C56A4F">
        <w:rPr>
          <w:sz w:val="24"/>
          <w:szCs w:val="24"/>
        </w:rPr>
        <w:t xml:space="preserve">of </w:t>
      </w:r>
      <w:r w:rsidRPr="00C56A4F">
        <w:rPr>
          <w:sz w:val="24"/>
          <w:szCs w:val="24"/>
        </w:rPr>
        <w:noBreakHyphen/>
      </w:r>
      <w:del w:id="541" w:author="Author">
        <w:r w:rsidR="0015359E" w:rsidRPr="00C56A4F" w:rsidDel="00BC02AE">
          <w:rPr>
            <w:sz w:val="24"/>
            <w:szCs w:val="24"/>
          </w:rPr>
          <w:delText>80</w:delText>
        </w:r>
      </w:del>
      <w:ins w:id="542" w:author="Author">
        <w:r w:rsidR="0015359E">
          <w:rPr>
            <w:sz w:val="24"/>
            <w:szCs w:val="24"/>
          </w:rPr>
          <w:t>90</w:t>
        </w:r>
      </w:ins>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del w:id="543" w:author="Author">
        <w:r w:rsidRPr="00C56A4F">
          <w:rPr>
            <w:sz w:val="24"/>
            <w:szCs w:val="24"/>
          </w:rPr>
          <w:delText xml:space="preserve">112ºF </w:delText>
        </w:r>
      </w:del>
      <w:ins w:id="544" w:author="Author">
        <w:r w:rsidR="0015359E" w:rsidRPr="00C56A4F">
          <w:rPr>
            <w:sz w:val="24"/>
            <w:szCs w:val="24"/>
          </w:rPr>
          <w:t>1</w:t>
        </w:r>
        <w:r w:rsidR="0015359E">
          <w:rPr>
            <w:sz w:val="24"/>
            <w:szCs w:val="24"/>
          </w:rPr>
          <w:t>30</w:t>
        </w:r>
        <w:r w:rsidR="0015359E" w:rsidRPr="00C56A4F">
          <w:rPr>
            <w:sz w:val="24"/>
            <w:szCs w:val="24"/>
          </w:rPr>
          <w:t xml:space="preserve">ºF </w:t>
        </w:r>
      </w:ins>
      <w:r w:rsidRPr="00C56A4F">
        <w:rPr>
          <w:sz w:val="24"/>
          <w:szCs w:val="24"/>
        </w:rPr>
        <w:t xml:space="preserve">to </w:t>
      </w:r>
      <w:r w:rsidRPr="00C56A4F">
        <w:rPr>
          <w:sz w:val="24"/>
          <w:szCs w:val="24"/>
        </w:rPr>
        <w:noBreakHyphen/>
        <w:t>76ºF)</w:t>
      </w:r>
      <w:r>
        <w:rPr>
          <w:sz w:val="24"/>
          <w:szCs w:val="24"/>
        </w:rPr>
        <w:t>.</w:t>
      </w:r>
      <w:commentRangeEnd w:id="540"/>
      <w:r w:rsidR="0015359E">
        <w:rPr>
          <w:rStyle w:val="CommentReference"/>
          <w:rFonts w:ascii="Arial" w:eastAsia="Times New Roman" w:hAnsi="Arial"/>
        </w:rPr>
        <w:commentReference w:id="540"/>
      </w:r>
    </w:p>
    <w:p w14:paraId="5F913D47" w14:textId="1DE92AE1" w:rsidR="00BF421E" w:rsidRDefault="00BF421E" w:rsidP="00BF421E">
      <w:pPr>
        <w:rPr>
          <w:sz w:val="24"/>
          <w:szCs w:val="24"/>
        </w:rPr>
      </w:pPr>
    </w:p>
    <w:p w14:paraId="7450B6FF" w14:textId="42815FFA" w:rsidR="00792211" w:rsidRPr="000918D9" w:rsidDel="00BA402F" w:rsidRDefault="00792211" w:rsidP="00792211">
      <w:pPr>
        <w:rPr>
          <w:del w:id="545" w:author="Autho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77777777" w:rsidR="00BA402F" w:rsidRDefault="00485DB0" w:rsidP="00485DB0">
      <w:pPr>
        <w:pStyle w:val="CommentText"/>
        <w:rPr>
          <w:ins w:id="546" w:author="Author"/>
          <w:rFonts w:ascii="Times New Roman" w:hAnsi="Times New Roman"/>
        </w:rPr>
      </w:pPr>
      <w:r>
        <w:rPr>
          <w:rFonts w:ascii="Times New Roman" w:hAnsi="Times New Roman"/>
        </w:rPr>
        <w:t xml:space="preserve">There is a pregnancy exposure registry for COMIRNATY. Encourage individuals exposed to COMIRNATY </w:t>
      </w:r>
      <w:commentRangeStart w:id="547"/>
      <w:r>
        <w:rPr>
          <w:rFonts w:ascii="Times New Roman" w:hAnsi="Times New Roman"/>
        </w:rPr>
        <w:t xml:space="preserve">around the time of conception or during pregnancy to </w:t>
      </w:r>
      <w:r w:rsidRPr="00ED1CAE">
        <w:rPr>
          <w:rFonts w:ascii="Times New Roman" w:hAnsi="Times New Roman"/>
        </w:rPr>
        <w:t xml:space="preserve">register by </w:t>
      </w:r>
      <w:ins w:id="548" w:author="Author">
        <w:r w:rsidR="00F10B50" w:rsidRPr="007E4474">
          <w:rPr>
            <w:rFonts w:ascii="Times New Roman" w:hAnsi="Times New Roman"/>
          </w:rPr>
          <w:t xml:space="preserve">visiting </w:t>
        </w:r>
        <w:r w:rsidR="00F10B50" w:rsidRPr="007E4474">
          <w:rPr>
            <w:rFonts w:ascii="Times New Roman" w:hAnsi="Times New Roman"/>
            <w:u w:val="single"/>
          </w:rPr>
          <w:fldChar w:fldCharType="begin"/>
        </w:r>
        <w:r w:rsidR="00F10B50" w:rsidRPr="007E4474">
          <w:rPr>
            <w:rFonts w:ascii="Times New Roman" w:hAnsi="Times New Roman"/>
            <w:u w:val="single"/>
          </w:rPr>
          <w:instrText xml:space="preserve"> HYPERLINK "https://mothertobaby.org/ongoing-study/covid19-vaccines/" \o "https://mothertobaby.org/ongoing-study/covid19-vaccines/" \t "_blank" </w:instrText>
        </w:r>
        <w:r w:rsidR="00F10B50" w:rsidRPr="007E4474">
          <w:rPr>
            <w:rFonts w:ascii="Times New Roman" w:hAnsi="Times New Roman"/>
            <w:u w:val="single"/>
          </w:rPr>
          <w:fldChar w:fldCharType="separate"/>
        </w:r>
        <w:r w:rsidR="00F10B50" w:rsidRPr="007E4474">
          <w:rPr>
            <w:rStyle w:val="Hyperlink"/>
            <w:rFonts w:ascii="Times New Roman" w:hAnsi="Times New Roman"/>
          </w:rPr>
          <w:t>https://mothertobaby.org/ongoing-study/covid19-vaccines/</w:t>
        </w:r>
        <w:r w:rsidR="00F10B50" w:rsidRPr="007E4474">
          <w:rPr>
            <w:rFonts w:ascii="Times New Roman" w:hAnsi="Times New Roman"/>
          </w:rPr>
          <w:fldChar w:fldCharType="end"/>
        </w:r>
        <w:r w:rsidR="00F10B50">
          <w:rPr>
            <w:rFonts w:ascii="Times New Roman" w:hAnsi="Times New Roman"/>
          </w:rPr>
          <w:t>.</w:t>
        </w:r>
      </w:ins>
    </w:p>
    <w:p w14:paraId="376ECA1A" w14:textId="784BDFF2" w:rsidR="00485DB0" w:rsidRDefault="00485DB0" w:rsidP="00485DB0">
      <w:pPr>
        <w:pStyle w:val="CommentText"/>
        <w:rPr>
          <w:rFonts w:ascii="Times New Roman" w:hAnsi="Times New Roman"/>
        </w:rPr>
      </w:pPr>
      <w:del w:id="549" w:author="Author">
        <w:r w:rsidRPr="00ED1CAE" w:rsidDel="00F10B50">
          <w:rPr>
            <w:rFonts w:ascii="Times New Roman" w:hAnsi="Times New Roman"/>
          </w:rPr>
          <w:delText>calling …..</w:delText>
        </w:r>
        <w:r w:rsidDel="00F10B50">
          <w:rPr>
            <w:rFonts w:ascii="Times New Roman" w:hAnsi="Times New Roman"/>
          </w:rPr>
          <w:delText xml:space="preserve">   </w:delText>
        </w:r>
      </w:del>
      <w:commentRangeEnd w:id="547"/>
      <w:r w:rsidR="008C6A02">
        <w:rPr>
          <w:rStyle w:val="CommentReference"/>
        </w:rPr>
        <w:commentReference w:id="547"/>
      </w:r>
    </w:p>
    <w:p w14:paraId="040D122B" w14:textId="126D6318" w:rsidR="00485DB0" w:rsidRPr="00FA6A79" w:rsidDel="005528BE" w:rsidRDefault="00485DB0" w:rsidP="004C7BC2">
      <w:pPr>
        <w:pStyle w:val="CommentText"/>
        <w:rPr>
          <w:del w:id="550" w:author="Autho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4"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0A772A81"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del w:id="551" w:author="Author">
        <w:r w:rsidR="000E4F25" w:rsidDel="00BA402F">
          <w:rPr>
            <w:sz w:val="24"/>
            <w:szCs w:val="24"/>
            <w:lang w:val="en"/>
          </w:rPr>
          <w:delText xml:space="preserve"> </w:delText>
        </w:r>
      </w:del>
      <w:commentRangeStart w:id="552"/>
      <w:commentRangeEnd w:id="552"/>
      <w:r w:rsidR="00283328">
        <w:rPr>
          <w:rStyle w:val="CommentReference"/>
          <w:rFonts w:ascii="Arial" w:eastAsia="Times New Roman" w:hAnsi="Arial"/>
        </w:rPr>
        <w:commentReference w:id="552"/>
      </w:r>
      <w:ins w:id="553" w:author="Author">
        <w:r w:rsidR="00AD282B" w:rsidRPr="00AD282B">
          <w:rPr>
            <w:sz w:val="24"/>
            <w:szCs w:val="24"/>
            <w:lang w:val="en"/>
          </w:rPr>
          <w:t xml:space="preserve"> </w:t>
        </w:r>
        <w:r w:rsidR="00AD282B">
          <w:rPr>
            <w:sz w:val="24"/>
            <w:szCs w:val="24"/>
            <w:lang w:val="en"/>
          </w:rPr>
          <w:fldChar w:fldCharType="begin"/>
        </w:r>
        <w:r w:rsidR="00AD282B">
          <w:rPr>
            <w:sz w:val="24"/>
            <w:szCs w:val="24"/>
            <w:lang w:val="en"/>
          </w:rPr>
          <w:instrText xml:space="preserve"> HYPERLINK "https://www.comirnatyglobal.com" </w:instrText>
        </w:r>
        <w:r w:rsidR="00AD282B">
          <w:rPr>
            <w:sz w:val="24"/>
            <w:szCs w:val="24"/>
            <w:lang w:val="en"/>
          </w:rPr>
          <w:fldChar w:fldCharType="separate"/>
        </w:r>
        <w:r w:rsidR="00AD282B" w:rsidRPr="000E4F25">
          <w:rPr>
            <w:rStyle w:val="Hyperlink"/>
            <w:sz w:val="24"/>
            <w:szCs w:val="24"/>
            <w:lang w:val="en"/>
          </w:rPr>
          <w:t>www.comirnatyglobal.com</w:t>
        </w:r>
        <w:r w:rsidR="00AD282B">
          <w:rPr>
            <w:sz w:val="24"/>
            <w:szCs w:val="24"/>
            <w:lang w:val="en"/>
          </w:rPr>
          <w:fldChar w:fldCharType="end"/>
        </w:r>
      </w:ins>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596E154D"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del w:id="554" w:author="Author">
        <w:r w:rsidR="00917E80" w:rsidDel="00917E80">
          <w:rPr>
            <w:sz w:val="24"/>
            <w:szCs w:val="24"/>
            <w:lang w:val="en"/>
          </w:rPr>
          <w:delText>3</w:delText>
        </w:r>
      </w:del>
      <w:ins w:id="555" w:author="Author">
        <w:r w:rsidR="00917E80">
          <w:rPr>
            <w:sz w:val="24"/>
            <w:szCs w:val="24"/>
            <w:lang w:val="en"/>
          </w:rPr>
          <w:t>4</w:t>
        </w:r>
      </w:ins>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C63820" w:rsidP="000A1710">
      <w:pPr>
        <w:rPr>
          <w:rFonts w:eastAsia="Times New Roman"/>
          <w:sz w:val="24"/>
          <w:szCs w:val="24"/>
        </w:rPr>
      </w:pPr>
      <w:commentRangeStart w:id="556"/>
      <w:commentRangeEnd w:id="556"/>
      <w:r>
        <w:rPr>
          <w:rStyle w:val="CommentReference"/>
          <w:rFonts w:ascii="Arial" w:eastAsia="Times New Roman" w:hAnsi="Arial"/>
        </w:rPr>
        <w:commentReference w:id="556"/>
      </w:r>
    </w:p>
    <w:sectPr w:rsidR="00413CFD" w:rsidRPr="00436918" w:rsidSect="0048750E">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6F68490F" w14:textId="77777777" w:rsidR="000B03AF" w:rsidRPr="007C790C" w:rsidRDefault="000B03AF">
      <w:pPr>
        <w:pStyle w:val="CommentText"/>
        <w:rPr>
          <w:b/>
          <w:bCs/>
        </w:rPr>
      </w:pPr>
      <w:r>
        <w:rPr>
          <w:rStyle w:val="CommentReference"/>
        </w:rPr>
        <w:annotationRef/>
      </w:r>
      <w:r w:rsidRPr="007C790C">
        <w:rPr>
          <w:b/>
          <w:bCs/>
        </w:rPr>
        <w:t>Pfizer BioNTech Response:</w:t>
      </w:r>
    </w:p>
    <w:p w14:paraId="1D4437DF" w14:textId="0CF8C83C" w:rsidR="000B03AF" w:rsidRDefault="00813EF5">
      <w:pPr>
        <w:pStyle w:val="CommentText"/>
      </w:pPr>
      <w:r>
        <w:t>The Sponsor proposes to delete this information as we believe it is redundant with the content of the FPI and the purpose of Highlights is to give a succinct overview of the label.</w:t>
      </w:r>
    </w:p>
  </w:comment>
  <w:comment w:id="52" w:author="Author" w:initials="A">
    <w:p w14:paraId="0470BD2F" w14:textId="60725F8E" w:rsidR="005F73CC" w:rsidRDefault="00D55872">
      <w:pPr>
        <w:pStyle w:val="CommentText"/>
      </w:pPr>
      <w:r w:rsidRPr="00D2689B">
        <w:rPr>
          <w:rStyle w:val="CommentReference"/>
          <w:highlight w:val="yellow"/>
        </w:rPr>
        <w:annotationRef/>
      </w:r>
      <w:proofErr w:type="spellStart"/>
      <w:r w:rsidR="00B12A97" w:rsidRPr="009E23E3">
        <w:rPr>
          <w:b/>
          <w:bCs/>
        </w:rPr>
        <w:t>PfizerBioNTech</w:t>
      </w:r>
      <w:proofErr w:type="spellEnd"/>
      <w:r w:rsidR="00B12A97" w:rsidRPr="009E23E3">
        <w:rPr>
          <w:b/>
          <w:bCs/>
        </w:rPr>
        <w:t xml:space="preserve"> response:</w:t>
      </w:r>
      <w:r w:rsidR="00B12A97">
        <w:rPr>
          <w:b/>
          <w:bCs/>
        </w:rPr>
        <w:br/>
      </w:r>
      <w:r w:rsidR="00B12A97">
        <w:t xml:space="preserve">The Sponsor proposes addition of this </w:t>
      </w:r>
      <w:r w:rsidR="00846371">
        <w:t>heading</w:t>
      </w:r>
      <w:r w:rsidR="00B12A97">
        <w:t xml:space="preserve"> to be consistent with the updates recently made to the EUA labels that FDA granted a LOA for on 12-Aug-2021.</w:t>
      </w:r>
    </w:p>
  </w:comment>
  <w:comment w:id="53" w:author="Author" w:initials="A">
    <w:p w14:paraId="52A887DE" w14:textId="5807F7D8" w:rsidR="00B04C81" w:rsidRPr="00B36BCE" w:rsidRDefault="00B04C81" w:rsidP="00B04C81">
      <w:pPr>
        <w:pStyle w:val="CommentText"/>
        <w:rPr>
          <w:b/>
        </w:rPr>
      </w:pPr>
      <w:r>
        <w:rPr>
          <w:rStyle w:val="CommentReference"/>
        </w:rPr>
        <w:annotationRef/>
      </w:r>
      <w:r w:rsidRPr="00B36BCE">
        <w:rPr>
          <w:b/>
        </w:rPr>
        <w:t>Pfizer BioNTech</w:t>
      </w:r>
      <w:r>
        <w:rPr>
          <w:b/>
        </w:rPr>
        <w:t xml:space="preserve"> comment</w:t>
      </w:r>
      <w:r w:rsidRPr="00B36BCE">
        <w:rPr>
          <w:b/>
        </w:rPr>
        <w:t>:</w:t>
      </w:r>
    </w:p>
    <w:p w14:paraId="26712A9D" w14:textId="77777777" w:rsidR="00B04C81" w:rsidRDefault="00B04C81" w:rsidP="00B04C81">
      <w:pPr>
        <w:pStyle w:val="CommentText"/>
      </w:pPr>
      <w:r>
        <w:t>The Sponsor accepts insertion of this statement by FDA.</w:t>
      </w:r>
    </w:p>
  </w:comment>
  <w:comment w:id="55" w:author="Author" w:initials="A">
    <w:p w14:paraId="65FFE2B2" w14:textId="77777777" w:rsidR="00603DD3" w:rsidRDefault="000814E4">
      <w:pPr>
        <w:pStyle w:val="CommentText"/>
        <w:rPr>
          <w:b/>
        </w:rPr>
      </w:pPr>
      <w:r>
        <w:rPr>
          <w:rStyle w:val="CommentReference"/>
        </w:rPr>
        <w:annotationRef/>
      </w:r>
      <w:r w:rsidR="00603DD3" w:rsidRPr="00B36BCE">
        <w:rPr>
          <w:b/>
        </w:rPr>
        <w:t>Pfizer BioNTech</w:t>
      </w:r>
      <w:r w:rsidR="00603DD3">
        <w:rPr>
          <w:b/>
        </w:rPr>
        <w:t xml:space="preserve"> comment</w:t>
      </w:r>
      <w:r w:rsidR="00603DD3" w:rsidRPr="00B36BCE">
        <w:rPr>
          <w:b/>
        </w:rPr>
        <w:t>:</w:t>
      </w:r>
    </w:p>
    <w:p w14:paraId="4DEC2AE5" w14:textId="3AABA5AE" w:rsidR="000814E4" w:rsidRDefault="000814E4">
      <w:pPr>
        <w:pStyle w:val="CommentText"/>
      </w:pPr>
      <w:r>
        <w:t xml:space="preserve">The Sponsor accepts FDA’s proposed revisions to this </w:t>
      </w:r>
      <w:r w:rsidR="00603DD3">
        <w:t xml:space="preserve">section. </w:t>
      </w:r>
    </w:p>
  </w:comment>
  <w:comment w:id="57" w:author="Author" w:initials="A">
    <w:p w14:paraId="3C04A306" w14:textId="79FB8FC1" w:rsidR="006B7759" w:rsidRDefault="006B7759">
      <w:pPr>
        <w:pStyle w:val="CommentText"/>
      </w:pPr>
      <w:r>
        <w:rPr>
          <w:rStyle w:val="CommentReference"/>
        </w:rPr>
        <w:annotationRef/>
      </w:r>
      <w:r w:rsidR="005E754A" w:rsidRPr="007C790C">
        <w:rPr>
          <w:b/>
          <w:bCs/>
        </w:rPr>
        <w:t xml:space="preserve">Pfizer BioNTech </w:t>
      </w:r>
      <w:r w:rsidR="005E754A">
        <w:rPr>
          <w:b/>
          <w:bCs/>
        </w:rPr>
        <w:t>comment</w:t>
      </w:r>
      <w:r w:rsidR="005E754A" w:rsidRPr="007C790C">
        <w:rPr>
          <w:b/>
          <w:bCs/>
        </w:rPr>
        <w:t>:</w:t>
      </w:r>
      <w:r w:rsidR="005E754A">
        <w:rPr>
          <w:b/>
          <w:bCs/>
        </w:rPr>
        <w:t xml:space="preserve"> </w:t>
      </w:r>
      <w:r>
        <w:t>The Sponsor accepts addition of “vaccine.”</w:t>
      </w:r>
    </w:p>
  </w:comment>
  <w:comment w:id="58" w:author="Author" w:initials="A">
    <w:p w14:paraId="09D9F6B0" w14:textId="2BA84D8E" w:rsidR="00663615" w:rsidRDefault="00663615">
      <w:pPr>
        <w:pStyle w:val="CommentText"/>
      </w:pPr>
      <w:r>
        <w:rPr>
          <w:rStyle w:val="CommentReference"/>
        </w:rPr>
        <w:annotationRef/>
      </w:r>
      <w:r w:rsidR="005E754A" w:rsidRPr="007C790C">
        <w:rPr>
          <w:b/>
          <w:bCs/>
        </w:rPr>
        <w:t xml:space="preserve">Pfizer BioNTech </w:t>
      </w:r>
      <w:r w:rsidR="005E754A">
        <w:rPr>
          <w:b/>
          <w:bCs/>
        </w:rPr>
        <w:t>comment</w:t>
      </w:r>
      <w:r w:rsidR="005E754A" w:rsidRPr="007C790C">
        <w:rPr>
          <w:b/>
          <w:bCs/>
        </w:rPr>
        <w:t>:</w:t>
      </w:r>
      <w:r w:rsidR="005E754A">
        <w:rPr>
          <w:b/>
          <w:bCs/>
        </w:rPr>
        <w:t xml:space="preserve"> </w:t>
      </w:r>
      <w:r>
        <w:t>The Sponsor accepts FDA’s changes.</w:t>
      </w:r>
    </w:p>
  </w:comment>
  <w:comment w:id="59" w:author="Author" w:initials="A">
    <w:p w14:paraId="0A237CEA" w14:textId="72B3F94E" w:rsidR="00C82E79" w:rsidRDefault="00C82E79">
      <w:pPr>
        <w:pStyle w:val="CommentText"/>
      </w:pPr>
      <w:r>
        <w:rPr>
          <w:rStyle w:val="CommentReference"/>
        </w:rPr>
        <w:annotationRef/>
      </w:r>
      <w:r w:rsidR="005E754A" w:rsidRPr="007C790C">
        <w:rPr>
          <w:b/>
          <w:bCs/>
        </w:rPr>
        <w:t xml:space="preserve">Pfizer BioNTech </w:t>
      </w:r>
      <w:r w:rsidR="005E754A">
        <w:rPr>
          <w:b/>
          <w:bCs/>
        </w:rPr>
        <w:t>comment</w:t>
      </w:r>
      <w:r w:rsidR="005E754A" w:rsidRPr="007C790C">
        <w:rPr>
          <w:b/>
          <w:bCs/>
        </w:rPr>
        <w:t>:</w:t>
      </w:r>
      <w:r w:rsidR="005E754A">
        <w:rPr>
          <w:b/>
          <w:bCs/>
        </w:rPr>
        <w:t xml:space="preserve"> </w:t>
      </w:r>
      <w:r>
        <w:t>The Sponsor accepts the addition of “vaccine.”</w:t>
      </w:r>
    </w:p>
  </w:comment>
  <w:comment w:id="61" w:author="Author" w:initials="A">
    <w:p w14:paraId="6AC3B9B0" w14:textId="7D70126E" w:rsidR="00CF284E" w:rsidRDefault="00CF284E">
      <w:pPr>
        <w:pStyle w:val="CommentText"/>
      </w:pPr>
      <w:r>
        <w:rPr>
          <w:rStyle w:val="CommentReference"/>
        </w:rPr>
        <w:annotationRef/>
      </w:r>
      <w:r w:rsidR="005E754A" w:rsidRPr="007C790C">
        <w:rPr>
          <w:b/>
          <w:bCs/>
        </w:rPr>
        <w:t xml:space="preserve">Pfizer BioNTech </w:t>
      </w:r>
      <w:r w:rsidR="005E754A">
        <w:rPr>
          <w:b/>
          <w:bCs/>
        </w:rPr>
        <w:t>comment</w:t>
      </w:r>
      <w:r w:rsidR="005E754A" w:rsidRPr="007C790C">
        <w:rPr>
          <w:b/>
          <w:bCs/>
        </w:rPr>
        <w:t>:</w:t>
      </w:r>
      <w:r w:rsidR="005E754A">
        <w:rPr>
          <w:b/>
          <w:bCs/>
        </w:rPr>
        <w:t xml:space="preserve"> </w:t>
      </w:r>
      <w:r>
        <w:t>The Sponsor accepts FDA’s revision to this section.</w:t>
      </w:r>
    </w:p>
  </w:comment>
  <w:comment w:id="62" w:author="Author" w:initials="A">
    <w:p w14:paraId="7766BC32" w14:textId="44DB9447" w:rsidR="00735C5F" w:rsidRDefault="00735C5F">
      <w:pPr>
        <w:pStyle w:val="CommentText"/>
      </w:pPr>
      <w:r>
        <w:rPr>
          <w:rStyle w:val="CommentReference"/>
        </w:rPr>
        <w:annotationRef/>
      </w:r>
      <w:r w:rsidR="00680999" w:rsidRPr="001F57D6">
        <w:rPr>
          <w:b/>
          <w:bCs/>
        </w:rPr>
        <w:t>Pfizer</w:t>
      </w:r>
      <w:r w:rsidR="00BF6D2C" w:rsidRPr="001F57D6">
        <w:rPr>
          <w:b/>
          <w:bCs/>
        </w:rPr>
        <w:t>-BioNTech comment:</w:t>
      </w:r>
      <w:r w:rsidR="00BF6D2C">
        <w:t xml:space="preserve"> The sponsor accepts moving this information from Section 2.2 to Section 2.1.</w:t>
      </w:r>
    </w:p>
  </w:comment>
  <w:comment w:id="63" w:author="Author" w:initials="A">
    <w:p w14:paraId="454356D6" w14:textId="77777777" w:rsidR="009E23E3" w:rsidRDefault="009E23E3">
      <w:pPr>
        <w:pStyle w:val="CommentText"/>
        <w:rPr>
          <w:b/>
          <w:bCs/>
        </w:rPr>
      </w:pPr>
      <w:r>
        <w:rPr>
          <w:rStyle w:val="CommentReference"/>
        </w:rPr>
        <w:annotationRef/>
      </w:r>
      <w:proofErr w:type="spellStart"/>
      <w:r w:rsidRPr="009E23E3">
        <w:rPr>
          <w:b/>
          <w:bCs/>
        </w:rPr>
        <w:t>PfizerBioNTech</w:t>
      </w:r>
      <w:proofErr w:type="spellEnd"/>
      <w:r w:rsidRPr="009E23E3">
        <w:rPr>
          <w:b/>
          <w:bCs/>
        </w:rPr>
        <w:t xml:space="preserve"> response:</w:t>
      </w:r>
    </w:p>
    <w:p w14:paraId="796F88D7" w14:textId="690EDFE8" w:rsidR="009E23E3" w:rsidRPr="003B21D4" w:rsidRDefault="003B21D4">
      <w:pPr>
        <w:pStyle w:val="CommentText"/>
      </w:pPr>
      <w:r w:rsidRPr="003B21D4">
        <w:t>The Sponsor accepts FDA’s revisions to this section.</w:t>
      </w:r>
    </w:p>
  </w:comment>
  <w:comment w:id="67" w:author="Author" w:initials="A">
    <w:p w14:paraId="5211C4C8" w14:textId="4109B8BE" w:rsidR="006B045B" w:rsidRPr="006B045B" w:rsidRDefault="006B045B">
      <w:pPr>
        <w:pStyle w:val="CommentText"/>
      </w:pPr>
      <w:r>
        <w:rPr>
          <w:rStyle w:val="CommentReference"/>
        </w:rPr>
        <w:annotationRef/>
      </w:r>
      <w:r w:rsidRPr="009E23E3">
        <w:rPr>
          <w:b/>
          <w:bCs/>
        </w:rPr>
        <w:t>Pfizer</w:t>
      </w:r>
      <w:r w:rsidR="00510244">
        <w:rPr>
          <w:b/>
          <w:bCs/>
        </w:rPr>
        <w:t>-</w:t>
      </w:r>
      <w:r w:rsidRPr="009E23E3">
        <w:rPr>
          <w:b/>
          <w:bCs/>
        </w:rPr>
        <w:t>BioNTech response:</w:t>
      </w:r>
      <w:r>
        <w:rPr>
          <w:b/>
          <w:bCs/>
        </w:rPr>
        <w:br/>
      </w:r>
      <w:r>
        <w:t xml:space="preserve">The Sponsor proposes addition of this paragraph to section 2.3 to be consistent with </w:t>
      </w:r>
      <w:r w:rsidR="008736CC">
        <w:t>the updates recently made to the EUA labels that FDA granted a LOA for on 12-Aug-2021</w:t>
      </w:r>
      <w:r w:rsidR="00510244">
        <w:t xml:space="preserve"> </w:t>
      </w:r>
      <w:r w:rsidR="00233292">
        <w:t>(</w:t>
      </w:r>
      <w:r w:rsidR="00510244">
        <w:t>expect for the age which has been change</w:t>
      </w:r>
      <w:r w:rsidR="00061933">
        <w:t>d</w:t>
      </w:r>
      <w:r w:rsidR="00510244">
        <w:t xml:space="preserve"> to 16 to reflect the age in BLA</w:t>
      </w:r>
      <w:r w:rsidR="00233292">
        <w:t>)</w:t>
      </w:r>
      <w:r w:rsidR="008736CC">
        <w:t xml:space="preserve">. </w:t>
      </w:r>
    </w:p>
  </w:comment>
  <w:comment w:id="71" w:author="Author" w:initials="A">
    <w:p w14:paraId="747D695B" w14:textId="77777777" w:rsidR="00B8752C" w:rsidRPr="00B8752C" w:rsidRDefault="00B8752C" w:rsidP="00B8752C">
      <w:pPr>
        <w:pStyle w:val="CommentText"/>
        <w:rPr>
          <w:b/>
          <w:bCs/>
        </w:rPr>
      </w:pPr>
      <w:r>
        <w:rPr>
          <w:rStyle w:val="CommentReference"/>
        </w:rPr>
        <w:annotationRef/>
      </w:r>
      <w:r w:rsidRPr="00B8752C">
        <w:rPr>
          <w:b/>
          <w:bCs/>
        </w:rPr>
        <w:t>FDA Comment:</w:t>
      </w:r>
    </w:p>
    <w:p w14:paraId="40D67350" w14:textId="0344765C" w:rsidR="00B8752C" w:rsidRDefault="00B8752C" w:rsidP="00B8752C">
      <w:pPr>
        <w:pStyle w:val="CommentText"/>
      </w:pPr>
      <w:r>
        <w:rPr>
          <w:rStyle w:val="CommentReference"/>
        </w:rPr>
        <w:annotationRef/>
      </w:r>
      <w:r>
        <w:t>Pfizer,</w:t>
      </w:r>
    </w:p>
    <w:p w14:paraId="7719B448" w14:textId="0B8C531D" w:rsidR="00B8752C" w:rsidRDefault="00B8752C">
      <w:pPr>
        <w:pStyle w:val="CommentText"/>
      </w:pPr>
      <w:r>
        <w:t>Please note, we intend to communicate additional comments regarding Section 5 to you next week.</w:t>
      </w:r>
    </w:p>
  </w:comment>
  <w:comment w:id="73" w:author="Author" w:initials="A">
    <w:p w14:paraId="01B9EB2B" w14:textId="4F7FF1C8" w:rsidR="001F0EFC" w:rsidRDefault="001F0EFC">
      <w:pPr>
        <w:pStyle w:val="CommentText"/>
      </w:pPr>
      <w:r>
        <w:rPr>
          <w:rStyle w:val="CommentReference"/>
        </w:rPr>
        <w:annotationRef/>
      </w:r>
      <w:r w:rsidR="005E754A" w:rsidRPr="007C790C">
        <w:rPr>
          <w:b/>
          <w:bCs/>
        </w:rPr>
        <w:t xml:space="preserve">Pfizer BioNTech </w:t>
      </w:r>
      <w:r w:rsidR="005E754A">
        <w:rPr>
          <w:b/>
          <w:bCs/>
        </w:rPr>
        <w:t>comment</w:t>
      </w:r>
      <w:r w:rsidR="005E754A" w:rsidRPr="007C790C">
        <w:rPr>
          <w:b/>
          <w:bCs/>
        </w:rPr>
        <w:t>:</w:t>
      </w:r>
      <w:r w:rsidR="005E754A">
        <w:rPr>
          <w:b/>
          <w:bCs/>
        </w:rPr>
        <w:t xml:space="preserve"> </w:t>
      </w:r>
      <w:r>
        <w:t>The Sponsor accepts the deletion of the cut-off date.</w:t>
      </w:r>
    </w:p>
  </w:comment>
  <w:comment w:id="74" w:author="Author" w:initials="A">
    <w:p w14:paraId="136AFD72" w14:textId="0A8620BA" w:rsidR="005C1123" w:rsidRDefault="005C1123" w:rsidP="00ED2625">
      <w:pPr>
        <w:pStyle w:val="CommentText"/>
      </w:pPr>
      <w:r>
        <w:rPr>
          <w:rStyle w:val="CommentReference"/>
        </w:rPr>
        <w:annotationRef/>
      </w:r>
    </w:p>
    <w:p w14:paraId="2C6428F3" w14:textId="69439D09" w:rsidR="005C1123" w:rsidRPr="005C1123" w:rsidRDefault="005C1123" w:rsidP="005C1123">
      <w:pPr>
        <w:pStyle w:val="CommentText"/>
        <w:rPr>
          <w:b/>
          <w:bCs/>
        </w:rPr>
      </w:pPr>
      <w:r w:rsidRPr="005C1123">
        <w:rPr>
          <w:b/>
          <w:bCs/>
        </w:rPr>
        <w:t>FDA comment:</w:t>
      </w:r>
    </w:p>
    <w:p w14:paraId="25AFBE15" w14:textId="3F07E189" w:rsidR="005C1123" w:rsidRDefault="005C1123" w:rsidP="005C1123">
      <w:pPr>
        <w:pStyle w:val="CommentText"/>
      </w:pPr>
      <w:r>
        <w:t>Pfizer,</w:t>
      </w:r>
    </w:p>
    <w:p w14:paraId="07F98954" w14:textId="77777777" w:rsidR="005C1123" w:rsidRDefault="005C1123" w:rsidP="005C1123">
      <w:pPr>
        <w:pStyle w:val="CommentText"/>
      </w:pPr>
      <w:r>
        <w:t xml:space="preserve">Please delete. Our intent is to convey the </w:t>
      </w:r>
      <w:proofErr w:type="gramStart"/>
      <w:r>
        <w:t>most commonly reported</w:t>
      </w:r>
      <w:proofErr w:type="gramEnd"/>
      <w:r>
        <w:t xml:space="preserve"> adverse reactions in this section.</w:t>
      </w:r>
    </w:p>
    <w:p w14:paraId="6610D18D" w14:textId="77777777" w:rsidR="005C1123" w:rsidRDefault="005C1123" w:rsidP="005C1123">
      <w:pPr>
        <w:pStyle w:val="CommentText"/>
      </w:pPr>
    </w:p>
    <w:p w14:paraId="27D9454F" w14:textId="68A3E54E" w:rsidR="008D52E5" w:rsidRPr="00ED2625" w:rsidRDefault="005C1123" w:rsidP="005C1123">
      <w:pPr>
        <w:pStyle w:val="CommentText"/>
        <w:rPr>
          <w:b/>
          <w:bCs/>
        </w:rPr>
      </w:pPr>
      <w:r w:rsidRPr="005C1123">
        <w:rPr>
          <w:b/>
          <w:bCs/>
        </w:rPr>
        <w:t>Pfizer-BioNTech response:</w:t>
      </w:r>
    </w:p>
    <w:p w14:paraId="1E76726B" w14:textId="6C70C062" w:rsidR="005C1123" w:rsidRPr="00ED2625" w:rsidRDefault="00721776" w:rsidP="00903A2E">
      <w:pPr>
        <w:rPr>
          <w:sz w:val="24"/>
          <w:szCs w:val="24"/>
        </w:rPr>
      </w:pPr>
      <w:r w:rsidRPr="00ED2625">
        <w:rPr>
          <w:rFonts w:ascii="Arial" w:eastAsia="Times New Roman" w:hAnsi="Arial"/>
          <w:sz w:val="24"/>
        </w:rPr>
        <w:t xml:space="preserve">The Sponsor understands that the most </w:t>
      </w:r>
      <w:r w:rsidR="0012414B" w:rsidRPr="00ED2625">
        <w:rPr>
          <w:rFonts w:ascii="Arial" w:eastAsia="Times New Roman" w:hAnsi="Arial"/>
          <w:sz w:val="24"/>
        </w:rPr>
        <w:t>frequently</w:t>
      </w:r>
      <w:r w:rsidRPr="00ED2625">
        <w:rPr>
          <w:rFonts w:ascii="Arial" w:eastAsia="Times New Roman" w:hAnsi="Arial"/>
          <w:sz w:val="24"/>
        </w:rPr>
        <w:t xml:space="preserve"> occurring </w:t>
      </w:r>
      <w:r w:rsidR="00BC0E60" w:rsidRPr="00ED2625">
        <w:rPr>
          <w:rFonts w:ascii="Arial" w:eastAsia="Times New Roman" w:hAnsi="Arial"/>
          <w:sz w:val="24"/>
        </w:rPr>
        <w:t>adverse reactions</w:t>
      </w:r>
      <w:r w:rsidRPr="00ED2625">
        <w:rPr>
          <w:rFonts w:ascii="Arial" w:eastAsia="Times New Roman" w:hAnsi="Arial"/>
          <w:sz w:val="24"/>
        </w:rPr>
        <w:t xml:space="preserve"> should be presented first</w:t>
      </w:r>
      <w:r w:rsidR="0012414B" w:rsidRPr="00ED2625">
        <w:rPr>
          <w:rFonts w:ascii="Arial" w:eastAsia="Times New Roman" w:hAnsi="Arial"/>
          <w:sz w:val="24"/>
        </w:rPr>
        <w:t>,</w:t>
      </w:r>
      <w:r w:rsidRPr="00ED2625">
        <w:rPr>
          <w:rFonts w:ascii="Arial" w:eastAsia="Times New Roman" w:hAnsi="Arial"/>
          <w:sz w:val="24"/>
        </w:rPr>
        <w:t xml:space="preserve"> </w:t>
      </w:r>
      <w:r w:rsidR="0012414B" w:rsidRPr="00ED2625">
        <w:rPr>
          <w:rFonts w:ascii="Arial" w:eastAsia="Times New Roman" w:hAnsi="Arial"/>
          <w:sz w:val="24"/>
        </w:rPr>
        <w:t xml:space="preserve">however, we </w:t>
      </w:r>
      <w:r w:rsidRPr="00ED2625">
        <w:rPr>
          <w:rFonts w:ascii="Arial" w:eastAsia="Times New Roman" w:hAnsi="Arial"/>
          <w:sz w:val="24"/>
        </w:rPr>
        <w:t>pro</w:t>
      </w:r>
      <w:r w:rsidR="00000DE5" w:rsidRPr="00ED2625">
        <w:rPr>
          <w:rFonts w:ascii="Arial" w:eastAsia="Times New Roman" w:hAnsi="Arial"/>
          <w:sz w:val="24"/>
        </w:rPr>
        <w:t xml:space="preserve">pose rather than deleting this information </w:t>
      </w:r>
      <w:r w:rsidR="0012414B" w:rsidRPr="00ED2625">
        <w:rPr>
          <w:rFonts w:ascii="Arial" w:eastAsia="Times New Roman" w:hAnsi="Arial"/>
          <w:sz w:val="24"/>
        </w:rPr>
        <w:t>on less</w:t>
      </w:r>
      <w:r w:rsidR="009D2572" w:rsidRPr="00ED2625">
        <w:rPr>
          <w:rFonts w:ascii="Arial" w:eastAsia="Times New Roman" w:hAnsi="Arial"/>
          <w:sz w:val="24"/>
        </w:rPr>
        <w:t xml:space="preserve"> frequently </w:t>
      </w:r>
      <w:r w:rsidR="0012414B" w:rsidRPr="00ED2625">
        <w:rPr>
          <w:rFonts w:ascii="Arial" w:eastAsia="Times New Roman" w:hAnsi="Arial"/>
          <w:sz w:val="24"/>
        </w:rPr>
        <w:t xml:space="preserve">occurring </w:t>
      </w:r>
      <w:r w:rsidR="00F847A6" w:rsidRPr="00ED2625">
        <w:rPr>
          <w:rFonts w:ascii="Arial" w:eastAsia="Times New Roman" w:hAnsi="Arial"/>
          <w:sz w:val="24"/>
        </w:rPr>
        <w:t>ADRs</w:t>
      </w:r>
      <w:r w:rsidR="0012414B" w:rsidRPr="00ED2625">
        <w:rPr>
          <w:rFonts w:ascii="Arial" w:eastAsia="Times New Roman" w:hAnsi="Arial"/>
          <w:sz w:val="24"/>
        </w:rPr>
        <w:t xml:space="preserve"> (</w:t>
      </w:r>
      <w:r w:rsidR="00BD074C" w:rsidRPr="00ED2625">
        <w:rPr>
          <w:rFonts w:ascii="Arial" w:eastAsia="Times New Roman" w:hAnsi="Arial"/>
          <w:sz w:val="24"/>
        </w:rPr>
        <w:t xml:space="preserve">&lt;10%) </w:t>
      </w:r>
      <w:r w:rsidR="006C6955" w:rsidRPr="00ED2625">
        <w:rPr>
          <w:rFonts w:ascii="Arial" w:eastAsia="Times New Roman" w:hAnsi="Arial"/>
          <w:sz w:val="24"/>
        </w:rPr>
        <w:t xml:space="preserve">moving it </w:t>
      </w:r>
      <w:r w:rsidR="0012414B" w:rsidRPr="00ED2625">
        <w:rPr>
          <w:rFonts w:ascii="Arial" w:eastAsia="Times New Roman" w:hAnsi="Arial"/>
          <w:sz w:val="24"/>
        </w:rPr>
        <w:t>to the end of the section</w:t>
      </w:r>
      <w:r w:rsidR="00E03023" w:rsidRPr="00ED2625">
        <w:rPr>
          <w:rFonts w:ascii="Arial" w:eastAsia="Times New Roman" w:hAnsi="Arial"/>
          <w:sz w:val="24"/>
        </w:rPr>
        <w:t xml:space="preserve"> because otherwise certain </w:t>
      </w:r>
      <w:r w:rsidR="0060400B" w:rsidRPr="00ED2625">
        <w:rPr>
          <w:rFonts w:ascii="Arial" w:eastAsia="Times New Roman" w:hAnsi="Arial"/>
          <w:sz w:val="24"/>
        </w:rPr>
        <w:t xml:space="preserve">events that are causally related </w:t>
      </w:r>
      <w:r w:rsidR="00E03023" w:rsidRPr="00ED2625">
        <w:rPr>
          <w:rFonts w:ascii="Arial" w:eastAsia="Times New Roman" w:hAnsi="Arial"/>
          <w:sz w:val="24"/>
        </w:rPr>
        <w:t xml:space="preserve">will completely drop out of the label (i.e., malaise, </w:t>
      </w:r>
      <w:r w:rsidR="001759DF" w:rsidRPr="00ED2625">
        <w:rPr>
          <w:rFonts w:ascii="Arial" w:eastAsia="Times New Roman" w:hAnsi="Arial"/>
          <w:sz w:val="24"/>
        </w:rPr>
        <w:t>asthenia, lethargy</w:t>
      </w:r>
      <w:r w:rsidR="000A11DB" w:rsidRPr="00ED2625">
        <w:rPr>
          <w:rFonts w:ascii="Arial" w:eastAsia="Times New Roman" w:hAnsi="Arial"/>
          <w:sz w:val="24"/>
        </w:rPr>
        <w:t>, hyperhidrosis</w:t>
      </w:r>
      <w:r w:rsidR="00C430F9" w:rsidRPr="00ED2625">
        <w:rPr>
          <w:rFonts w:ascii="Arial" w:eastAsia="Times New Roman" w:hAnsi="Arial"/>
          <w:sz w:val="24"/>
        </w:rPr>
        <w:t>, nausea, decreased appetite</w:t>
      </w:r>
      <w:r w:rsidR="000323C9" w:rsidRPr="00ED2625">
        <w:rPr>
          <w:rFonts w:ascii="Arial" w:eastAsia="Times New Roman" w:hAnsi="Arial"/>
          <w:sz w:val="24"/>
        </w:rPr>
        <w:t>, night sweats</w:t>
      </w:r>
      <w:r w:rsidR="00E03023" w:rsidRPr="00ED2625">
        <w:rPr>
          <w:rFonts w:ascii="Arial" w:eastAsia="Times New Roman" w:hAnsi="Arial"/>
          <w:sz w:val="24"/>
        </w:rPr>
        <w:t>)</w:t>
      </w:r>
      <w:r w:rsidR="00034484" w:rsidRPr="00ED2625">
        <w:rPr>
          <w:rFonts w:ascii="Arial" w:eastAsia="Times New Roman" w:hAnsi="Arial"/>
          <w:sz w:val="24"/>
        </w:rPr>
        <w:t xml:space="preserve"> as it’s important </w:t>
      </w:r>
      <w:r w:rsidR="0060400B" w:rsidRPr="00ED2625">
        <w:rPr>
          <w:rFonts w:ascii="Arial" w:eastAsia="Times New Roman" w:hAnsi="Arial"/>
          <w:sz w:val="24"/>
        </w:rPr>
        <w:t>information for prescribers</w:t>
      </w:r>
      <w:r w:rsidR="00E03023" w:rsidRPr="00ED2625">
        <w:rPr>
          <w:rFonts w:ascii="Arial" w:eastAsia="Times New Roman" w:hAnsi="Arial"/>
          <w:sz w:val="24"/>
        </w:rPr>
        <w:t>.</w:t>
      </w:r>
    </w:p>
  </w:comment>
  <w:comment w:id="76" w:author="Author" w:initials="A">
    <w:p w14:paraId="67DADFED" w14:textId="70E745FA" w:rsidR="00797D20" w:rsidRPr="00B13875" w:rsidRDefault="00797D20" w:rsidP="00797D20">
      <w:pPr>
        <w:pStyle w:val="CommentText"/>
      </w:pPr>
      <w:r>
        <w:rPr>
          <w:rStyle w:val="CommentReference"/>
        </w:rPr>
        <w:annotationRef/>
      </w:r>
      <w:r>
        <w:rPr>
          <w:rStyle w:val="CommentReference"/>
        </w:rPr>
        <w:annotationRef/>
      </w:r>
      <w:r w:rsidRPr="005E45F4">
        <w:rPr>
          <w:b/>
          <w:bCs/>
        </w:rPr>
        <w:t>FDA comment:</w:t>
      </w:r>
    </w:p>
    <w:p w14:paraId="52CD7F5B" w14:textId="77777777" w:rsidR="00797D20" w:rsidRDefault="00797D20" w:rsidP="00797D20">
      <w:pPr>
        <w:pStyle w:val="CommentText"/>
      </w:pPr>
      <w:r>
        <w:rPr>
          <w:rStyle w:val="CommentReference"/>
        </w:rPr>
        <w:annotationRef/>
      </w:r>
      <w:r>
        <w:t>Pfizer,</w:t>
      </w:r>
    </w:p>
    <w:p w14:paraId="309BB45B" w14:textId="77777777" w:rsidR="00797D20" w:rsidRDefault="00797D20" w:rsidP="00797D20">
      <w:pPr>
        <w:pStyle w:val="CommentText"/>
      </w:pPr>
      <w:r>
        <w:t xml:space="preserve">This description is redundant from the overall safety description provided above, so it has been deleted. </w:t>
      </w:r>
    </w:p>
    <w:p w14:paraId="6062C8EB" w14:textId="77777777" w:rsidR="00797D20" w:rsidRDefault="00797D20" w:rsidP="00797D20">
      <w:pPr>
        <w:pStyle w:val="CommentText"/>
      </w:pPr>
      <w:r>
        <w:t xml:space="preserve">To clarify our request: please add a subsection to describe the frequencies of unsolicited non-serious and serious adverse events that occurred from Dose 1 through the March 2021 data cutoff, in the original vaccine recipients that have follow-up for at least 6 months after Dose 2 (n=12,006). </w:t>
      </w:r>
    </w:p>
    <w:p w14:paraId="48C2D29C" w14:textId="77777777" w:rsidR="00797D20" w:rsidRDefault="00797D20" w:rsidP="00797D20">
      <w:pPr>
        <w:pStyle w:val="CommentText"/>
        <w:rPr>
          <w:b/>
          <w:bCs/>
        </w:rPr>
      </w:pPr>
    </w:p>
    <w:p w14:paraId="75169272" w14:textId="77777777" w:rsidR="00797D20" w:rsidRPr="005E45F4" w:rsidRDefault="00797D20" w:rsidP="00797D20">
      <w:pPr>
        <w:pStyle w:val="CommentText"/>
        <w:rPr>
          <w:b/>
          <w:bCs/>
        </w:rPr>
      </w:pPr>
      <w:r w:rsidRPr="005E45F4">
        <w:rPr>
          <w:b/>
          <w:bCs/>
        </w:rPr>
        <w:t>Pfizer-BioNTech response:</w:t>
      </w:r>
    </w:p>
    <w:p w14:paraId="7DFD0F34" w14:textId="77777777" w:rsidR="00797D20" w:rsidRDefault="00797D20" w:rsidP="00797D20">
      <w:pPr>
        <w:pStyle w:val="CommentText"/>
      </w:pPr>
      <w:r>
        <w:t>The Sponsor accepts the deletion of text regarding HIV.</w:t>
      </w:r>
    </w:p>
  </w:comment>
  <w:comment w:id="79" w:author="Author" w:initials="A">
    <w:p w14:paraId="453B8900" w14:textId="01A4A057" w:rsidR="00ED2625" w:rsidRDefault="00ED2625">
      <w:pPr>
        <w:pStyle w:val="CommentText"/>
      </w:pPr>
      <w:r>
        <w:rPr>
          <w:rStyle w:val="CommentReference"/>
        </w:rPr>
        <w:annotationRef/>
      </w:r>
      <w:r w:rsidR="005E754A" w:rsidRPr="007C790C">
        <w:rPr>
          <w:b/>
          <w:bCs/>
        </w:rPr>
        <w:t xml:space="preserve">Pfizer BioNTech </w:t>
      </w:r>
      <w:r w:rsidR="005E754A">
        <w:rPr>
          <w:b/>
          <w:bCs/>
        </w:rPr>
        <w:t>comment</w:t>
      </w:r>
      <w:r w:rsidR="005E754A" w:rsidRPr="007C790C">
        <w:rPr>
          <w:b/>
          <w:bCs/>
        </w:rPr>
        <w:t>:</w:t>
      </w:r>
      <w:r w:rsidR="005E754A">
        <w:rPr>
          <w:b/>
          <w:bCs/>
        </w:rPr>
        <w:t xml:space="preserve"> </w:t>
      </w:r>
      <w:r>
        <w:t xml:space="preserve">The Sponsor proposes to move this text (that was deleted </w:t>
      </w:r>
      <w:r w:rsidR="009B4B38">
        <w:t>by</w:t>
      </w:r>
      <w:r>
        <w:t xml:space="preserve"> FDA) from above section 6.1 to the end of this subsection. </w:t>
      </w:r>
    </w:p>
  </w:comment>
  <w:comment w:id="86" w:author="Author" w:initials="A">
    <w:p w14:paraId="334A4725" w14:textId="2197F919" w:rsidR="00586AE0" w:rsidRDefault="00147997">
      <w:pPr>
        <w:pStyle w:val="CommentText"/>
      </w:pPr>
      <w:r>
        <w:rPr>
          <w:rStyle w:val="CommentReference"/>
        </w:rPr>
        <w:annotationRef/>
      </w:r>
      <w:r w:rsidRPr="00D2689B">
        <w:rPr>
          <w:rStyle w:val="CommentReference"/>
          <w:highlight w:val="yellow"/>
        </w:rPr>
        <w:annotationRef/>
      </w:r>
      <w:r w:rsidRPr="009E23E3">
        <w:rPr>
          <w:b/>
          <w:bCs/>
        </w:rPr>
        <w:t>Pfizer</w:t>
      </w:r>
      <w:r w:rsidR="00254786">
        <w:rPr>
          <w:b/>
          <w:bCs/>
        </w:rPr>
        <w:t>-</w:t>
      </w:r>
      <w:r w:rsidRPr="009E23E3">
        <w:rPr>
          <w:b/>
          <w:bCs/>
        </w:rPr>
        <w:t>BioNTech response:</w:t>
      </w:r>
      <w:r>
        <w:rPr>
          <w:b/>
          <w:bCs/>
        </w:rPr>
        <w:br/>
      </w:r>
      <w:r>
        <w:t>The Sponsor proposes addition of this paragraph to be consistent with the updates recently made to the EUA labels that FDA granted a LOA for on 12-Aug-2021.</w:t>
      </w:r>
    </w:p>
  </w:comment>
  <w:comment w:id="88" w:author="Author" w:initials="A">
    <w:p w14:paraId="6D65E17C" w14:textId="066EC377" w:rsidR="007D0A70" w:rsidRDefault="009836EB" w:rsidP="007D0A70">
      <w:pPr>
        <w:pStyle w:val="CommentText"/>
      </w:pPr>
      <w:r>
        <w:rPr>
          <w:rStyle w:val="CommentReference"/>
        </w:rPr>
        <w:annotationRef/>
      </w:r>
      <w:r w:rsidR="005E754A" w:rsidRPr="007C790C">
        <w:rPr>
          <w:b/>
          <w:bCs/>
        </w:rPr>
        <w:t xml:space="preserve">Pfizer BioNTech </w:t>
      </w:r>
      <w:r w:rsidR="005E754A">
        <w:rPr>
          <w:b/>
          <w:bCs/>
        </w:rPr>
        <w:t>comment</w:t>
      </w:r>
      <w:r w:rsidR="005E754A" w:rsidRPr="007C790C">
        <w:rPr>
          <w:b/>
          <w:bCs/>
        </w:rPr>
        <w:t>:</w:t>
      </w:r>
      <w:r w:rsidR="005E754A">
        <w:rPr>
          <w:b/>
          <w:bCs/>
        </w:rPr>
        <w:t xml:space="preserve"> </w:t>
      </w:r>
      <w:r w:rsidR="007D0A70">
        <w:t xml:space="preserve">The Sponsor accepts deletion of the text originally included on unblinding and proposes this updated language to clearly represent the data regarding follow-up time for the blinded period and to address FDA’s previous request for this information. </w:t>
      </w:r>
    </w:p>
    <w:p w14:paraId="78884FB3" w14:textId="77777777" w:rsidR="007D0A70" w:rsidRDefault="007D0A70" w:rsidP="007D0A70">
      <w:pPr>
        <w:pStyle w:val="CommentText"/>
      </w:pPr>
    </w:p>
    <w:p w14:paraId="66FE0976" w14:textId="68D1CB56" w:rsidR="009836EB" w:rsidRPr="009E74E5" w:rsidRDefault="009D2C1F" w:rsidP="007D0A70">
      <w:pPr>
        <w:pStyle w:val="CommentText"/>
        <w:rPr>
          <w:color w:val="0000FF"/>
          <w:u w:val="single"/>
        </w:rPr>
      </w:pPr>
      <w:r w:rsidRPr="00C17B6B">
        <w:t>Source:</w:t>
      </w:r>
      <w:r w:rsidR="007D0A70" w:rsidRPr="00C17B6B">
        <w:t xml:space="preserve"> </w:t>
      </w:r>
      <w:r w:rsidR="007D0A70" w:rsidRPr="004E4449">
        <w:rPr>
          <w:i/>
          <w:iCs/>
          <w:color w:val="4472C4" w:themeColor="accent1"/>
        </w:rPr>
        <w:t>Interim Clinical Study Report – 6 Month Update: A Phase 1/2/3, Placebo</w:t>
      </w:r>
      <w:r w:rsidR="007D0A70" w:rsidRPr="004E4449">
        <w:rPr>
          <w:i/>
          <w:iCs/>
          <w:color w:val="4472C4" w:themeColor="accent1"/>
        </w:rPr>
        <w:noBreakHyphen/>
        <w:t>Controlled, Randomized, Observer-Blind, Dose-Finding Study to Evaluate the Safety, Tolerability, Immunogenicity, and Efficacy of SARS-COV-2 RNA Vaccine Candidates Against COVID-19 in Healthy Individuals: Table 9.</w:t>
      </w:r>
    </w:p>
  </w:comment>
  <w:comment w:id="94" w:author="Author" w:initials="A">
    <w:p w14:paraId="1E25DC08" w14:textId="6289BC8D" w:rsidR="00533200" w:rsidRPr="006A4F11" w:rsidRDefault="00533200" w:rsidP="00533200">
      <w:pPr>
        <w:pStyle w:val="CommentText"/>
      </w:pPr>
      <w:r>
        <w:rPr>
          <w:rStyle w:val="CommentReference"/>
        </w:rPr>
        <w:annotationRef/>
      </w:r>
      <w:r w:rsidRPr="00CF5FA4">
        <w:rPr>
          <w:b/>
          <w:bCs/>
        </w:rPr>
        <w:t>FDA comment:</w:t>
      </w:r>
    </w:p>
    <w:p w14:paraId="2D76E4BE" w14:textId="77777777" w:rsidR="00533200" w:rsidRDefault="00533200" w:rsidP="00533200">
      <w:pPr>
        <w:pStyle w:val="CommentText"/>
      </w:pPr>
      <w:r>
        <w:t>Pfizer,</w:t>
      </w:r>
    </w:p>
    <w:p w14:paraId="45320B97" w14:textId="77777777" w:rsidR="00533200" w:rsidRDefault="00533200" w:rsidP="00533200">
      <w:pPr>
        <w:pStyle w:val="CommentText"/>
      </w:pPr>
      <w:r>
        <w:t>We do not think that the presentation of these data using incidence rates is helpful for the healthcare provider.</w:t>
      </w:r>
    </w:p>
    <w:p w14:paraId="2BF36D08" w14:textId="77777777" w:rsidR="00533200" w:rsidRDefault="00533200" w:rsidP="00533200">
      <w:pPr>
        <w:pStyle w:val="CommentText"/>
      </w:pPr>
    </w:p>
    <w:p w14:paraId="34AAA931" w14:textId="77777777" w:rsidR="00533200" w:rsidRDefault="00533200" w:rsidP="00533200">
      <w:pPr>
        <w:pStyle w:val="CommentText"/>
      </w:pPr>
      <w:r>
        <w:t xml:space="preserve">Additionally, we do not agree with the method by which the incidence rates are calculated. It appears that the incidence rate for each event type is based on the number of subjects who reported at least one event divided by the total person-years contributed by all subjects from Dose 1 to unblinding but does not account for the number of events a subject may report, or the timing of these events in deriving the total length of period “at risk.” This may be misleading as </w:t>
      </w:r>
      <w:proofErr w:type="gramStart"/>
      <w:r>
        <w:t>it</w:t>
      </w:r>
      <w:proofErr w:type="gramEnd"/>
      <w:r>
        <w:t xml:space="preserve"> under-reports the true incidence rate. In addition, we note that the total lengths of follow-up between arms are within 2% in both age groups (18 through 55, 56 and above), thus differences in follow-up appear to be minor. Therefore, we continue to request the use of proportions to present safety data.</w:t>
      </w:r>
    </w:p>
    <w:p w14:paraId="12299C1D" w14:textId="77777777" w:rsidR="00533200" w:rsidRDefault="00533200" w:rsidP="00533200">
      <w:pPr>
        <w:pStyle w:val="CommentText"/>
      </w:pPr>
    </w:p>
    <w:p w14:paraId="6156B9CF" w14:textId="77777777" w:rsidR="00533200" w:rsidRDefault="00533200" w:rsidP="00533200">
      <w:pPr>
        <w:pStyle w:val="CommentText"/>
        <w:rPr>
          <w:b/>
          <w:bCs/>
        </w:rPr>
      </w:pPr>
      <w:r>
        <w:rPr>
          <w:b/>
          <w:bCs/>
        </w:rPr>
        <w:t>Pfizer BioNTech response:</w:t>
      </w:r>
    </w:p>
    <w:p w14:paraId="789C2B9A" w14:textId="6731ABA7" w:rsidR="00533200" w:rsidRPr="00291674" w:rsidRDefault="00533200" w:rsidP="00533200">
      <w:pPr>
        <w:pStyle w:val="CommentText"/>
      </w:pPr>
      <w:r w:rsidRPr="009E6953">
        <w:t>The Sponsor accepts FDA’s request to add this subsection and has proposed language accordingly. We believe it’s import</w:t>
      </w:r>
      <w:r w:rsidR="00374177">
        <w:t>ant</w:t>
      </w:r>
      <w:r w:rsidRPr="009E6953">
        <w:t xml:space="preserve"> to include details on both the </w:t>
      </w:r>
      <w:r w:rsidRPr="009E6953">
        <w:rPr>
          <w:rFonts w:eastAsia="Calibri"/>
          <w:szCs w:val="24"/>
        </w:rPr>
        <w:t xml:space="preserve">≥4 months to &lt;6 months after </w:t>
      </w:r>
      <w:r>
        <w:rPr>
          <w:rFonts w:eastAsia="Calibri"/>
          <w:szCs w:val="24"/>
        </w:rPr>
        <w:t>D</w:t>
      </w:r>
      <w:r w:rsidRPr="009E6953">
        <w:rPr>
          <w:rFonts w:eastAsia="Calibri"/>
          <w:szCs w:val="24"/>
        </w:rPr>
        <w:t>ose 2 and ≥ 6 months</w:t>
      </w:r>
      <w:r>
        <w:rPr>
          <w:rFonts w:eastAsia="Calibri"/>
          <w:szCs w:val="24"/>
        </w:rPr>
        <w:t xml:space="preserve"> after Dose 2 for transparency to prescribers.</w:t>
      </w:r>
      <w:r w:rsidR="008F3DB1">
        <w:rPr>
          <w:rFonts w:eastAsia="Calibri"/>
          <w:szCs w:val="24"/>
        </w:rPr>
        <w:t xml:space="preserve"> In addition, </w:t>
      </w:r>
      <w:r w:rsidR="00FC65DE">
        <w:rPr>
          <w:rFonts w:eastAsia="Calibri"/>
          <w:szCs w:val="24"/>
        </w:rPr>
        <w:t>the Sponsor accepts the deletion of the incidence rate per 100 person years</w:t>
      </w:r>
      <w:r w:rsidR="00291674">
        <w:rPr>
          <w:rFonts w:eastAsia="Calibri"/>
          <w:szCs w:val="24"/>
        </w:rPr>
        <w:t xml:space="preserve"> per FDA’s request</w:t>
      </w:r>
      <w:r w:rsidR="00FC65DE">
        <w:rPr>
          <w:rFonts w:eastAsia="Calibri"/>
          <w:szCs w:val="24"/>
        </w:rPr>
        <w:t xml:space="preserve">. </w:t>
      </w:r>
    </w:p>
    <w:p w14:paraId="5E9DA302" w14:textId="77777777" w:rsidR="0070446C" w:rsidRDefault="0070446C" w:rsidP="0070446C">
      <w:pPr>
        <w:pStyle w:val="CommentText"/>
      </w:pPr>
    </w:p>
    <w:p w14:paraId="6E0CD423" w14:textId="6F6D10F2" w:rsidR="009B1E53" w:rsidRPr="009E74E5" w:rsidRDefault="00F103E0" w:rsidP="0070446C">
      <w:pPr>
        <w:pStyle w:val="CommentText"/>
        <w:rPr>
          <w:i/>
          <w:iCs/>
          <w:color w:val="4472C4" w:themeColor="accent1"/>
        </w:rPr>
      </w:pPr>
      <w:r>
        <w:t>Source:</w:t>
      </w:r>
      <w:r w:rsidR="0070446C">
        <w:t xml:space="preserve"> </w:t>
      </w:r>
      <w:r w:rsidR="0070446C" w:rsidRPr="00F103E0">
        <w:rPr>
          <w:i/>
          <w:iCs/>
          <w:color w:val="4472C4" w:themeColor="accent1"/>
        </w:rPr>
        <w:t>Interim Clinical Study Report – 6 Month Update: A Phase 1/2/3, Placebo</w:t>
      </w:r>
      <w:r w:rsidR="0070446C"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 9</w:t>
      </w:r>
      <w:r w:rsidR="00186270">
        <w:rPr>
          <w:i/>
          <w:iCs/>
          <w:color w:val="4472C4" w:themeColor="accent1"/>
        </w:rPr>
        <w:t xml:space="preserve"> and </w:t>
      </w:r>
      <w:r w:rsidR="00B84F43">
        <w:rPr>
          <w:i/>
          <w:iCs/>
          <w:color w:val="4472C4" w:themeColor="accent1"/>
        </w:rPr>
        <w:t>Table 14.29</w:t>
      </w:r>
      <w:bookmarkStart w:id="95" w:name="_MON_1690466016"/>
      <w:bookmarkEnd w:id="95"/>
    </w:p>
  </w:comment>
  <w:comment w:id="98" w:author="Author" w:initials="A">
    <w:p w14:paraId="7D333D5E" w14:textId="59134C01" w:rsidR="00533200" w:rsidRPr="005E45F4" w:rsidRDefault="00533200" w:rsidP="00533200">
      <w:pPr>
        <w:pStyle w:val="CommentText"/>
        <w:rPr>
          <w:b/>
          <w:bCs/>
        </w:rPr>
      </w:pPr>
      <w:r>
        <w:rPr>
          <w:rStyle w:val="CommentReference"/>
        </w:rPr>
        <w:annotationRef/>
      </w:r>
      <w:r w:rsidRPr="005E45F4">
        <w:rPr>
          <w:b/>
          <w:bCs/>
        </w:rPr>
        <w:t>FDA comment:</w:t>
      </w:r>
    </w:p>
    <w:p w14:paraId="31C64CB0" w14:textId="77777777" w:rsidR="00533200" w:rsidRDefault="00533200" w:rsidP="00533200">
      <w:pPr>
        <w:pStyle w:val="CommentText"/>
      </w:pPr>
      <w:r>
        <w:rPr>
          <w:rStyle w:val="CommentReference"/>
        </w:rPr>
        <w:annotationRef/>
      </w:r>
      <w:r>
        <w:t>Pfizer,</w:t>
      </w:r>
    </w:p>
    <w:p w14:paraId="1F78DA6D" w14:textId="77777777" w:rsidR="00533200" w:rsidRDefault="00533200" w:rsidP="00533200">
      <w:pPr>
        <w:pStyle w:val="CommentText"/>
      </w:pPr>
      <w:r>
        <w:t xml:space="preserve">This description is redundant from the overall safety description provided above, so it has been deleted. </w:t>
      </w:r>
    </w:p>
    <w:p w14:paraId="7A603CF2" w14:textId="77777777" w:rsidR="00533200" w:rsidRDefault="00533200" w:rsidP="00533200">
      <w:pPr>
        <w:pStyle w:val="CommentText"/>
      </w:pPr>
      <w:r>
        <w:t xml:space="preserve">To clarify our request: please add a subsection to describe the frequencies of unsolicited non-serious and serious adverse events that occurred from Dose 1 through the March 2021 data cutoff, in the original vaccine recipients that have follow-up for at least 6 months after Dose 2 (n=12,006). </w:t>
      </w:r>
    </w:p>
    <w:p w14:paraId="590EF657" w14:textId="77777777" w:rsidR="00533200" w:rsidRDefault="00533200" w:rsidP="00533200">
      <w:pPr>
        <w:pStyle w:val="CommentText"/>
        <w:rPr>
          <w:b/>
          <w:bCs/>
        </w:rPr>
      </w:pPr>
    </w:p>
    <w:p w14:paraId="2E0D4D22" w14:textId="77777777" w:rsidR="00533200" w:rsidRPr="005E45F4" w:rsidRDefault="00533200" w:rsidP="00533200">
      <w:pPr>
        <w:pStyle w:val="CommentText"/>
        <w:rPr>
          <w:b/>
          <w:bCs/>
        </w:rPr>
      </w:pPr>
      <w:r w:rsidRPr="005E45F4">
        <w:rPr>
          <w:b/>
          <w:bCs/>
        </w:rPr>
        <w:t>Pfizer-BioNTech response:</w:t>
      </w:r>
    </w:p>
    <w:p w14:paraId="6C0D6296" w14:textId="77777777" w:rsidR="00533200" w:rsidRDefault="00533200" w:rsidP="00533200">
      <w:pPr>
        <w:pStyle w:val="CommentText"/>
      </w:pPr>
      <w:r>
        <w:t>The Sponsor agrees and has added information regarding the frequency of serious adverse events and all adverse events (including non-serious AEs), which is consistent with the presentation of the data in the section below.</w:t>
      </w:r>
    </w:p>
    <w:p w14:paraId="207436BC" w14:textId="77777777" w:rsidR="001149CE" w:rsidRDefault="001149CE" w:rsidP="00533200">
      <w:pPr>
        <w:pStyle w:val="CommentText"/>
      </w:pPr>
    </w:p>
    <w:p w14:paraId="0200AFDC" w14:textId="08887F53" w:rsidR="001149CE" w:rsidRDefault="001149CE" w:rsidP="00533200">
      <w:pPr>
        <w:pStyle w:val="CommentText"/>
        <w:rPr>
          <w:i/>
          <w:iCs/>
        </w:rPr>
      </w:pPr>
      <w:r>
        <w:t>S</w:t>
      </w:r>
      <w:r w:rsidR="00F103E0">
        <w:t>ource:</w:t>
      </w:r>
      <w:r>
        <w:t xml:space="preserve"> </w:t>
      </w:r>
      <w:r w:rsidRPr="00F103E0">
        <w:rPr>
          <w:i/>
          <w:iCs/>
          <w:color w:val="4472C4" w:themeColor="accent1"/>
        </w:rPr>
        <w:t>Interim Clinical Study Report – 6 Month Update: A Phase 1/2/3, Placebo</w:t>
      </w:r>
      <w:r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Tables 33.</w:t>
      </w:r>
    </w:p>
    <w:p w14:paraId="4F54EFE9" w14:textId="462FFE50" w:rsidR="001149CE" w:rsidRDefault="001149CE" w:rsidP="00533200">
      <w:pPr>
        <w:pStyle w:val="CommentText"/>
      </w:pPr>
      <w:r>
        <w:rPr>
          <w:rStyle w:val="CommentReference"/>
        </w:rPr>
        <w:annotationRef/>
      </w:r>
    </w:p>
  </w:comment>
  <w:comment w:id="109" w:author="Author" w:initials="A">
    <w:p w14:paraId="146F1122" w14:textId="6F347982" w:rsidR="00674B53" w:rsidRDefault="0013777C">
      <w:pPr>
        <w:pStyle w:val="CommentText"/>
        <w:rPr>
          <w:i/>
          <w:iCs/>
        </w:rPr>
      </w:pPr>
      <w:r>
        <w:rPr>
          <w:rStyle w:val="CommentReference"/>
        </w:rPr>
        <w:annotationRef/>
      </w:r>
      <w:r w:rsidR="00F103E0">
        <w:t>Source:</w:t>
      </w:r>
      <w:r w:rsidR="00674B53">
        <w:t xml:space="preserve"> </w:t>
      </w:r>
      <w:r w:rsidR="00674B53" w:rsidRPr="00F103E0">
        <w:rPr>
          <w:i/>
          <w:iCs/>
          <w:color w:val="4472C4" w:themeColor="accent1"/>
        </w:rPr>
        <w:t>Interim Clinical Study Report – 6 Month Update: A Phase 1/2/3, Placebo</w:t>
      </w:r>
      <w:r w:rsidR="00674B53"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 9.</w:t>
      </w:r>
    </w:p>
    <w:p w14:paraId="487B9EA9" w14:textId="3A3C1A34" w:rsidR="0013777C" w:rsidRDefault="0013777C">
      <w:pPr>
        <w:pStyle w:val="CommentText"/>
      </w:pPr>
    </w:p>
  </w:comment>
  <w:comment w:id="100" w:author="Author" w:initials="A">
    <w:p w14:paraId="24B5470D" w14:textId="77777777" w:rsidR="004276E8" w:rsidRPr="004276E8" w:rsidRDefault="0000284B" w:rsidP="0000284B">
      <w:pPr>
        <w:pStyle w:val="CommentText"/>
        <w:rPr>
          <w:b/>
          <w:bCs/>
        </w:rPr>
      </w:pPr>
      <w:r>
        <w:rPr>
          <w:rStyle w:val="CommentReference"/>
        </w:rPr>
        <w:annotationRef/>
      </w:r>
      <w:r w:rsidR="004276E8" w:rsidRPr="004276E8">
        <w:rPr>
          <w:b/>
          <w:bCs/>
        </w:rPr>
        <w:t>Pfizer-BioNTech response:</w:t>
      </w:r>
    </w:p>
    <w:p w14:paraId="3D5C1AA4" w14:textId="0AE63AA8" w:rsidR="004276E8" w:rsidRDefault="004276E8" w:rsidP="0000284B">
      <w:pPr>
        <w:pStyle w:val="CommentText"/>
      </w:pPr>
      <w:r>
        <w:t>The Sponsor accepts FDA’s request to update the incidence rates to frequencies</w:t>
      </w:r>
      <w:r w:rsidR="00063EE9">
        <w:t xml:space="preserve"> and therefore has </w:t>
      </w:r>
      <w:r w:rsidR="001E0DB1">
        <w:t xml:space="preserve">manually calculated the frequencies </w:t>
      </w:r>
      <w:r w:rsidR="002777AA">
        <w:t>(</w:t>
      </w:r>
      <w:r w:rsidR="00E23519">
        <w:t>n=numbers of participants who had the event / N=total number of participants in the group).</w:t>
      </w:r>
    </w:p>
    <w:p w14:paraId="1A6B4644" w14:textId="77777777" w:rsidR="004276E8" w:rsidRDefault="004276E8" w:rsidP="0000284B">
      <w:pPr>
        <w:pStyle w:val="CommentText"/>
      </w:pPr>
    </w:p>
    <w:p w14:paraId="42BBD2DD" w14:textId="1F97FCD1" w:rsidR="00063EE9" w:rsidRPr="009E74E5" w:rsidRDefault="0000284B" w:rsidP="0000284B">
      <w:pPr>
        <w:pStyle w:val="CommentText"/>
        <w:rPr>
          <w:color w:val="4472C4" w:themeColor="accent1"/>
          <w:u w:val="single"/>
        </w:rPr>
      </w:pPr>
      <w:r>
        <w:t>S</w:t>
      </w:r>
      <w:r w:rsidR="00A312CC">
        <w:t>ource:</w:t>
      </w:r>
      <w:r>
        <w:t xml:space="preserve"> </w:t>
      </w:r>
      <w:r w:rsidRPr="00A312CC">
        <w:rPr>
          <w:i/>
          <w:iCs/>
          <w:color w:val="4472C4" w:themeColor="accent1"/>
        </w:rPr>
        <w:t>Interim Clinical Study Report – 6 Month Update: A Phase 1/2/3, Placebo</w:t>
      </w:r>
      <w:r w:rsidRPr="00A312CC">
        <w:rPr>
          <w:i/>
          <w:iCs/>
          <w:color w:val="4472C4" w:themeColor="accent1"/>
        </w:rPr>
        <w:noBreakHyphen/>
        <w:t>Controlled, Randomized, Observer-Blind, Dose-Finding Study to Evaluate the Safety, Tolerability, Immunogenicity, and Efficacy of SARS-COV-2 RNA Vaccine Candidates Against COVID-19 in Healthy Individuals: Tables 14.167 and 14.168</w:t>
      </w:r>
    </w:p>
  </w:comment>
  <w:comment w:id="110" w:author="Author" w:initials="A">
    <w:p w14:paraId="44F4BF2D" w14:textId="7FB7FD89" w:rsidR="0013777C" w:rsidRPr="009E74E5" w:rsidRDefault="0013777C">
      <w:pPr>
        <w:pStyle w:val="CommentText"/>
        <w:rPr>
          <w:i/>
          <w:iCs/>
        </w:rPr>
      </w:pPr>
      <w:r w:rsidRPr="00135021">
        <w:rPr>
          <w:rStyle w:val="CommentReference"/>
          <w:highlight w:val="green"/>
        </w:rPr>
        <w:annotationRef/>
      </w:r>
      <w:r w:rsidR="00F103E0">
        <w:t>Source:</w:t>
      </w:r>
      <w:r w:rsidR="00674B53">
        <w:t xml:space="preserve"> </w:t>
      </w:r>
      <w:r w:rsidR="00674B53" w:rsidRPr="00F103E0">
        <w:rPr>
          <w:i/>
          <w:iCs/>
          <w:color w:val="4472C4" w:themeColor="accent1"/>
        </w:rPr>
        <w:t>Interim Clinical Study Report – 6 Month Update: A Phase 1/2/3, Placebo</w:t>
      </w:r>
      <w:r w:rsidR="00674B53"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Tables 14.179</w:t>
      </w:r>
    </w:p>
  </w:comment>
  <w:comment w:id="116" w:author="Author" w:initials="A">
    <w:p w14:paraId="68EA9836" w14:textId="77777777" w:rsidR="004276E8" w:rsidRPr="004276E8" w:rsidRDefault="008C71D0" w:rsidP="004276E8">
      <w:pPr>
        <w:pStyle w:val="CommentText"/>
        <w:rPr>
          <w:b/>
          <w:bCs/>
        </w:rPr>
      </w:pPr>
      <w:r>
        <w:rPr>
          <w:rStyle w:val="CommentReference"/>
        </w:rPr>
        <w:annotationRef/>
      </w:r>
      <w:r w:rsidR="004276E8" w:rsidRPr="004276E8">
        <w:rPr>
          <w:b/>
          <w:bCs/>
        </w:rPr>
        <w:t>Pfizer-BioNTech response:</w:t>
      </w:r>
    </w:p>
    <w:p w14:paraId="0ADE470E" w14:textId="4D3F499C" w:rsidR="004276E8" w:rsidRDefault="004276E8" w:rsidP="004276E8">
      <w:pPr>
        <w:pStyle w:val="CommentText"/>
      </w:pPr>
      <w:r>
        <w:t>The Sponsor accepts FDA’s request to update the incidence rates to frequencies</w:t>
      </w:r>
      <w:r w:rsidR="00E23519" w:rsidRPr="00E23519">
        <w:t xml:space="preserve"> </w:t>
      </w:r>
      <w:r w:rsidR="00E23519">
        <w:t>and therefore has manually calculated the frequencies (n=number of participants who had the event / N=total number of participants in the group)</w:t>
      </w:r>
      <w:r>
        <w:t>.</w:t>
      </w:r>
    </w:p>
    <w:p w14:paraId="6C01A1C1" w14:textId="77777777" w:rsidR="004276E8" w:rsidRDefault="004276E8" w:rsidP="008F2CEE">
      <w:pPr>
        <w:pStyle w:val="CommentText"/>
      </w:pPr>
    </w:p>
    <w:p w14:paraId="600DF524" w14:textId="52FEB74E" w:rsidR="00E73F2A" w:rsidRPr="009E74E5" w:rsidRDefault="008F2CEE" w:rsidP="008C71D0">
      <w:pPr>
        <w:pStyle w:val="CommentText"/>
        <w:rPr>
          <w:color w:val="0000FF"/>
          <w:u w:val="single"/>
        </w:rPr>
      </w:pPr>
      <w:r>
        <w:t>S</w:t>
      </w:r>
      <w:r w:rsidR="00F103E0">
        <w:t>ource:</w:t>
      </w:r>
      <w:r>
        <w:t xml:space="preserve"> </w:t>
      </w:r>
      <w:r w:rsidRPr="00F103E0">
        <w:rPr>
          <w:i/>
          <w:iCs/>
          <w:color w:val="4472C4" w:themeColor="accent1"/>
        </w:rPr>
        <w:t>Interim Clinical Study Report – 6 Month Update: A Phase 1/2/3, Placebo</w:t>
      </w:r>
      <w:r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Tables 14.120 and 14.121</w:t>
      </w:r>
    </w:p>
  </w:comment>
  <w:comment w:id="125" w:author="Author" w:initials="A">
    <w:p w14:paraId="4C98848F" w14:textId="56928C87" w:rsidR="003C77ED" w:rsidRPr="009E74E5" w:rsidRDefault="003C77ED">
      <w:pPr>
        <w:pStyle w:val="CommentText"/>
        <w:rPr>
          <w:i/>
          <w:iCs/>
        </w:rPr>
      </w:pPr>
      <w:r>
        <w:rPr>
          <w:rStyle w:val="CommentReference"/>
        </w:rPr>
        <w:annotationRef/>
      </w:r>
      <w:r w:rsidR="00AF6FBF" w:rsidRPr="00AF6FBF">
        <w:t>S</w:t>
      </w:r>
      <w:r w:rsidR="00F103E0">
        <w:t>ource:</w:t>
      </w:r>
      <w:r w:rsidR="00AF6FBF" w:rsidRPr="00AF6FBF">
        <w:t xml:space="preserve"> </w:t>
      </w:r>
      <w:r w:rsidR="00AF6FBF" w:rsidRPr="00F103E0">
        <w:rPr>
          <w:i/>
          <w:iCs/>
          <w:color w:val="4472C4" w:themeColor="accent1"/>
        </w:rPr>
        <w:t>Interim Clinical Study Report – 6 Month Update: A Phase 1/2/3, Placebo</w:t>
      </w:r>
      <w:r w:rsidR="00AF6FBF"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 14.179.</w:t>
      </w:r>
    </w:p>
  </w:comment>
  <w:comment w:id="131" w:author="Author" w:initials="A">
    <w:p w14:paraId="5A4ECEAD" w14:textId="472588FE" w:rsidR="009E74E5" w:rsidRPr="009E74E5" w:rsidRDefault="00FE1825">
      <w:pPr>
        <w:pStyle w:val="CommentText"/>
        <w:rPr>
          <w:i/>
          <w:iCs/>
        </w:rPr>
      </w:pPr>
      <w:r>
        <w:rPr>
          <w:rStyle w:val="CommentReference"/>
        </w:rPr>
        <w:annotationRef/>
      </w:r>
      <w:r w:rsidR="00AF6FBF" w:rsidRPr="00AF6FBF">
        <w:t>S</w:t>
      </w:r>
      <w:r w:rsidR="00F103E0">
        <w:t>ource:</w:t>
      </w:r>
      <w:r w:rsidR="00AF6FBF" w:rsidRPr="00AF6FBF">
        <w:t xml:space="preserve"> </w:t>
      </w:r>
      <w:r w:rsidR="00AF6FBF" w:rsidRPr="00F103E0">
        <w:rPr>
          <w:i/>
          <w:iCs/>
          <w:color w:val="4472C4" w:themeColor="accent1"/>
        </w:rPr>
        <w:t>Interim Clinical Study Report – 6 Month Update: A Phase 1/2/3, Placebo</w:t>
      </w:r>
      <w:r w:rsidR="00AF6FBF" w:rsidRPr="00F103E0">
        <w:rPr>
          <w:i/>
          <w:iCs/>
          <w:color w:val="4472C4" w:themeColor="accent1"/>
        </w:rPr>
        <w:noBreakHyphen/>
        <w:t>Controlled, Randomized, Observer-Blind, Dose-Finding Study to Evaluate the Safety, Tolerability, Immunogenicity, and Efficacy of SARS-COV-2 RNA Vaccine Candidates Against COVID-19 in Healthy Individuals: Table 9.</w:t>
      </w:r>
    </w:p>
  </w:comment>
  <w:comment w:id="133" w:author="Author" w:initials="A">
    <w:p w14:paraId="37F41F05" w14:textId="5FB90C03" w:rsidR="007D6926" w:rsidRPr="001907DD" w:rsidRDefault="007D6926" w:rsidP="001907DD">
      <w:pPr>
        <w:pStyle w:val="BodyText"/>
        <w:rPr>
          <w:szCs w:val="24"/>
        </w:rPr>
      </w:pPr>
      <w:r>
        <w:rPr>
          <w:rStyle w:val="CommentReference"/>
        </w:rPr>
        <w:annotationRef/>
      </w:r>
      <w:r w:rsidRPr="007D6926">
        <w:rPr>
          <w:b/>
          <w:bCs/>
          <w:szCs w:val="24"/>
        </w:rPr>
        <w:t>FDA comment:</w:t>
      </w:r>
    </w:p>
    <w:p w14:paraId="2B56DC95" w14:textId="77777777" w:rsidR="007D6926" w:rsidRDefault="007D6926" w:rsidP="007D6926">
      <w:pPr>
        <w:pStyle w:val="BodyText"/>
        <w:rPr>
          <w:rStyle w:val="CommentReference"/>
        </w:rPr>
      </w:pPr>
      <w:r>
        <w:rPr>
          <w:rStyle w:val="CommentReference"/>
        </w:rPr>
        <w:t>Pfizer,</w:t>
      </w:r>
    </w:p>
    <w:p w14:paraId="3E590AD5" w14:textId="77777777" w:rsidR="007D6926" w:rsidRDefault="007D6926" w:rsidP="007D6926">
      <w:pPr>
        <w:pStyle w:val="CommentText"/>
        <w:rPr>
          <w:rStyle w:val="CommentReference"/>
        </w:rPr>
      </w:pPr>
      <w:r>
        <w:rPr>
          <w:rStyle w:val="CommentReference"/>
        </w:rPr>
        <w:t xml:space="preserve">We do not concur because it appears that OTIS is recruiting from a wide variety of sites. We request that you include contact information for the registry in the PI as follows: </w:t>
      </w:r>
    </w:p>
    <w:p w14:paraId="79016AE3" w14:textId="77777777" w:rsidR="007D6926" w:rsidRDefault="007D6926" w:rsidP="007D6926">
      <w:pPr>
        <w:pStyle w:val="CommentText"/>
        <w:rPr>
          <w:rStyle w:val="CommentReference"/>
        </w:rPr>
      </w:pPr>
    </w:p>
    <w:p w14:paraId="466E7AAE" w14:textId="77777777" w:rsidR="007D6926" w:rsidRDefault="007D6926" w:rsidP="007D6926">
      <w:pPr>
        <w:pStyle w:val="CommentText"/>
        <w:rPr>
          <w:rFonts w:cs="Arial"/>
          <w:sz w:val="16"/>
          <w:szCs w:val="16"/>
        </w:rPr>
      </w:pPr>
      <w:r w:rsidRPr="00EE7A93">
        <w:rPr>
          <w:rFonts w:cs="Arial"/>
          <w:sz w:val="16"/>
          <w:szCs w:val="16"/>
        </w:rPr>
        <w:t>“There is a pregnancy exposure registry that monitors pregnancy outcomes in women exposed to COMIRNATY during pregnancy.  Women who are vaccinated with COMIRNATY during pregnancy are encouraged to enroll in the registry by visiting www…”</w:t>
      </w:r>
    </w:p>
    <w:p w14:paraId="7E2F2FAE" w14:textId="77777777" w:rsidR="00913D92" w:rsidRDefault="00913D92" w:rsidP="007D6926">
      <w:pPr>
        <w:pStyle w:val="CommentText"/>
        <w:rPr>
          <w:rFonts w:cs="Arial"/>
          <w:sz w:val="16"/>
          <w:szCs w:val="16"/>
        </w:rPr>
      </w:pPr>
    </w:p>
    <w:p w14:paraId="3D0257B9" w14:textId="096E693D" w:rsidR="00913D92" w:rsidRPr="00476AB6" w:rsidRDefault="00913D92" w:rsidP="00913D92">
      <w:pPr>
        <w:pStyle w:val="CommentText"/>
        <w:rPr>
          <w:highlight w:val="yellow"/>
        </w:rPr>
      </w:pPr>
      <w:r w:rsidRPr="00684D7A">
        <w:rPr>
          <w:b/>
          <w:bCs/>
        </w:rPr>
        <w:t>Pfizer-BioNTech response:</w:t>
      </w:r>
    </w:p>
    <w:p w14:paraId="00B7129E" w14:textId="420C6AE2" w:rsidR="00B01A18" w:rsidRPr="00A41810" w:rsidRDefault="00B01A18" w:rsidP="00A41810">
      <w:pPr>
        <w:rPr>
          <w:rFonts w:ascii="Arial" w:eastAsia="Times New Roman" w:hAnsi="Arial" w:cs="Arial"/>
          <w:sz w:val="16"/>
          <w:szCs w:val="16"/>
        </w:rPr>
      </w:pPr>
      <w:r>
        <w:rPr>
          <w:rFonts w:ascii="Arial" w:eastAsia="Times New Roman" w:hAnsi="Arial" w:cs="Arial"/>
          <w:sz w:val="16"/>
          <w:szCs w:val="16"/>
        </w:rPr>
        <w:t>The Sponsor accepts and has provided an update to this section consistent with FDA’s request.</w:t>
      </w:r>
    </w:p>
  </w:comment>
  <w:comment w:id="140" w:author="Author" w:initials="A">
    <w:p w14:paraId="345ED40A" w14:textId="15D5F089" w:rsidR="00846371" w:rsidRDefault="00846371">
      <w:pPr>
        <w:pStyle w:val="CommentText"/>
      </w:pPr>
      <w:r>
        <w:rPr>
          <w:rStyle w:val="CommentReference"/>
        </w:rPr>
        <w:annotationRef/>
      </w:r>
      <w:r w:rsidRPr="009E23E3">
        <w:rPr>
          <w:b/>
          <w:bCs/>
        </w:rPr>
        <w:t>Pfizer</w:t>
      </w:r>
      <w:r w:rsidR="004D63EF">
        <w:rPr>
          <w:b/>
          <w:bCs/>
        </w:rPr>
        <w:t>-</w:t>
      </w:r>
      <w:r w:rsidRPr="009E23E3">
        <w:rPr>
          <w:b/>
          <w:bCs/>
        </w:rPr>
        <w:t>BioNTech response:</w:t>
      </w:r>
      <w:r>
        <w:rPr>
          <w:b/>
          <w:bCs/>
        </w:rPr>
        <w:br/>
      </w:r>
      <w:r>
        <w:t>The Sponsor proposes addition of this paragraph to section 8.6 to be consistent with the updates recently made to the EUA labels that FDA granted a LOA for on 12-Aug-2021.</w:t>
      </w:r>
    </w:p>
  </w:comment>
  <w:comment w:id="147" w:author="Author" w:initials="A">
    <w:p w14:paraId="1D7C9353" w14:textId="6CC1E162" w:rsidR="0043631D" w:rsidRDefault="0043631D">
      <w:pPr>
        <w:pStyle w:val="CommentText"/>
      </w:pPr>
      <w:r>
        <w:rPr>
          <w:rStyle w:val="CommentReference"/>
        </w:rPr>
        <w:annotationRef/>
      </w:r>
      <w:r w:rsidRPr="0043631D">
        <w:rPr>
          <w:b/>
          <w:bCs/>
        </w:rPr>
        <w:t>Pfizer-BioNTech comment:</w:t>
      </w:r>
      <w:r>
        <w:t xml:space="preserve"> The Sponsor accepts FDA’s proposed addition.</w:t>
      </w:r>
    </w:p>
  </w:comment>
  <w:comment w:id="148" w:author="Author" w:initials="A">
    <w:p w14:paraId="74509273" w14:textId="3FD78D52" w:rsidR="005E1474" w:rsidRDefault="005E1474">
      <w:pPr>
        <w:pStyle w:val="CommentText"/>
      </w:pPr>
      <w:r>
        <w:rPr>
          <w:rStyle w:val="CommentReference"/>
        </w:rPr>
        <w:annotationRef/>
      </w:r>
      <w:r w:rsidR="002D6581" w:rsidRPr="0043631D">
        <w:rPr>
          <w:b/>
          <w:bCs/>
        </w:rPr>
        <w:t>Pfizer-BioNTech comment:</w:t>
      </w:r>
      <w:r w:rsidR="002D6581">
        <w:t xml:space="preserve"> The Sponsor accepts FDA’s proposed revision.</w:t>
      </w:r>
    </w:p>
  </w:comment>
  <w:comment w:id="152" w:author="Author" w:initials="A">
    <w:p w14:paraId="4B554E51" w14:textId="03E905BD" w:rsidR="002D6581" w:rsidRDefault="002D6581">
      <w:pPr>
        <w:pStyle w:val="CommentText"/>
      </w:pPr>
      <w:r>
        <w:rPr>
          <w:rStyle w:val="CommentReference"/>
        </w:rPr>
        <w:annotationRef/>
      </w:r>
      <w:r w:rsidRPr="0043631D">
        <w:rPr>
          <w:b/>
          <w:bCs/>
        </w:rPr>
        <w:t>Pfizer-BioNTech comment:</w:t>
      </w:r>
      <w:r>
        <w:t xml:space="preserve"> The Sponsor accepts FDA’s proposed revision</w:t>
      </w:r>
    </w:p>
  </w:comment>
  <w:comment w:id="155" w:author="Author" w:initials="A">
    <w:p w14:paraId="191D8A48" w14:textId="64224C3E" w:rsidR="00343D21" w:rsidRPr="00D6770A" w:rsidRDefault="00343D21" w:rsidP="00343D21">
      <w:pPr>
        <w:pStyle w:val="CommentText"/>
        <w:rPr>
          <w:b/>
          <w:bCs/>
        </w:rPr>
      </w:pPr>
      <w:r>
        <w:rPr>
          <w:rStyle w:val="CommentReference"/>
        </w:rPr>
        <w:annotationRef/>
      </w:r>
      <w:r w:rsidRPr="00D6770A">
        <w:rPr>
          <w:b/>
          <w:bCs/>
        </w:rPr>
        <w:t>FDA comment:</w:t>
      </w:r>
    </w:p>
    <w:p w14:paraId="1D4EAFD2" w14:textId="77777777" w:rsidR="00343D21" w:rsidRDefault="00343D21" w:rsidP="00343D21">
      <w:pPr>
        <w:pStyle w:val="CommentText"/>
      </w:pPr>
      <w:r>
        <w:rPr>
          <w:rStyle w:val="CommentReference"/>
        </w:rPr>
        <w:annotationRef/>
      </w:r>
      <w:r>
        <w:t>Pfizer,</w:t>
      </w:r>
    </w:p>
    <w:p w14:paraId="33B1D574" w14:textId="078916F6" w:rsidR="00343D21" w:rsidRDefault="00343D21" w:rsidP="00343D21">
      <w:pPr>
        <w:pStyle w:val="CommentText"/>
      </w:pPr>
      <w:r>
        <w:t xml:space="preserve">Please revise the demographics to describe the efficacy population used for the updated VE analyses in </w:t>
      </w:r>
      <w:r w:rsidRPr="00BD0F4F">
        <w:t>participants 16 years of age and older (please exclude participants 12-15 years of age). Results should be the same as those provided in Shell Table F with STN 126472/0.32.</w:t>
      </w:r>
    </w:p>
    <w:p w14:paraId="6331FD6B" w14:textId="77777777" w:rsidR="00BD0F4F" w:rsidRDefault="00BD0F4F" w:rsidP="00343D21">
      <w:pPr>
        <w:pStyle w:val="CommentText"/>
      </w:pPr>
    </w:p>
    <w:p w14:paraId="485695A3" w14:textId="77777777" w:rsidR="00343D21" w:rsidRPr="00D6770A" w:rsidRDefault="00343D21" w:rsidP="00343D21">
      <w:pPr>
        <w:pStyle w:val="CommentText"/>
        <w:rPr>
          <w:b/>
          <w:bCs/>
        </w:rPr>
      </w:pPr>
      <w:proofErr w:type="spellStart"/>
      <w:r w:rsidRPr="00D6770A">
        <w:rPr>
          <w:b/>
          <w:bCs/>
        </w:rPr>
        <w:t>PfizerBioNTech</w:t>
      </w:r>
      <w:proofErr w:type="spellEnd"/>
      <w:r w:rsidRPr="00D6770A">
        <w:rPr>
          <w:b/>
          <w:bCs/>
        </w:rPr>
        <w:t xml:space="preserve"> response:</w:t>
      </w:r>
    </w:p>
    <w:p w14:paraId="17D6146C" w14:textId="45258881" w:rsidR="002C2AFE" w:rsidRPr="00AB57F3" w:rsidRDefault="00343D21" w:rsidP="00885125">
      <w:pPr>
        <w:pStyle w:val="CommentText"/>
      </w:pPr>
      <w:r>
        <w:t xml:space="preserve">The sponsor accepts FDA’s proposal to revise the demographics as requested </w:t>
      </w:r>
      <w:r w:rsidR="00085FAF">
        <w:t>and has proposed minor modifications to align with Table F.</w:t>
      </w:r>
    </w:p>
    <w:p w14:paraId="1CC6FC15" w14:textId="5AEE1EB8" w:rsidR="008558D5" w:rsidRDefault="008558D5" w:rsidP="00885125">
      <w:pPr>
        <w:rPr>
          <w:rFonts w:ascii="Arial" w:eastAsia="Times New Roman" w:hAnsi="Arial"/>
          <w:i/>
          <w:iCs/>
          <w:sz w:val="24"/>
          <w:highlight w:val="green"/>
        </w:rPr>
      </w:pPr>
    </w:p>
    <w:p w14:paraId="09734F6F" w14:textId="15F69B0E" w:rsidR="004362F8" w:rsidRPr="009E74E5" w:rsidRDefault="001C0F49" w:rsidP="00885125">
      <w:pPr>
        <w:rPr>
          <w:rFonts w:ascii="Arial" w:hAnsi="Arial" w:cs="Arial"/>
          <w:i/>
          <w:iCs/>
          <w:color w:val="4472C4" w:themeColor="accent1"/>
          <w:sz w:val="22"/>
          <w:szCs w:val="22"/>
          <w:shd w:val="clear" w:color="auto" w:fill="FFFFFF"/>
        </w:rPr>
      </w:pPr>
      <w:r>
        <w:rPr>
          <w:rFonts w:ascii="Arial" w:eastAsia="Times New Roman" w:hAnsi="Arial"/>
          <w:sz w:val="24"/>
        </w:rPr>
        <w:t xml:space="preserve">Source: </w:t>
      </w:r>
      <w:r w:rsidR="008558D5" w:rsidRPr="003B4B51">
        <w:rPr>
          <w:rFonts w:ascii="Arial" w:hAnsi="Arial" w:cs="Arial"/>
          <w:i/>
          <w:iCs/>
          <w:color w:val="4472C4" w:themeColor="accent1"/>
          <w:sz w:val="22"/>
          <w:szCs w:val="22"/>
          <w:shd w:val="clear" w:color="auto" w:fill="FFFFFF"/>
        </w:rPr>
        <w:t>Table</w:t>
      </w:r>
      <w:r>
        <w:rPr>
          <w:rFonts w:ascii="Arial" w:hAnsi="Arial" w:cs="Arial"/>
          <w:i/>
          <w:iCs/>
          <w:color w:val="4472C4" w:themeColor="accent1"/>
          <w:sz w:val="22"/>
          <w:szCs w:val="22"/>
          <w:shd w:val="clear" w:color="auto" w:fill="FFFFFF"/>
        </w:rPr>
        <w:t xml:space="preserve"> </w:t>
      </w:r>
      <w:r w:rsidR="008558D5" w:rsidRPr="003B4B51">
        <w:rPr>
          <w:rFonts w:ascii="Arial" w:hAnsi="Arial" w:cs="Arial"/>
          <w:i/>
          <w:iCs/>
          <w:color w:val="4472C4" w:themeColor="accent1"/>
          <w:sz w:val="22"/>
          <w:szCs w:val="22"/>
          <w:shd w:val="clear" w:color="auto" w:fill="FFFFFF"/>
        </w:rPr>
        <w:t>F Demographics and Other Baseline Characteristics, Participants 16 Years of Age and Older, With or Without Evidence of Infection Prior to 7 Days After Dose 2, Evaluable Efficacy Population (Data Cutoff March 13, 2021)</w:t>
      </w:r>
    </w:p>
  </w:comment>
  <w:comment w:id="267" w:author="Author" w:initials="A">
    <w:p w14:paraId="3FF4F07A" w14:textId="14BA663D" w:rsidR="002753C7" w:rsidRDefault="002753C7">
      <w:pPr>
        <w:pStyle w:val="CommentText"/>
      </w:pPr>
      <w:r>
        <w:rPr>
          <w:rStyle w:val="CommentReference"/>
        </w:rPr>
        <w:annotationRef/>
      </w:r>
      <w:r w:rsidR="00B10EA2" w:rsidRPr="0043631D">
        <w:rPr>
          <w:b/>
          <w:bCs/>
        </w:rPr>
        <w:t>Pfizer-BioNTech comment:</w:t>
      </w:r>
      <w:r w:rsidR="00B10EA2">
        <w:t xml:space="preserve"> The Sponsor accepts FDA’s proposed addition of this text.</w:t>
      </w:r>
    </w:p>
  </w:comment>
  <w:comment w:id="504" w:author="Author" w:initials="A">
    <w:p w14:paraId="2DBE4ACB" w14:textId="77777777" w:rsidR="0084347E" w:rsidRDefault="0084347E" w:rsidP="0084347E">
      <w:pPr>
        <w:pStyle w:val="CommentText"/>
      </w:pPr>
      <w:r>
        <w:rPr>
          <w:rStyle w:val="CommentReference"/>
        </w:rPr>
        <w:annotationRef/>
      </w:r>
    </w:p>
    <w:p w14:paraId="78480989" w14:textId="77777777" w:rsidR="0084347E" w:rsidRPr="00196E5C" w:rsidRDefault="0084347E" w:rsidP="0084347E">
      <w:pPr>
        <w:pStyle w:val="CommentText"/>
        <w:rPr>
          <w:b/>
          <w:bCs/>
        </w:rPr>
      </w:pPr>
      <w:r>
        <w:rPr>
          <w:rStyle w:val="CommentReference"/>
        </w:rPr>
        <w:annotationRef/>
      </w:r>
      <w:r w:rsidRPr="00547A21">
        <w:rPr>
          <w:b/>
          <w:bCs/>
        </w:rPr>
        <w:t>FDA comment:</w:t>
      </w:r>
    </w:p>
    <w:p w14:paraId="7EA2CB05" w14:textId="77777777" w:rsidR="0084347E" w:rsidRDefault="0084347E" w:rsidP="0084347E">
      <w:pPr>
        <w:pStyle w:val="CommentText"/>
      </w:pPr>
      <w:r>
        <w:t xml:space="preserve">Pfizer: </w:t>
      </w:r>
    </w:p>
    <w:p w14:paraId="46538191" w14:textId="77777777" w:rsidR="0084347E" w:rsidRDefault="0084347E" w:rsidP="0084347E">
      <w:pPr>
        <w:pStyle w:val="CommentText"/>
      </w:pPr>
      <w:r>
        <w:t>We continue to request deletion of this Table because the information is redundant with the updated VE analysis that follows with additional confirmed cases. Please insert the text requested below:</w:t>
      </w:r>
    </w:p>
    <w:p w14:paraId="0C9E702B" w14:textId="77777777" w:rsidR="0084347E" w:rsidRDefault="0084347E" w:rsidP="0084347E">
      <w:pPr>
        <w:pStyle w:val="CommentText"/>
      </w:pPr>
    </w:p>
    <w:p w14:paraId="3541E8F4" w14:textId="77777777" w:rsidR="0084347E" w:rsidRDefault="0084347E" w:rsidP="0084347E">
      <w:pPr>
        <w:pStyle w:val="CommentText"/>
      </w:pPr>
      <w:r>
        <w:t>For participants without evidence of SARS-CoV-2 infection prior to 7 days after Dose 2, VE against confirmed COVID-19 occurring at least 7 days after Dose 2 was 95.0%. The case split was 8 COVID-19 cases in the BNT162b2 group compared to 162 COVID-19 cases in the placebo group. The 95% credible interval for the vaccine efficacy was 90.3% to 97.6%, indicating that the true VE is at least 90.3% with a 97.5% probability, which met the pre-specified success criterion.</w:t>
      </w:r>
    </w:p>
    <w:p w14:paraId="3C92AF7C" w14:textId="77777777" w:rsidR="0084347E" w:rsidRDefault="0084347E" w:rsidP="0084347E">
      <w:pPr>
        <w:pStyle w:val="CommentText"/>
      </w:pPr>
    </w:p>
    <w:p w14:paraId="6262EF87" w14:textId="50D32AEE" w:rsidR="0084347E" w:rsidRPr="00196E5C" w:rsidRDefault="0084347E" w:rsidP="0084347E">
      <w:pPr>
        <w:pStyle w:val="CommentText"/>
        <w:rPr>
          <w:b/>
          <w:bCs/>
        </w:rPr>
      </w:pPr>
      <w:r w:rsidRPr="00196E5C">
        <w:rPr>
          <w:b/>
          <w:bCs/>
        </w:rPr>
        <w:t>Pfizer</w:t>
      </w:r>
      <w:r w:rsidR="004E14D5">
        <w:rPr>
          <w:b/>
          <w:bCs/>
        </w:rPr>
        <w:t>-</w:t>
      </w:r>
      <w:r w:rsidRPr="00196E5C">
        <w:rPr>
          <w:b/>
          <w:bCs/>
        </w:rPr>
        <w:t>BioNTech response:</w:t>
      </w:r>
    </w:p>
    <w:p w14:paraId="088BF2D3" w14:textId="77777777" w:rsidR="0084347E" w:rsidRDefault="0084347E" w:rsidP="0084347E">
      <w:pPr>
        <w:pStyle w:val="CommentText"/>
      </w:pPr>
      <w:r>
        <w:t>The Sponsor accepts the replacement of this of the table with the summary text provided by FDA.</w:t>
      </w:r>
    </w:p>
  </w:comment>
  <w:comment w:id="510" w:author="Author" w:initials="A">
    <w:p w14:paraId="40C19E25" w14:textId="49CD0D7F" w:rsidR="009F12FD" w:rsidRPr="009F12FD" w:rsidRDefault="009F12FD">
      <w:pPr>
        <w:pStyle w:val="CommentText"/>
        <w:rPr>
          <w:b/>
          <w:bCs/>
        </w:rPr>
      </w:pPr>
      <w:r>
        <w:rPr>
          <w:rStyle w:val="CommentReference"/>
        </w:rPr>
        <w:annotationRef/>
      </w:r>
      <w:r w:rsidRPr="009F12FD">
        <w:rPr>
          <w:b/>
          <w:bCs/>
        </w:rPr>
        <w:t>FDA comment:</w:t>
      </w:r>
    </w:p>
    <w:p w14:paraId="5EDCCD4D" w14:textId="77777777" w:rsidR="009F12FD" w:rsidRPr="00A81B10" w:rsidRDefault="009F12FD" w:rsidP="009F12FD">
      <w:pPr>
        <w:rPr>
          <w:rFonts w:ascii="Arial" w:hAnsi="Arial" w:cs="Arial"/>
          <w:sz w:val="24"/>
          <w:szCs w:val="24"/>
          <w:shd w:val="clear" w:color="auto" w:fill="FFFFFF"/>
        </w:rPr>
      </w:pPr>
      <w:r w:rsidRPr="00A81B10">
        <w:rPr>
          <w:rFonts w:ascii="Arial" w:hAnsi="Arial" w:cs="Arial"/>
          <w:sz w:val="24"/>
          <w:szCs w:val="24"/>
          <w:shd w:val="clear" w:color="auto" w:fill="FFFFFF"/>
        </w:rPr>
        <w:t>Pfizer,</w:t>
      </w:r>
    </w:p>
    <w:p w14:paraId="57BCF756" w14:textId="77777777" w:rsidR="009F12FD" w:rsidRPr="00A81B10" w:rsidRDefault="009F12FD" w:rsidP="009F12FD">
      <w:pPr>
        <w:rPr>
          <w:rFonts w:ascii="Arial" w:hAnsi="Arial" w:cs="Arial"/>
          <w:sz w:val="24"/>
          <w:szCs w:val="24"/>
          <w:shd w:val="clear" w:color="auto" w:fill="FFFFFF"/>
        </w:rPr>
      </w:pPr>
      <w:r w:rsidRPr="00A81B10">
        <w:rPr>
          <w:rFonts w:ascii="Arial" w:hAnsi="Arial" w:cs="Arial"/>
          <w:sz w:val="24"/>
          <w:szCs w:val="24"/>
          <w:shd w:val="clear" w:color="auto" w:fill="FFFFFF"/>
        </w:rPr>
        <w:t>Revised the language to mirror description of the Safety population.</w:t>
      </w:r>
    </w:p>
    <w:p w14:paraId="07697B75" w14:textId="77777777" w:rsidR="009F12FD" w:rsidRPr="00A81B10" w:rsidRDefault="009F12FD" w:rsidP="009F12FD">
      <w:pPr>
        <w:rPr>
          <w:rFonts w:ascii="Arial" w:hAnsi="Arial" w:cs="Arial"/>
          <w:sz w:val="24"/>
          <w:szCs w:val="24"/>
          <w:shd w:val="clear" w:color="auto" w:fill="FFFFFF"/>
        </w:rPr>
      </w:pPr>
    </w:p>
    <w:p w14:paraId="04B56A31" w14:textId="558185E7" w:rsidR="009F12FD" w:rsidRDefault="009F12FD" w:rsidP="009F12FD">
      <w:pPr>
        <w:pStyle w:val="CommentText"/>
        <w:rPr>
          <w:rFonts w:cs="Arial"/>
          <w:szCs w:val="24"/>
          <w:shd w:val="clear" w:color="auto" w:fill="FFFFFF"/>
        </w:rPr>
      </w:pPr>
      <w:r w:rsidRPr="00A81B10">
        <w:rPr>
          <w:rFonts w:cs="Arial"/>
          <w:szCs w:val="24"/>
          <w:shd w:val="clear" w:color="auto" w:fill="FFFFFF"/>
        </w:rPr>
        <w:t>We note that these numbers were derived from follow-up times, based on the safety population. Please update the information, based on the follow up time after Dose 2 for the efficacy population.</w:t>
      </w:r>
    </w:p>
    <w:p w14:paraId="64FAD8B7" w14:textId="77777777" w:rsidR="009F12FD" w:rsidRDefault="009F12FD" w:rsidP="009F12FD">
      <w:pPr>
        <w:pStyle w:val="CommentText"/>
        <w:rPr>
          <w:rFonts w:cs="Arial"/>
          <w:szCs w:val="24"/>
          <w:shd w:val="clear" w:color="auto" w:fill="FFFFFF"/>
        </w:rPr>
      </w:pPr>
    </w:p>
    <w:p w14:paraId="4F0387E7" w14:textId="0A4F7295" w:rsidR="009F12FD" w:rsidRDefault="009F12FD" w:rsidP="009F12FD">
      <w:pPr>
        <w:pStyle w:val="CommentText"/>
        <w:rPr>
          <w:rFonts w:cs="Arial"/>
          <w:b/>
          <w:bCs/>
          <w:szCs w:val="24"/>
          <w:shd w:val="clear" w:color="auto" w:fill="FFFFFF"/>
        </w:rPr>
      </w:pPr>
      <w:proofErr w:type="spellStart"/>
      <w:r w:rsidRPr="009F12FD">
        <w:rPr>
          <w:rFonts w:cs="Arial"/>
          <w:b/>
          <w:bCs/>
          <w:szCs w:val="24"/>
          <w:shd w:val="clear" w:color="auto" w:fill="FFFFFF"/>
        </w:rPr>
        <w:t>PfizerBioNTech</w:t>
      </w:r>
      <w:proofErr w:type="spellEnd"/>
      <w:r w:rsidRPr="009F12FD">
        <w:rPr>
          <w:rFonts w:cs="Arial"/>
          <w:b/>
          <w:bCs/>
          <w:szCs w:val="24"/>
          <w:shd w:val="clear" w:color="auto" w:fill="FFFFFF"/>
        </w:rPr>
        <w:t xml:space="preserve"> Response:</w:t>
      </w:r>
    </w:p>
    <w:p w14:paraId="1A30D51F" w14:textId="77777777" w:rsidR="009F12FD" w:rsidRDefault="001D1E0B" w:rsidP="009F12FD">
      <w:pPr>
        <w:pStyle w:val="CommentText"/>
        <w:rPr>
          <w:rFonts w:cs="Arial"/>
          <w:szCs w:val="24"/>
          <w:shd w:val="clear" w:color="auto" w:fill="FFFFFF"/>
        </w:rPr>
      </w:pPr>
      <w:r w:rsidRPr="004901AE">
        <w:rPr>
          <w:rFonts w:cs="Arial"/>
          <w:szCs w:val="24"/>
          <w:shd w:val="clear" w:color="auto" w:fill="FFFFFF"/>
        </w:rPr>
        <w:t xml:space="preserve">The Sponsor accepts </w:t>
      </w:r>
      <w:r w:rsidR="004901AE" w:rsidRPr="004901AE">
        <w:rPr>
          <w:rFonts w:cs="Arial"/>
          <w:szCs w:val="24"/>
          <w:shd w:val="clear" w:color="auto" w:fill="FFFFFF"/>
        </w:rPr>
        <w:t>and has updated the information per FDA’s request.</w:t>
      </w:r>
    </w:p>
    <w:p w14:paraId="4CBF3037" w14:textId="77777777" w:rsidR="00CC5AB1" w:rsidRDefault="00CC5AB1" w:rsidP="009F12FD">
      <w:pPr>
        <w:pStyle w:val="CommentText"/>
        <w:rPr>
          <w:rFonts w:cs="Arial"/>
          <w:szCs w:val="24"/>
          <w:shd w:val="clear" w:color="auto" w:fill="FFFFFF"/>
        </w:rPr>
      </w:pPr>
    </w:p>
    <w:p w14:paraId="2EFA42E3" w14:textId="3365888E" w:rsidR="00CC5AB1" w:rsidRPr="00CC5AB1" w:rsidRDefault="00CC5AB1" w:rsidP="009F12FD">
      <w:pPr>
        <w:pStyle w:val="CommentText"/>
        <w:rPr>
          <w:rFonts w:cs="Arial"/>
          <w:i/>
          <w:iCs/>
          <w:szCs w:val="24"/>
          <w:shd w:val="clear" w:color="auto" w:fill="FFFFFF"/>
        </w:rPr>
      </w:pPr>
      <w:r>
        <w:rPr>
          <w:rFonts w:cs="Arial"/>
          <w:szCs w:val="24"/>
          <w:shd w:val="clear" w:color="auto" w:fill="FFFFFF"/>
        </w:rPr>
        <w:t xml:space="preserve">See: </w:t>
      </w:r>
      <w:r w:rsidRPr="00F00738">
        <w:rPr>
          <w:rFonts w:cs="Arial"/>
          <w:color w:val="4472C4" w:themeColor="accent1"/>
          <w:szCs w:val="24"/>
          <w:shd w:val="clear" w:color="auto" w:fill="FFFFFF"/>
        </w:rPr>
        <w:t xml:space="preserve">Supplemental Table </w:t>
      </w:r>
      <w:r w:rsidRPr="00F00738">
        <w:rPr>
          <w:i/>
          <w:iCs/>
          <w:color w:val="4472C4" w:themeColor="accent1"/>
          <w:shd w:val="clear" w:color="auto" w:fill="FFFFFF"/>
        </w:rPr>
        <w:t>Follow-up Time After Dose 2 – Phase 2/3 Subjects ≥16 Years of Age and With or Without Evidence of Infection Prior to 7 Days After Dose 2 – Evaluable Efficacy (7 Days) Population</w:t>
      </w:r>
    </w:p>
  </w:comment>
  <w:comment w:id="516" w:author="Author" w:initials="A">
    <w:p w14:paraId="2688C2B5" w14:textId="123855A0" w:rsidR="00B835DE" w:rsidRPr="00AC1109" w:rsidRDefault="00B835DE" w:rsidP="00B835DE">
      <w:pPr>
        <w:pStyle w:val="CommentText"/>
        <w:rPr>
          <w:b/>
          <w:bCs/>
        </w:rPr>
      </w:pPr>
      <w:r>
        <w:rPr>
          <w:rStyle w:val="CommentReference"/>
        </w:rPr>
        <w:annotationRef/>
      </w:r>
      <w:r w:rsidRPr="00AC1109">
        <w:rPr>
          <w:b/>
          <w:bCs/>
        </w:rPr>
        <w:t>FDA comment:</w:t>
      </w:r>
    </w:p>
    <w:p w14:paraId="67A24FDA" w14:textId="77777777" w:rsidR="00B835DE" w:rsidRDefault="00B835DE" w:rsidP="00B835DE">
      <w:pPr>
        <w:pStyle w:val="CommentText"/>
      </w:pPr>
      <w:r>
        <w:t xml:space="preserve">Pfizer, </w:t>
      </w:r>
    </w:p>
    <w:p w14:paraId="58DE3D94" w14:textId="77777777" w:rsidR="00B835DE" w:rsidRDefault="00B835DE" w:rsidP="00B835DE">
      <w:pPr>
        <w:pStyle w:val="CommentText"/>
      </w:pPr>
      <w:r>
        <w:t>This general statement is misleading because some of the subgroup analyses were limited by the size of the subgroup and low number of confirmed cases, which limits the interpretation of those analyses. We disagree with this addition and request deletion.</w:t>
      </w:r>
    </w:p>
    <w:p w14:paraId="60ED395F" w14:textId="77777777" w:rsidR="00B835DE" w:rsidRDefault="00B835DE" w:rsidP="00B835DE">
      <w:pPr>
        <w:pStyle w:val="CommentText"/>
        <w:rPr>
          <w:b/>
          <w:bCs/>
        </w:rPr>
      </w:pPr>
    </w:p>
    <w:p w14:paraId="07BECCDA" w14:textId="77777777" w:rsidR="00B835DE" w:rsidRPr="00AC1109" w:rsidRDefault="00B835DE" w:rsidP="00B835DE">
      <w:pPr>
        <w:pStyle w:val="CommentText"/>
        <w:rPr>
          <w:b/>
          <w:bCs/>
        </w:rPr>
      </w:pPr>
      <w:proofErr w:type="spellStart"/>
      <w:r w:rsidRPr="00AC1109">
        <w:rPr>
          <w:b/>
          <w:bCs/>
        </w:rPr>
        <w:t>PfizerBioNTech</w:t>
      </w:r>
      <w:proofErr w:type="spellEnd"/>
      <w:r w:rsidRPr="00AC1109">
        <w:rPr>
          <w:b/>
          <w:bCs/>
        </w:rPr>
        <w:t xml:space="preserve"> response:</w:t>
      </w:r>
    </w:p>
    <w:p w14:paraId="3DC58AC8" w14:textId="77777777" w:rsidR="00B835DE" w:rsidRDefault="00B835DE" w:rsidP="00B835DE">
      <w:pPr>
        <w:pStyle w:val="CommentText"/>
      </w:pPr>
      <w:r>
        <w:t>Despite the size of the subgroup being limited, the Sponsor proposes retaining this statement as we believe this provides very meaningful information to prescribers about subgroup populations they may be treating.</w:t>
      </w:r>
    </w:p>
  </w:comment>
  <w:comment w:id="518" w:author="Author" w:initials="A">
    <w:p w14:paraId="26F1517B" w14:textId="0EE027D2" w:rsidR="00DC7CB9" w:rsidRDefault="00DC7CB9">
      <w:pPr>
        <w:pStyle w:val="CommentText"/>
      </w:pPr>
      <w:r>
        <w:rPr>
          <w:rStyle w:val="CommentReference"/>
        </w:rPr>
        <w:annotationRef/>
      </w:r>
      <w:proofErr w:type="spellStart"/>
      <w:r w:rsidRPr="00AC1109">
        <w:rPr>
          <w:b/>
          <w:bCs/>
        </w:rPr>
        <w:t>PfizerBioNTech</w:t>
      </w:r>
      <w:proofErr w:type="spellEnd"/>
      <w:r w:rsidRPr="00AC1109">
        <w:rPr>
          <w:b/>
          <w:bCs/>
        </w:rPr>
        <w:t xml:space="preserve"> </w:t>
      </w:r>
      <w:r>
        <w:rPr>
          <w:b/>
          <w:bCs/>
        </w:rPr>
        <w:t>comment</w:t>
      </w:r>
      <w:r w:rsidRPr="00AC1109">
        <w:rPr>
          <w:b/>
          <w:bCs/>
        </w:rPr>
        <w:t>:</w:t>
      </w:r>
      <w:r>
        <w:rPr>
          <w:b/>
          <w:bCs/>
        </w:rPr>
        <w:t xml:space="preserve"> </w:t>
      </w:r>
      <w:r w:rsidRPr="00DC7CB9">
        <w:t>The Sponsor accepts the deletion of the word “Updated.”</w:t>
      </w:r>
    </w:p>
  </w:comment>
  <w:comment w:id="525" w:author="Author" w:initials="A">
    <w:p w14:paraId="5F4EF991" w14:textId="77777777" w:rsidR="00A833C6" w:rsidRDefault="00A833C6" w:rsidP="00A833C6">
      <w:pPr>
        <w:pStyle w:val="CommentText"/>
      </w:pPr>
      <w:r>
        <w:rPr>
          <w:rStyle w:val="CommentReference"/>
        </w:rPr>
        <w:annotationRef/>
      </w:r>
      <w:r w:rsidRPr="009E23E3">
        <w:rPr>
          <w:b/>
          <w:bCs/>
        </w:rPr>
        <w:t>Pfizer</w:t>
      </w:r>
      <w:r>
        <w:rPr>
          <w:b/>
          <w:bCs/>
        </w:rPr>
        <w:t>-</w:t>
      </w:r>
      <w:r w:rsidRPr="009E23E3">
        <w:rPr>
          <w:b/>
          <w:bCs/>
        </w:rPr>
        <w:t>BioNTech response:</w:t>
      </w:r>
      <w:r>
        <w:rPr>
          <w:b/>
          <w:bCs/>
        </w:rPr>
        <w:br/>
      </w:r>
      <w:r>
        <w:t>The Sponsor proposes addition of this paragraph to section 14 to be consistent with the updates recently made to the EUA labels that FDA granted a LOA for on 12-Aug-2021.</w:t>
      </w:r>
    </w:p>
  </w:comment>
  <w:comment w:id="529" w:author="Author" w:initials="A">
    <w:p w14:paraId="35DD7CD3" w14:textId="4C4A39DE" w:rsidR="0080726B" w:rsidRDefault="00485DB0" w:rsidP="00485DB0">
      <w:pPr>
        <w:pStyle w:val="CommentText"/>
      </w:pPr>
      <w:r>
        <w:rPr>
          <w:rStyle w:val="CommentReference"/>
        </w:rPr>
        <w:annotationRef/>
      </w:r>
      <w:r w:rsidR="0080726B" w:rsidRPr="007224A0">
        <w:rPr>
          <w:b/>
          <w:bCs/>
        </w:rPr>
        <w:t>FDA comment</w:t>
      </w:r>
      <w:r w:rsidR="0080726B">
        <w:t>:</w:t>
      </w:r>
    </w:p>
    <w:p w14:paraId="029D5C9B" w14:textId="77777777" w:rsidR="007224A0" w:rsidRDefault="007224A0" w:rsidP="007224A0">
      <w:pPr>
        <w:pStyle w:val="CommentText"/>
      </w:pPr>
      <w:r>
        <w:t>Pfizer,</w:t>
      </w:r>
    </w:p>
    <w:p w14:paraId="126D7883" w14:textId="77777777" w:rsidR="0080726B" w:rsidRDefault="007224A0" w:rsidP="007224A0">
      <w:pPr>
        <w:pStyle w:val="CommentText"/>
      </w:pPr>
      <w:r>
        <w:t>Please update this section to include information on the diluent manufactured at the Pfizer Healthcare India site.</w:t>
      </w:r>
    </w:p>
    <w:p w14:paraId="164D5BF3" w14:textId="77777777" w:rsidR="007224A0" w:rsidRDefault="007224A0" w:rsidP="007224A0">
      <w:pPr>
        <w:pStyle w:val="CommentText"/>
      </w:pPr>
    </w:p>
    <w:p w14:paraId="0FC1B48D" w14:textId="77777777" w:rsidR="007224A0" w:rsidRDefault="007224A0" w:rsidP="007224A0">
      <w:pPr>
        <w:pStyle w:val="CommentText"/>
        <w:rPr>
          <w:b/>
          <w:bCs/>
        </w:rPr>
      </w:pPr>
      <w:r w:rsidRPr="00F22D7B">
        <w:rPr>
          <w:b/>
          <w:bCs/>
        </w:rPr>
        <w:t>Pfizer-BioNTech response:</w:t>
      </w:r>
    </w:p>
    <w:p w14:paraId="5BCCB01C" w14:textId="15383255" w:rsidR="007F4E5E" w:rsidRDefault="007F4E5E" w:rsidP="007224A0">
      <w:pPr>
        <w:pStyle w:val="CommentText"/>
      </w:pPr>
      <w:r>
        <w:t>10 mL single-use vial diluent (NDC 0409488810) is registered under NDA 018803 and manufactured in accordance with NDA 018803, including manufacture at both sites in Rocky Mount, NC, USA (site establishment license name “Hospira”) and in Andhra Pradesh, India (site establishment license name “Pfizer Healthcare India Pvt. Ltd”). The license holder of NDA 018803 is Hospira, Inc., Lake Forest, Illinois. As such, the proposed USPI is correct as written.</w:t>
      </w:r>
      <w:r>
        <w:rPr>
          <w:rStyle w:val="CommentReference"/>
        </w:rPr>
        <w:annotationRef/>
      </w:r>
    </w:p>
  </w:comment>
  <w:comment w:id="531" w:author="Author" w:initials="A">
    <w:p w14:paraId="491B5DFD" w14:textId="16AF50AA" w:rsidR="006470CC" w:rsidRDefault="00902B5E">
      <w:pPr>
        <w:pStyle w:val="CommentText"/>
      </w:pPr>
      <w:r>
        <w:rPr>
          <w:rStyle w:val="CommentReference"/>
        </w:rPr>
        <w:annotationRef/>
      </w:r>
      <w:r w:rsidRPr="00383811">
        <w:rPr>
          <w:b/>
          <w:bCs/>
        </w:rPr>
        <w:t>Pfizer-BioNTech response:</w:t>
      </w:r>
      <w:r>
        <w:t xml:space="preserve"> </w:t>
      </w:r>
      <w:r>
        <w:br/>
      </w:r>
      <w:r w:rsidR="00A70B31">
        <w:t xml:space="preserve">The sponsor has updated the temperature range for </w:t>
      </w:r>
      <w:proofErr w:type="spellStart"/>
      <w:r w:rsidR="00A70B31">
        <w:t>ultra cold</w:t>
      </w:r>
      <w:proofErr w:type="spellEnd"/>
      <w:r w:rsidR="00A70B31">
        <w:t xml:space="preserve"> storage to reflect the </w:t>
      </w:r>
      <w:proofErr w:type="gramStart"/>
      <w:r w:rsidR="00A70B31">
        <w:t>long term</w:t>
      </w:r>
      <w:proofErr w:type="gramEnd"/>
      <w:r w:rsidR="00A70B31">
        <w:t xml:space="preserve"> storage condition filed in the BLA.</w:t>
      </w:r>
      <w:r w:rsidR="00A70B31">
        <w:rPr>
          <w:rStyle w:val="CommentReference"/>
        </w:rPr>
        <w:annotationRef/>
      </w:r>
    </w:p>
  </w:comment>
  <w:comment w:id="540" w:author="Author" w:initials="A">
    <w:p w14:paraId="0EF29E85" w14:textId="45F85EF3" w:rsidR="0015359E" w:rsidRDefault="0015359E">
      <w:pPr>
        <w:pStyle w:val="CommentText"/>
      </w:pPr>
      <w:r>
        <w:rPr>
          <w:rStyle w:val="CommentReference"/>
        </w:rPr>
        <w:annotationRef/>
      </w:r>
      <w:r w:rsidRPr="00C175B8">
        <w:rPr>
          <w:b/>
          <w:bCs/>
        </w:rPr>
        <w:t>Pfizer-BioNTech response:</w:t>
      </w:r>
      <w:r>
        <w:t xml:space="preserve"> </w:t>
      </w:r>
      <w:r>
        <w:br/>
      </w:r>
      <w:r w:rsidR="00A70B31">
        <w:t xml:space="preserve">The sponsor has updated the temperature range for </w:t>
      </w:r>
      <w:proofErr w:type="spellStart"/>
      <w:r w:rsidR="00A70B31">
        <w:t>ultra cold</w:t>
      </w:r>
      <w:proofErr w:type="spellEnd"/>
      <w:r w:rsidR="00A70B31">
        <w:t xml:space="preserve"> storage to reflect the </w:t>
      </w:r>
      <w:proofErr w:type="gramStart"/>
      <w:r w:rsidR="00A70B31">
        <w:t>long term</w:t>
      </w:r>
      <w:proofErr w:type="gramEnd"/>
      <w:r w:rsidR="00A70B31">
        <w:t xml:space="preserve"> storage condition filed in the BLA.</w:t>
      </w:r>
      <w:r w:rsidR="00A70B31">
        <w:rPr>
          <w:rStyle w:val="CommentReference"/>
        </w:rPr>
        <w:annotationRef/>
      </w:r>
    </w:p>
  </w:comment>
  <w:comment w:id="547" w:author="Author" w:initials="A">
    <w:p w14:paraId="3AEF14F5" w14:textId="0AF54903" w:rsidR="008C6A02" w:rsidRPr="00684D7A" w:rsidRDefault="008C6A02" w:rsidP="008C6A02">
      <w:pPr>
        <w:pStyle w:val="CommentText"/>
        <w:rPr>
          <w:szCs w:val="24"/>
        </w:rPr>
      </w:pPr>
      <w:r>
        <w:rPr>
          <w:rStyle w:val="CommentReference"/>
        </w:rPr>
        <w:annotationRef/>
      </w:r>
      <w:r w:rsidRPr="00773524">
        <w:rPr>
          <w:b/>
          <w:bCs/>
          <w:szCs w:val="24"/>
        </w:rPr>
        <w:t>FDA comment</w:t>
      </w:r>
      <w:r w:rsidR="00773524" w:rsidRPr="00773524">
        <w:rPr>
          <w:b/>
          <w:bCs/>
          <w:szCs w:val="24"/>
        </w:rPr>
        <w:t>:</w:t>
      </w:r>
    </w:p>
    <w:p w14:paraId="2FDFC878" w14:textId="77777777" w:rsidR="00761379" w:rsidRDefault="00761379" w:rsidP="00761379">
      <w:pPr>
        <w:pStyle w:val="CommentText"/>
      </w:pPr>
      <w:r>
        <w:t>Pfizer,</w:t>
      </w:r>
    </w:p>
    <w:p w14:paraId="07BC1A2B" w14:textId="555FA1D8" w:rsidR="00773524" w:rsidRDefault="00761379" w:rsidP="00761379">
      <w:pPr>
        <w:pStyle w:val="CommentText"/>
      </w:pPr>
      <w:r>
        <w:t>Please see comment in Section 8.1.</w:t>
      </w:r>
    </w:p>
    <w:p w14:paraId="50D0CC16" w14:textId="77777777" w:rsidR="00761379" w:rsidRDefault="00761379" w:rsidP="00761379">
      <w:pPr>
        <w:pStyle w:val="CommentText"/>
        <w:rPr>
          <w:szCs w:val="24"/>
        </w:rPr>
      </w:pPr>
    </w:p>
    <w:p w14:paraId="79AA5581" w14:textId="77777777" w:rsidR="00773524" w:rsidRPr="00773524" w:rsidRDefault="00773524" w:rsidP="008C6A02">
      <w:pPr>
        <w:pStyle w:val="CommentText"/>
        <w:rPr>
          <w:b/>
          <w:bCs/>
          <w:szCs w:val="24"/>
        </w:rPr>
      </w:pPr>
      <w:proofErr w:type="spellStart"/>
      <w:r w:rsidRPr="00773524">
        <w:rPr>
          <w:b/>
          <w:bCs/>
          <w:szCs w:val="24"/>
        </w:rPr>
        <w:t>PfizerBioNTech</w:t>
      </w:r>
      <w:proofErr w:type="spellEnd"/>
      <w:r w:rsidRPr="00773524">
        <w:rPr>
          <w:b/>
          <w:bCs/>
          <w:szCs w:val="24"/>
        </w:rPr>
        <w:t xml:space="preserve"> response:</w:t>
      </w:r>
    </w:p>
    <w:p w14:paraId="5C4F78BF" w14:textId="7DA92FBE" w:rsidR="00773524" w:rsidRDefault="00684D7A" w:rsidP="008C6A02">
      <w:pPr>
        <w:pStyle w:val="CommentText"/>
      </w:pPr>
      <w:r>
        <w:rPr>
          <w:rFonts w:cs="Arial"/>
          <w:sz w:val="16"/>
          <w:szCs w:val="16"/>
        </w:rPr>
        <w:t xml:space="preserve">The Sponsor </w:t>
      </w:r>
      <w:r w:rsidR="00333918">
        <w:rPr>
          <w:rFonts w:cs="Arial"/>
          <w:sz w:val="16"/>
          <w:szCs w:val="16"/>
        </w:rPr>
        <w:t>accepts and has updated this section accordingly.</w:t>
      </w:r>
    </w:p>
  </w:comment>
  <w:comment w:id="552" w:author="Author" w:initials="A">
    <w:p w14:paraId="44BCCF40" w14:textId="66DD9AD3" w:rsidR="00283328" w:rsidRPr="00283328" w:rsidRDefault="00283328">
      <w:pPr>
        <w:pStyle w:val="CommentText"/>
        <w:rPr>
          <w:b/>
          <w:bCs/>
        </w:rPr>
      </w:pPr>
      <w:r>
        <w:rPr>
          <w:rStyle w:val="CommentReference"/>
        </w:rPr>
        <w:annotationRef/>
      </w:r>
      <w:r w:rsidRPr="00283328">
        <w:rPr>
          <w:b/>
          <w:bCs/>
        </w:rPr>
        <w:t>FDA comment:</w:t>
      </w:r>
    </w:p>
    <w:p w14:paraId="1A6791A9" w14:textId="77777777" w:rsidR="00283328" w:rsidRDefault="00283328" w:rsidP="00283328">
      <w:pPr>
        <w:pStyle w:val="CommentText"/>
      </w:pPr>
      <w:r>
        <w:rPr>
          <w:rStyle w:val="CommentReference"/>
        </w:rPr>
        <w:annotationRef/>
      </w:r>
      <w:r>
        <w:t>Pfizer,</w:t>
      </w:r>
    </w:p>
    <w:p w14:paraId="124BB7D8" w14:textId="77777777" w:rsidR="00283328" w:rsidRDefault="00283328" w:rsidP="00283328">
      <w:pPr>
        <w:pStyle w:val="CommentText"/>
      </w:pPr>
      <w:r>
        <w:t xml:space="preserve">Please revise this link to direct to </w:t>
      </w:r>
      <w:proofErr w:type="spellStart"/>
      <w:r>
        <w:t>DailyMed</w:t>
      </w:r>
      <w:proofErr w:type="spellEnd"/>
      <w:r>
        <w:t>.</w:t>
      </w:r>
    </w:p>
    <w:p w14:paraId="38333721" w14:textId="77777777" w:rsidR="00283328" w:rsidRDefault="00283328">
      <w:pPr>
        <w:pStyle w:val="CommentText"/>
      </w:pPr>
    </w:p>
    <w:p w14:paraId="21D0975E" w14:textId="77777777" w:rsidR="00283328" w:rsidRPr="00283328" w:rsidRDefault="00283328">
      <w:pPr>
        <w:pStyle w:val="CommentText"/>
        <w:rPr>
          <w:b/>
          <w:bCs/>
        </w:rPr>
      </w:pPr>
      <w:r w:rsidRPr="00283328">
        <w:rPr>
          <w:b/>
          <w:bCs/>
        </w:rPr>
        <w:t>Pfizer BioNTech response:</w:t>
      </w:r>
    </w:p>
    <w:p w14:paraId="45287552" w14:textId="2A775A3C" w:rsidR="00283328" w:rsidRPr="00FE7E9C" w:rsidRDefault="00A63C1A" w:rsidP="00FE7E9C">
      <w:pPr>
        <w:spacing w:before="100" w:beforeAutospacing="1" w:after="100" w:afterAutospacing="1"/>
        <w:rPr>
          <w:szCs w:val="24"/>
          <w:lang w:val="en"/>
        </w:rPr>
      </w:pPr>
      <w:r w:rsidRPr="00FE7E9C">
        <w:rPr>
          <w:rFonts w:ascii="Arial" w:eastAsia="Times New Roman" w:hAnsi="Arial"/>
          <w:sz w:val="24"/>
        </w:rPr>
        <w:t xml:space="preserve">Pfizer-BioNTech would like to retain the reference to </w:t>
      </w:r>
      <w:r w:rsidR="00FE7E9C" w:rsidRPr="00FE7E9C">
        <w:rPr>
          <w:rFonts w:ascii="Arial" w:eastAsia="Times New Roman" w:hAnsi="Arial"/>
          <w:sz w:val="24"/>
        </w:rPr>
        <w:t xml:space="preserve">Comirnityglobal.com </w:t>
      </w:r>
      <w:r w:rsidRPr="00FE7E9C">
        <w:rPr>
          <w:rFonts w:ascii="Arial" w:eastAsia="Times New Roman" w:hAnsi="Arial"/>
          <w:sz w:val="24"/>
        </w:rPr>
        <w:t xml:space="preserve">in our USPI when referring to a website that contains the most updated version of our labeling. As updates to labeling are typically available more quickly via </w:t>
      </w:r>
      <w:r w:rsidR="00FE7E9C" w:rsidRPr="00FE7E9C">
        <w:rPr>
          <w:rFonts w:ascii="Arial" w:eastAsia="Times New Roman" w:hAnsi="Arial"/>
          <w:sz w:val="24"/>
        </w:rPr>
        <w:t>Comirnityglobal</w:t>
      </w:r>
      <w:r w:rsidRPr="00FE7E9C">
        <w:rPr>
          <w:rFonts w:ascii="Arial" w:eastAsia="Times New Roman" w:hAnsi="Arial"/>
          <w:sz w:val="24"/>
        </w:rPr>
        <w:t xml:space="preserve">.com than the posting to Daily Med or http://labels.fda.gov/, referencing the </w:t>
      </w:r>
      <w:r w:rsidR="00FE7E9C" w:rsidRPr="00FE7E9C">
        <w:rPr>
          <w:rFonts w:ascii="Arial" w:eastAsia="Times New Roman" w:hAnsi="Arial"/>
          <w:sz w:val="24"/>
        </w:rPr>
        <w:t xml:space="preserve">Comirnityglobal.com </w:t>
      </w:r>
      <w:r w:rsidRPr="00FE7E9C">
        <w:rPr>
          <w:rFonts w:ascii="Arial" w:eastAsia="Times New Roman" w:hAnsi="Arial"/>
          <w:sz w:val="24"/>
        </w:rPr>
        <w:t>website will ensure that any updates to our labeling will be available to prescribers in the most expedient timeframe.</w:t>
      </w:r>
    </w:p>
  </w:comment>
  <w:comment w:id="556" w:author="Author" w:initials="A">
    <w:p w14:paraId="70CFC5FB" w14:textId="77777777" w:rsidR="00C63820" w:rsidRPr="006B3F1E" w:rsidRDefault="00C63820" w:rsidP="00C63820">
      <w:pPr>
        <w:pStyle w:val="CommentText"/>
        <w:rPr>
          <w:b/>
          <w:bCs/>
        </w:rPr>
      </w:pPr>
      <w:r>
        <w:rPr>
          <w:rStyle w:val="CommentReference"/>
        </w:rPr>
        <w:annotationRef/>
      </w:r>
      <w:r w:rsidRPr="006B3F1E">
        <w:rPr>
          <w:b/>
          <w:bCs/>
        </w:rPr>
        <w:t>FDA comment:</w:t>
      </w:r>
    </w:p>
    <w:p w14:paraId="6DEB197A" w14:textId="77777777" w:rsidR="00C63820" w:rsidRPr="00AE2EB3" w:rsidRDefault="00C63820" w:rsidP="00C63820">
      <w:pPr>
        <w:pStyle w:val="CommentText"/>
        <w:rPr>
          <w:rFonts w:eastAsia="Calibri" w:cs="Arial"/>
          <w:b/>
          <w:bCs/>
          <w:color w:val="000000"/>
          <w:sz w:val="11"/>
          <w:szCs w:val="11"/>
        </w:rPr>
      </w:pPr>
      <w:r>
        <w:rPr>
          <w:rStyle w:val="CommentReference"/>
        </w:rPr>
        <w:annotationRef/>
      </w:r>
      <w:r>
        <w:rPr>
          <w:rFonts w:eastAsia="Calibri" w:cs="Arial"/>
          <w:color w:val="000000"/>
          <w:sz w:val="11"/>
          <w:szCs w:val="11"/>
        </w:rPr>
        <w:t xml:space="preserve">Pfizer, </w:t>
      </w:r>
    </w:p>
    <w:p w14:paraId="6F3D61B7" w14:textId="77777777" w:rsidR="00C63820" w:rsidRDefault="00C63820" w:rsidP="00C63820">
      <w:pPr>
        <w:pStyle w:val="CommentText"/>
        <w:rPr>
          <w:rFonts w:cs="Arial"/>
          <w:color w:val="000000"/>
          <w:sz w:val="11"/>
          <w:szCs w:val="11"/>
        </w:rPr>
      </w:pPr>
      <w:r>
        <w:rPr>
          <w:rFonts w:cs="Arial"/>
          <w:color w:val="000000"/>
          <w:sz w:val="11"/>
          <w:szCs w:val="11"/>
        </w:rPr>
        <w:t xml:space="preserve">We acknowledge that two of your labels include CPT codes; however, please delete the CPT code in this label. </w:t>
      </w:r>
    </w:p>
    <w:p w14:paraId="20DAA830" w14:textId="77777777" w:rsidR="00C63820" w:rsidRDefault="00C63820" w:rsidP="00C63820">
      <w:pPr>
        <w:pStyle w:val="CommentText"/>
        <w:rPr>
          <w:rFonts w:cs="Arial"/>
          <w:color w:val="000000"/>
          <w:sz w:val="11"/>
          <w:szCs w:val="11"/>
        </w:rPr>
      </w:pPr>
    </w:p>
    <w:p w14:paraId="7F72F2E7" w14:textId="77777777" w:rsidR="00C63820" w:rsidRDefault="00C63820" w:rsidP="00C63820">
      <w:pPr>
        <w:pStyle w:val="CommentText"/>
      </w:pPr>
      <w:r w:rsidRPr="00CB3DD3">
        <w:rPr>
          <w:rFonts w:cs="Arial"/>
          <w:b/>
          <w:bCs/>
          <w:color w:val="000000"/>
          <w:sz w:val="11"/>
          <w:szCs w:val="11"/>
        </w:rPr>
        <w:t>Pfizer-BioNTech response:</w:t>
      </w:r>
    </w:p>
    <w:p w14:paraId="76D95807" w14:textId="613F7C35" w:rsidR="00C63820" w:rsidRDefault="00C63820">
      <w:pPr>
        <w:pStyle w:val="CommentText"/>
      </w:pPr>
      <w:r>
        <w:t>The Sponsor accepts the deletion of the CPT code.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4437DF" w15:done="0"/>
  <w15:commentEx w15:paraId="0470BD2F" w15:done="0"/>
  <w15:commentEx w15:paraId="26712A9D" w15:done="0"/>
  <w15:commentEx w15:paraId="4DEC2AE5" w15:done="0"/>
  <w15:commentEx w15:paraId="3C04A306" w15:done="0"/>
  <w15:commentEx w15:paraId="09D9F6B0" w15:done="0"/>
  <w15:commentEx w15:paraId="0A237CEA" w15:done="0"/>
  <w15:commentEx w15:paraId="6AC3B9B0" w15:done="0"/>
  <w15:commentEx w15:paraId="7766BC32" w15:done="0"/>
  <w15:commentEx w15:paraId="796F88D7" w15:done="0"/>
  <w15:commentEx w15:paraId="5211C4C8" w15:done="0"/>
  <w15:commentEx w15:paraId="7719B448" w15:done="0"/>
  <w15:commentEx w15:paraId="01B9EB2B" w15:done="0"/>
  <w15:commentEx w15:paraId="1E76726B" w15:done="0"/>
  <w15:commentEx w15:paraId="7DFD0F34" w15:done="0"/>
  <w15:commentEx w15:paraId="453B8900" w15:done="0"/>
  <w15:commentEx w15:paraId="334A4725" w15:done="0"/>
  <w15:commentEx w15:paraId="66FE0976" w15:done="0"/>
  <w15:commentEx w15:paraId="6E0CD423" w15:done="0"/>
  <w15:commentEx w15:paraId="4F54EFE9" w15:done="0"/>
  <w15:commentEx w15:paraId="487B9EA9" w15:done="0"/>
  <w15:commentEx w15:paraId="42BBD2DD" w15:done="0"/>
  <w15:commentEx w15:paraId="44F4BF2D" w15:done="0"/>
  <w15:commentEx w15:paraId="600DF524" w15:done="0"/>
  <w15:commentEx w15:paraId="4C98848F" w15:done="0"/>
  <w15:commentEx w15:paraId="5A4ECEAD" w15:done="0"/>
  <w15:commentEx w15:paraId="00B7129E" w15:done="0"/>
  <w15:commentEx w15:paraId="345ED40A" w15:done="0"/>
  <w15:commentEx w15:paraId="1D7C9353" w15:done="0"/>
  <w15:commentEx w15:paraId="74509273" w15:done="0"/>
  <w15:commentEx w15:paraId="4B554E51" w15:done="0"/>
  <w15:commentEx w15:paraId="09734F6F" w15:done="0"/>
  <w15:commentEx w15:paraId="3FF4F07A" w15:done="0"/>
  <w15:commentEx w15:paraId="088BF2D3" w15:done="0"/>
  <w15:commentEx w15:paraId="2EFA42E3" w15:done="0"/>
  <w15:commentEx w15:paraId="3DC58AC8" w15:done="0"/>
  <w15:commentEx w15:paraId="26F1517B" w15:done="0"/>
  <w15:commentEx w15:paraId="5F4EF991" w15:done="0"/>
  <w15:commentEx w15:paraId="5BCCB01C" w15:done="0"/>
  <w15:commentEx w15:paraId="491B5DFD" w15:done="0"/>
  <w15:commentEx w15:paraId="0EF29E85" w15:done="0"/>
  <w15:commentEx w15:paraId="5C4F78BF" w15:done="0"/>
  <w15:commentEx w15:paraId="45287552" w15:done="0"/>
  <w15:commentEx w15:paraId="76D9580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4437DF" w16cid:durableId="24C15ACF"/>
  <w16cid:commentId w16cid:paraId="0470BD2F" w16cid:durableId="24C27E8F"/>
  <w16cid:commentId w16cid:paraId="26712A9D" w16cid:durableId="24C24F57"/>
  <w16cid:commentId w16cid:paraId="4DEC2AE5" w16cid:durableId="24C2384E"/>
  <w16cid:commentId w16cid:paraId="3C04A306" w16cid:durableId="24C24200"/>
  <w16cid:commentId w16cid:paraId="09D9F6B0" w16cid:durableId="24C2422F"/>
  <w16cid:commentId w16cid:paraId="0A237CEA" w16cid:durableId="24C2423F"/>
  <w16cid:commentId w16cid:paraId="6AC3B9B0" w16cid:durableId="24C2427B"/>
  <w16cid:commentId w16cid:paraId="7766BC32" w16cid:durableId="24C2026E"/>
  <w16cid:commentId w16cid:paraId="796F88D7" w16cid:durableId="24C14A08"/>
  <w16cid:commentId w16cid:paraId="5211C4C8" w16cid:durableId="24C2823D"/>
  <w16cid:commentId w16cid:paraId="7719B448" w16cid:durableId="24C14A23"/>
  <w16cid:commentId w16cid:paraId="01B9EB2B" w16cid:durableId="24C21E35"/>
  <w16cid:commentId w16cid:paraId="1E76726B" w16cid:durableId="24C14AEE"/>
  <w16cid:commentId w16cid:paraId="7DFD0F34" w16cid:durableId="24C14C4D"/>
  <w16cid:commentId w16cid:paraId="453B8900" w16cid:durableId="24C24402"/>
  <w16cid:commentId w16cid:paraId="334A4725" w16cid:durableId="24C2844B"/>
  <w16cid:commentId w16cid:paraId="66FE0976" w16cid:durableId="24C22C11"/>
  <w16cid:commentId w16cid:paraId="6E0CD423" w16cid:durableId="24C269CB"/>
  <w16cid:commentId w16cid:paraId="4F54EFE9" w16cid:durableId="24C211CA"/>
  <w16cid:commentId w16cid:paraId="487B9EA9" w16cid:durableId="24C36E18"/>
  <w16cid:commentId w16cid:paraId="42BBD2DD" w16cid:durableId="24C24D5E"/>
  <w16cid:commentId w16cid:paraId="44F4BF2D" w16cid:durableId="24C36E25"/>
  <w16cid:commentId w16cid:paraId="600DF524" w16cid:durableId="24B791AF"/>
  <w16cid:commentId w16cid:paraId="4C98848F" w16cid:durableId="24C3771A"/>
  <w16cid:commentId w16cid:paraId="5A4ECEAD" w16cid:durableId="24C37745"/>
  <w16cid:commentId w16cid:paraId="00B7129E" w16cid:durableId="24C14D5A"/>
  <w16cid:commentId w16cid:paraId="345ED40A" w16cid:durableId="24C286A3"/>
  <w16cid:commentId w16cid:paraId="1D7C9353" w16cid:durableId="24C25B51"/>
  <w16cid:commentId w16cid:paraId="74509273" w16cid:durableId="24C161A7"/>
  <w16cid:commentId w16cid:paraId="4B554E51" w16cid:durableId="24C25B9E"/>
  <w16cid:commentId w16cid:paraId="09734F6F" w16cid:durableId="24C2401D"/>
  <w16cid:commentId w16cid:paraId="3FF4F07A" w16cid:durableId="24C22E7B"/>
  <w16cid:commentId w16cid:paraId="088BF2D3" w16cid:durableId="24C261B9"/>
  <w16cid:commentId w16cid:paraId="2EFA42E3" w16cid:durableId="24C1516A"/>
  <w16cid:commentId w16cid:paraId="3DC58AC8" w16cid:durableId="24C2673F"/>
  <w16cid:commentId w16cid:paraId="26F1517B" w16cid:durableId="24C26752"/>
  <w16cid:commentId w16cid:paraId="5F4EF991" w16cid:durableId="24C287F5"/>
  <w16cid:commentId w16cid:paraId="5BCCB01C" w16cid:durableId="24B694F4"/>
  <w16cid:commentId w16cid:paraId="491B5DFD" w16cid:durableId="24C27F0F"/>
  <w16cid:commentId w16cid:paraId="0EF29E85" w16cid:durableId="24C27FAD"/>
  <w16cid:commentId w16cid:paraId="5C4F78BF" w16cid:durableId="24C152EA"/>
  <w16cid:commentId w16cid:paraId="45287552" w16cid:durableId="24C15347"/>
  <w16cid:commentId w16cid:paraId="76D95807" w16cid:durableId="24C370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3295" w14:textId="77777777" w:rsidR="00C53143" w:rsidRDefault="00C53143">
      <w:r>
        <w:separator/>
      </w:r>
    </w:p>
  </w:endnote>
  <w:endnote w:type="continuationSeparator" w:id="0">
    <w:p w14:paraId="69EA2E0B" w14:textId="77777777" w:rsidR="00C53143" w:rsidRDefault="00C53143">
      <w:r>
        <w:continuationSeparator/>
      </w:r>
    </w:p>
  </w:endnote>
  <w:endnote w:type="continuationNotice" w:id="1">
    <w:p w14:paraId="76FC4EF1" w14:textId="77777777" w:rsidR="00C53143" w:rsidRDefault="00C53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2E7F0" w14:textId="77777777" w:rsidR="00C53143" w:rsidRDefault="00C53143">
      <w:r>
        <w:separator/>
      </w:r>
    </w:p>
  </w:footnote>
  <w:footnote w:type="continuationSeparator" w:id="0">
    <w:p w14:paraId="2CF8A88D" w14:textId="77777777" w:rsidR="00C53143" w:rsidRDefault="00C53143">
      <w:r>
        <w:continuationSeparator/>
      </w:r>
    </w:p>
  </w:footnote>
  <w:footnote w:type="continuationNotice" w:id="1">
    <w:p w14:paraId="3B945E01" w14:textId="77777777" w:rsidR="00C53143" w:rsidRDefault="00C531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FA"/>
    <w:rsid w:val="00006F8E"/>
    <w:rsid w:val="000075FB"/>
    <w:rsid w:val="00007713"/>
    <w:rsid w:val="00010EA9"/>
    <w:rsid w:val="0001122F"/>
    <w:rsid w:val="00011553"/>
    <w:rsid w:val="00011B82"/>
    <w:rsid w:val="00011C01"/>
    <w:rsid w:val="00011CD0"/>
    <w:rsid w:val="0001206C"/>
    <w:rsid w:val="00012170"/>
    <w:rsid w:val="00012B43"/>
    <w:rsid w:val="0001414A"/>
    <w:rsid w:val="00015678"/>
    <w:rsid w:val="00016499"/>
    <w:rsid w:val="00016506"/>
    <w:rsid w:val="00016706"/>
    <w:rsid w:val="00016D46"/>
    <w:rsid w:val="00017922"/>
    <w:rsid w:val="00021228"/>
    <w:rsid w:val="0002181A"/>
    <w:rsid w:val="00022525"/>
    <w:rsid w:val="0002291E"/>
    <w:rsid w:val="00022F5A"/>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5B3"/>
    <w:rsid w:val="0004165C"/>
    <w:rsid w:val="00042056"/>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68EB"/>
    <w:rsid w:val="00066AAC"/>
    <w:rsid w:val="000671F0"/>
    <w:rsid w:val="000676CA"/>
    <w:rsid w:val="000677E1"/>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71F7"/>
    <w:rsid w:val="00087200"/>
    <w:rsid w:val="000873BE"/>
    <w:rsid w:val="0009037D"/>
    <w:rsid w:val="00090F18"/>
    <w:rsid w:val="000914B6"/>
    <w:rsid w:val="00091629"/>
    <w:rsid w:val="000917A7"/>
    <w:rsid w:val="000918F9"/>
    <w:rsid w:val="00091C82"/>
    <w:rsid w:val="0009244A"/>
    <w:rsid w:val="000925E9"/>
    <w:rsid w:val="00092DAF"/>
    <w:rsid w:val="00092F6E"/>
    <w:rsid w:val="00094198"/>
    <w:rsid w:val="0009477B"/>
    <w:rsid w:val="00095575"/>
    <w:rsid w:val="00095CDD"/>
    <w:rsid w:val="00095F04"/>
    <w:rsid w:val="000963E0"/>
    <w:rsid w:val="00097850"/>
    <w:rsid w:val="00097F07"/>
    <w:rsid w:val="000A007A"/>
    <w:rsid w:val="000A0816"/>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545C"/>
    <w:rsid w:val="000A5B5F"/>
    <w:rsid w:val="000A6B10"/>
    <w:rsid w:val="000A70FF"/>
    <w:rsid w:val="000A796A"/>
    <w:rsid w:val="000A7C6D"/>
    <w:rsid w:val="000B0065"/>
    <w:rsid w:val="000B02FA"/>
    <w:rsid w:val="000B03AF"/>
    <w:rsid w:val="000B0B12"/>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8D0"/>
    <w:rsid w:val="000C09AD"/>
    <w:rsid w:val="000C0B77"/>
    <w:rsid w:val="000C1C4D"/>
    <w:rsid w:val="000C27BA"/>
    <w:rsid w:val="000C2C9A"/>
    <w:rsid w:val="000C3A4E"/>
    <w:rsid w:val="000C3E8A"/>
    <w:rsid w:val="000C4316"/>
    <w:rsid w:val="000C4527"/>
    <w:rsid w:val="000C58BC"/>
    <w:rsid w:val="000C76C0"/>
    <w:rsid w:val="000C7E82"/>
    <w:rsid w:val="000D00AB"/>
    <w:rsid w:val="000D06F2"/>
    <w:rsid w:val="000D11C7"/>
    <w:rsid w:val="000D1F2D"/>
    <w:rsid w:val="000D1F3F"/>
    <w:rsid w:val="000D239C"/>
    <w:rsid w:val="000D2818"/>
    <w:rsid w:val="000D3265"/>
    <w:rsid w:val="000D39C1"/>
    <w:rsid w:val="000D47DA"/>
    <w:rsid w:val="000D4B6D"/>
    <w:rsid w:val="000D4C01"/>
    <w:rsid w:val="000D5155"/>
    <w:rsid w:val="000D56C3"/>
    <w:rsid w:val="000D58D5"/>
    <w:rsid w:val="000D59B5"/>
    <w:rsid w:val="000D59C3"/>
    <w:rsid w:val="000D5AA3"/>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E9D"/>
    <w:rsid w:val="000E43C1"/>
    <w:rsid w:val="000E4A8C"/>
    <w:rsid w:val="000E4F25"/>
    <w:rsid w:val="000E523A"/>
    <w:rsid w:val="000E5294"/>
    <w:rsid w:val="000E54C9"/>
    <w:rsid w:val="000E5548"/>
    <w:rsid w:val="000E599B"/>
    <w:rsid w:val="000E5B71"/>
    <w:rsid w:val="000E5E00"/>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C61"/>
    <w:rsid w:val="00101D33"/>
    <w:rsid w:val="00102030"/>
    <w:rsid w:val="0010237E"/>
    <w:rsid w:val="00102832"/>
    <w:rsid w:val="00103688"/>
    <w:rsid w:val="00103EEC"/>
    <w:rsid w:val="00104399"/>
    <w:rsid w:val="0010456B"/>
    <w:rsid w:val="0010480D"/>
    <w:rsid w:val="001049E7"/>
    <w:rsid w:val="00104C3B"/>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495B"/>
    <w:rsid w:val="001149CE"/>
    <w:rsid w:val="00115626"/>
    <w:rsid w:val="00115B43"/>
    <w:rsid w:val="0011612D"/>
    <w:rsid w:val="001167CE"/>
    <w:rsid w:val="0011753B"/>
    <w:rsid w:val="00120845"/>
    <w:rsid w:val="00120EFE"/>
    <w:rsid w:val="001210F7"/>
    <w:rsid w:val="00121C52"/>
    <w:rsid w:val="00121E57"/>
    <w:rsid w:val="001220E9"/>
    <w:rsid w:val="001222B5"/>
    <w:rsid w:val="00122514"/>
    <w:rsid w:val="00122E4D"/>
    <w:rsid w:val="0012396A"/>
    <w:rsid w:val="00123D60"/>
    <w:rsid w:val="0012414B"/>
    <w:rsid w:val="00124250"/>
    <w:rsid w:val="00124296"/>
    <w:rsid w:val="00124CF0"/>
    <w:rsid w:val="001256E9"/>
    <w:rsid w:val="00125701"/>
    <w:rsid w:val="001262C1"/>
    <w:rsid w:val="00126679"/>
    <w:rsid w:val="001275D0"/>
    <w:rsid w:val="00127BF6"/>
    <w:rsid w:val="00127E56"/>
    <w:rsid w:val="00127FE3"/>
    <w:rsid w:val="00130004"/>
    <w:rsid w:val="0013005F"/>
    <w:rsid w:val="00130673"/>
    <w:rsid w:val="001308C1"/>
    <w:rsid w:val="00130A7B"/>
    <w:rsid w:val="00130CD1"/>
    <w:rsid w:val="00130D79"/>
    <w:rsid w:val="00131562"/>
    <w:rsid w:val="00132887"/>
    <w:rsid w:val="001329AF"/>
    <w:rsid w:val="00132F6A"/>
    <w:rsid w:val="0013313E"/>
    <w:rsid w:val="00133CCF"/>
    <w:rsid w:val="0013478F"/>
    <w:rsid w:val="00134B44"/>
    <w:rsid w:val="00135021"/>
    <w:rsid w:val="0013549B"/>
    <w:rsid w:val="001362EF"/>
    <w:rsid w:val="0013691E"/>
    <w:rsid w:val="0013777C"/>
    <w:rsid w:val="0013791D"/>
    <w:rsid w:val="00137978"/>
    <w:rsid w:val="00137C12"/>
    <w:rsid w:val="00137E15"/>
    <w:rsid w:val="00140103"/>
    <w:rsid w:val="00140352"/>
    <w:rsid w:val="00140502"/>
    <w:rsid w:val="00140B3D"/>
    <w:rsid w:val="00140BF1"/>
    <w:rsid w:val="00140CAF"/>
    <w:rsid w:val="0014124E"/>
    <w:rsid w:val="001413A1"/>
    <w:rsid w:val="001415CA"/>
    <w:rsid w:val="00141BB8"/>
    <w:rsid w:val="00141CCF"/>
    <w:rsid w:val="0014262C"/>
    <w:rsid w:val="00142704"/>
    <w:rsid w:val="00143F48"/>
    <w:rsid w:val="0014470A"/>
    <w:rsid w:val="00144A7A"/>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4814"/>
    <w:rsid w:val="00155A0D"/>
    <w:rsid w:val="00155B09"/>
    <w:rsid w:val="00155BB0"/>
    <w:rsid w:val="00156597"/>
    <w:rsid w:val="001579BD"/>
    <w:rsid w:val="001579D0"/>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547"/>
    <w:rsid w:val="0016654E"/>
    <w:rsid w:val="00166630"/>
    <w:rsid w:val="00166C04"/>
    <w:rsid w:val="00166E6A"/>
    <w:rsid w:val="001674DF"/>
    <w:rsid w:val="00167849"/>
    <w:rsid w:val="00170CFB"/>
    <w:rsid w:val="00170D87"/>
    <w:rsid w:val="00171278"/>
    <w:rsid w:val="00171727"/>
    <w:rsid w:val="00171D92"/>
    <w:rsid w:val="00172991"/>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813C7"/>
    <w:rsid w:val="0018157B"/>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725"/>
    <w:rsid w:val="0019188B"/>
    <w:rsid w:val="00191B96"/>
    <w:rsid w:val="00192294"/>
    <w:rsid w:val="0019272E"/>
    <w:rsid w:val="00192D5E"/>
    <w:rsid w:val="00192F7A"/>
    <w:rsid w:val="00193019"/>
    <w:rsid w:val="001933C7"/>
    <w:rsid w:val="001934D2"/>
    <w:rsid w:val="001939D1"/>
    <w:rsid w:val="00193C27"/>
    <w:rsid w:val="0019449E"/>
    <w:rsid w:val="00194AC6"/>
    <w:rsid w:val="00195A4D"/>
    <w:rsid w:val="00195A66"/>
    <w:rsid w:val="00195BAF"/>
    <w:rsid w:val="00195FB7"/>
    <w:rsid w:val="0019690A"/>
    <w:rsid w:val="00196D13"/>
    <w:rsid w:val="00196E5C"/>
    <w:rsid w:val="00197276"/>
    <w:rsid w:val="00197AC8"/>
    <w:rsid w:val="00197B46"/>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E3A"/>
    <w:rsid w:val="001B1E6B"/>
    <w:rsid w:val="001B226A"/>
    <w:rsid w:val="001B232A"/>
    <w:rsid w:val="001B2ABE"/>
    <w:rsid w:val="001B3229"/>
    <w:rsid w:val="001B3525"/>
    <w:rsid w:val="001B398B"/>
    <w:rsid w:val="001B3A7B"/>
    <w:rsid w:val="001B3CDA"/>
    <w:rsid w:val="001B44C7"/>
    <w:rsid w:val="001B482B"/>
    <w:rsid w:val="001B5C53"/>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D8A"/>
    <w:rsid w:val="001D52B9"/>
    <w:rsid w:val="001D5E4C"/>
    <w:rsid w:val="001D5F77"/>
    <w:rsid w:val="001D6D28"/>
    <w:rsid w:val="001D6FDD"/>
    <w:rsid w:val="001D77B2"/>
    <w:rsid w:val="001D781D"/>
    <w:rsid w:val="001D7CFE"/>
    <w:rsid w:val="001D7D69"/>
    <w:rsid w:val="001E0261"/>
    <w:rsid w:val="001E05BA"/>
    <w:rsid w:val="001E06C0"/>
    <w:rsid w:val="001E0DB1"/>
    <w:rsid w:val="001E1211"/>
    <w:rsid w:val="001E174F"/>
    <w:rsid w:val="001E1B69"/>
    <w:rsid w:val="001E1C6D"/>
    <w:rsid w:val="001E2BC4"/>
    <w:rsid w:val="001E2CEE"/>
    <w:rsid w:val="001E32B1"/>
    <w:rsid w:val="001E3507"/>
    <w:rsid w:val="001E430E"/>
    <w:rsid w:val="001E4348"/>
    <w:rsid w:val="001E4608"/>
    <w:rsid w:val="001E4878"/>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313E"/>
    <w:rsid w:val="00203385"/>
    <w:rsid w:val="00203630"/>
    <w:rsid w:val="00203888"/>
    <w:rsid w:val="0020399E"/>
    <w:rsid w:val="00204224"/>
    <w:rsid w:val="0020435A"/>
    <w:rsid w:val="002044EC"/>
    <w:rsid w:val="00204A37"/>
    <w:rsid w:val="00204AE6"/>
    <w:rsid w:val="00204C96"/>
    <w:rsid w:val="0020542F"/>
    <w:rsid w:val="00205B89"/>
    <w:rsid w:val="0020711E"/>
    <w:rsid w:val="00207987"/>
    <w:rsid w:val="00210879"/>
    <w:rsid w:val="002112AE"/>
    <w:rsid w:val="00211CCD"/>
    <w:rsid w:val="00211D1B"/>
    <w:rsid w:val="00211F9E"/>
    <w:rsid w:val="002133B6"/>
    <w:rsid w:val="00213FD0"/>
    <w:rsid w:val="00214012"/>
    <w:rsid w:val="00215E00"/>
    <w:rsid w:val="002160BD"/>
    <w:rsid w:val="00217327"/>
    <w:rsid w:val="002176E8"/>
    <w:rsid w:val="00217880"/>
    <w:rsid w:val="002201B6"/>
    <w:rsid w:val="00220243"/>
    <w:rsid w:val="0022036B"/>
    <w:rsid w:val="00220CE2"/>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51B9"/>
    <w:rsid w:val="002352AE"/>
    <w:rsid w:val="00236465"/>
    <w:rsid w:val="002367C3"/>
    <w:rsid w:val="00236B90"/>
    <w:rsid w:val="00236ECB"/>
    <w:rsid w:val="00237F7F"/>
    <w:rsid w:val="00240627"/>
    <w:rsid w:val="00240C4D"/>
    <w:rsid w:val="002417E7"/>
    <w:rsid w:val="00242001"/>
    <w:rsid w:val="00243081"/>
    <w:rsid w:val="002431E8"/>
    <w:rsid w:val="002436A6"/>
    <w:rsid w:val="00243BD0"/>
    <w:rsid w:val="00243CA4"/>
    <w:rsid w:val="0024464B"/>
    <w:rsid w:val="00244C92"/>
    <w:rsid w:val="002451D9"/>
    <w:rsid w:val="002455FF"/>
    <w:rsid w:val="00245E77"/>
    <w:rsid w:val="0024636A"/>
    <w:rsid w:val="0024644B"/>
    <w:rsid w:val="00246778"/>
    <w:rsid w:val="00247C74"/>
    <w:rsid w:val="0025034E"/>
    <w:rsid w:val="00250711"/>
    <w:rsid w:val="00250D74"/>
    <w:rsid w:val="0025118A"/>
    <w:rsid w:val="002511EC"/>
    <w:rsid w:val="00251208"/>
    <w:rsid w:val="00251395"/>
    <w:rsid w:val="0025154B"/>
    <w:rsid w:val="0025176D"/>
    <w:rsid w:val="002517BC"/>
    <w:rsid w:val="002518A5"/>
    <w:rsid w:val="00251A00"/>
    <w:rsid w:val="002523CB"/>
    <w:rsid w:val="002526C7"/>
    <w:rsid w:val="0025297F"/>
    <w:rsid w:val="00252D01"/>
    <w:rsid w:val="00254558"/>
    <w:rsid w:val="00254786"/>
    <w:rsid w:val="00255A6E"/>
    <w:rsid w:val="00255C61"/>
    <w:rsid w:val="00257070"/>
    <w:rsid w:val="00257561"/>
    <w:rsid w:val="002578E3"/>
    <w:rsid w:val="00257932"/>
    <w:rsid w:val="002579B4"/>
    <w:rsid w:val="00257A1F"/>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B6D"/>
    <w:rsid w:val="00271ED1"/>
    <w:rsid w:val="002723CF"/>
    <w:rsid w:val="0027284C"/>
    <w:rsid w:val="00272868"/>
    <w:rsid w:val="00272A82"/>
    <w:rsid w:val="00273C7E"/>
    <w:rsid w:val="00273EB5"/>
    <w:rsid w:val="002742A1"/>
    <w:rsid w:val="00274626"/>
    <w:rsid w:val="002747F4"/>
    <w:rsid w:val="00274A6B"/>
    <w:rsid w:val="002753C7"/>
    <w:rsid w:val="0027544F"/>
    <w:rsid w:val="00275B0E"/>
    <w:rsid w:val="002768C9"/>
    <w:rsid w:val="002777AA"/>
    <w:rsid w:val="00277B42"/>
    <w:rsid w:val="0028043D"/>
    <w:rsid w:val="00282EBA"/>
    <w:rsid w:val="00283328"/>
    <w:rsid w:val="0028334A"/>
    <w:rsid w:val="00283712"/>
    <w:rsid w:val="00283DEC"/>
    <w:rsid w:val="00283ED9"/>
    <w:rsid w:val="00283FB3"/>
    <w:rsid w:val="002841F3"/>
    <w:rsid w:val="002845A2"/>
    <w:rsid w:val="00284A63"/>
    <w:rsid w:val="00285552"/>
    <w:rsid w:val="002856FE"/>
    <w:rsid w:val="0028573E"/>
    <w:rsid w:val="00285B8D"/>
    <w:rsid w:val="002861B6"/>
    <w:rsid w:val="002864CB"/>
    <w:rsid w:val="002879E7"/>
    <w:rsid w:val="00291674"/>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534"/>
    <w:rsid w:val="002A4149"/>
    <w:rsid w:val="002A4B76"/>
    <w:rsid w:val="002A4E4E"/>
    <w:rsid w:val="002A51E3"/>
    <w:rsid w:val="002A5393"/>
    <w:rsid w:val="002A6454"/>
    <w:rsid w:val="002B02E0"/>
    <w:rsid w:val="002B0FC8"/>
    <w:rsid w:val="002B12AD"/>
    <w:rsid w:val="002B1C1B"/>
    <w:rsid w:val="002B1F59"/>
    <w:rsid w:val="002B2CC5"/>
    <w:rsid w:val="002B313B"/>
    <w:rsid w:val="002B3219"/>
    <w:rsid w:val="002B3250"/>
    <w:rsid w:val="002B326E"/>
    <w:rsid w:val="002B3894"/>
    <w:rsid w:val="002B398E"/>
    <w:rsid w:val="002B3C37"/>
    <w:rsid w:val="002B4179"/>
    <w:rsid w:val="002B4BB6"/>
    <w:rsid w:val="002B59F1"/>
    <w:rsid w:val="002B5F93"/>
    <w:rsid w:val="002B65DA"/>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F9"/>
    <w:rsid w:val="002C5D33"/>
    <w:rsid w:val="002C6238"/>
    <w:rsid w:val="002C630D"/>
    <w:rsid w:val="002C652B"/>
    <w:rsid w:val="002C7CDD"/>
    <w:rsid w:val="002D047B"/>
    <w:rsid w:val="002D07C6"/>
    <w:rsid w:val="002D17AE"/>
    <w:rsid w:val="002D1F33"/>
    <w:rsid w:val="002D217F"/>
    <w:rsid w:val="002D2C35"/>
    <w:rsid w:val="002D2C74"/>
    <w:rsid w:val="002D2CDE"/>
    <w:rsid w:val="002D304F"/>
    <w:rsid w:val="002D3AB9"/>
    <w:rsid w:val="002D3BAA"/>
    <w:rsid w:val="002D42EC"/>
    <w:rsid w:val="002D4D8B"/>
    <w:rsid w:val="002D4F8D"/>
    <w:rsid w:val="002D55DC"/>
    <w:rsid w:val="002D5BBE"/>
    <w:rsid w:val="002D5BFC"/>
    <w:rsid w:val="002D5F95"/>
    <w:rsid w:val="002D6581"/>
    <w:rsid w:val="002D67AB"/>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7E15"/>
    <w:rsid w:val="002F7FC0"/>
    <w:rsid w:val="00300148"/>
    <w:rsid w:val="0030034E"/>
    <w:rsid w:val="00300354"/>
    <w:rsid w:val="003004A0"/>
    <w:rsid w:val="003007B9"/>
    <w:rsid w:val="00301CCF"/>
    <w:rsid w:val="00301D13"/>
    <w:rsid w:val="00302A60"/>
    <w:rsid w:val="0030313F"/>
    <w:rsid w:val="003035EF"/>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84C"/>
    <w:rsid w:val="00314B7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BB4"/>
    <w:rsid w:val="00324C3A"/>
    <w:rsid w:val="00325884"/>
    <w:rsid w:val="00325E90"/>
    <w:rsid w:val="00325EA2"/>
    <w:rsid w:val="00326172"/>
    <w:rsid w:val="00326482"/>
    <w:rsid w:val="00327D6D"/>
    <w:rsid w:val="00327F42"/>
    <w:rsid w:val="00327F70"/>
    <w:rsid w:val="003308F8"/>
    <w:rsid w:val="00330B25"/>
    <w:rsid w:val="00330D5A"/>
    <w:rsid w:val="003311BB"/>
    <w:rsid w:val="003312F6"/>
    <w:rsid w:val="003322A6"/>
    <w:rsid w:val="003323C1"/>
    <w:rsid w:val="00332F2B"/>
    <w:rsid w:val="003335E6"/>
    <w:rsid w:val="00333693"/>
    <w:rsid w:val="00333918"/>
    <w:rsid w:val="00333BC1"/>
    <w:rsid w:val="00334143"/>
    <w:rsid w:val="0033442A"/>
    <w:rsid w:val="003354CE"/>
    <w:rsid w:val="00335B98"/>
    <w:rsid w:val="00335BF8"/>
    <w:rsid w:val="00336A29"/>
    <w:rsid w:val="00336C07"/>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830"/>
    <w:rsid w:val="0035477E"/>
    <w:rsid w:val="00354808"/>
    <w:rsid w:val="00354B1F"/>
    <w:rsid w:val="00354C4C"/>
    <w:rsid w:val="00355876"/>
    <w:rsid w:val="003558BF"/>
    <w:rsid w:val="00355AB9"/>
    <w:rsid w:val="00355D14"/>
    <w:rsid w:val="003560E0"/>
    <w:rsid w:val="00356B87"/>
    <w:rsid w:val="0035783A"/>
    <w:rsid w:val="00357844"/>
    <w:rsid w:val="0035799B"/>
    <w:rsid w:val="0036017C"/>
    <w:rsid w:val="003619A5"/>
    <w:rsid w:val="00361DEE"/>
    <w:rsid w:val="00362335"/>
    <w:rsid w:val="0036251F"/>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E4B"/>
    <w:rsid w:val="00374177"/>
    <w:rsid w:val="0037428C"/>
    <w:rsid w:val="003743F2"/>
    <w:rsid w:val="00374768"/>
    <w:rsid w:val="00375B9E"/>
    <w:rsid w:val="0037628E"/>
    <w:rsid w:val="003764F2"/>
    <w:rsid w:val="003765AC"/>
    <w:rsid w:val="0037698A"/>
    <w:rsid w:val="00376AAF"/>
    <w:rsid w:val="003773C3"/>
    <w:rsid w:val="00377880"/>
    <w:rsid w:val="00380719"/>
    <w:rsid w:val="00381865"/>
    <w:rsid w:val="00382FEC"/>
    <w:rsid w:val="003833CA"/>
    <w:rsid w:val="00383572"/>
    <w:rsid w:val="00383811"/>
    <w:rsid w:val="00383BC6"/>
    <w:rsid w:val="00384C95"/>
    <w:rsid w:val="00384F32"/>
    <w:rsid w:val="003854F3"/>
    <w:rsid w:val="003856BB"/>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317"/>
    <w:rsid w:val="003A6339"/>
    <w:rsid w:val="003A66D8"/>
    <w:rsid w:val="003A6D8F"/>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5094"/>
    <w:rsid w:val="003B5172"/>
    <w:rsid w:val="003B5619"/>
    <w:rsid w:val="003B5BFB"/>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98F"/>
    <w:rsid w:val="00407AC4"/>
    <w:rsid w:val="004101A1"/>
    <w:rsid w:val="0041023A"/>
    <w:rsid w:val="0041059A"/>
    <w:rsid w:val="00410733"/>
    <w:rsid w:val="00410AA4"/>
    <w:rsid w:val="00410ADB"/>
    <w:rsid w:val="00410B52"/>
    <w:rsid w:val="00410C2A"/>
    <w:rsid w:val="00411129"/>
    <w:rsid w:val="0041223D"/>
    <w:rsid w:val="004127F8"/>
    <w:rsid w:val="00413CFD"/>
    <w:rsid w:val="0041458A"/>
    <w:rsid w:val="0041583C"/>
    <w:rsid w:val="0041601F"/>
    <w:rsid w:val="004166CC"/>
    <w:rsid w:val="004166F1"/>
    <w:rsid w:val="00416826"/>
    <w:rsid w:val="004172EC"/>
    <w:rsid w:val="00417491"/>
    <w:rsid w:val="00417640"/>
    <w:rsid w:val="0042011F"/>
    <w:rsid w:val="00420A24"/>
    <w:rsid w:val="004217AE"/>
    <w:rsid w:val="00421E0E"/>
    <w:rsid w:val="004223F6"/>
    <w:rsid w:val="00422DAD"/>
    <w:rsid w:val="004230EE"/>
    <w:rsid w:val="00424119"/>
    <w:rsid w:val="0042423A"/>
    <w:rsid w:val="0042438A"/>
    <w:rsid w:val="00424491"/>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862"/>
    <w:rsid w:val="00443A8F"/>
    <w:rsid w:val="00443C5D"/>
    <w:rsid w:val="00443C8A"/>
    <w:rsid w:val="00444252"/>
    <w:rsid w:val="004444E7"/>
    <w:rsid w:val="00445096"/>
    <w:rsid w:val="00445FC6"/>
    <w:rsid w:val="004461B4"/>
    <w:rsid w:val="004465A0"/>
    <w:rsid w:val="00446752"/>
    <w:rsid w:val="00446BF5"/>
    <w:rsid w:val="00446D6E"/>
    <w:rsid w:val="004471FF"/>
    <w:rsid w:val="00447547"/>
    <w:rsid w:val="00447663"/>
    <w:rsid w:val="00447E65"/>
    <w:rsid w:val="004503F4"/>
    <w:rsid w:val="0045056C"/>
    <w:rsid w:val="004505F3"/>
    <w:rsid w:val="0045100B"/>
    <w:rsid w:val="00451AEB"/>
    <w:rsid w:val="00451C6A"/>
    <w:rsid w:val="00451DF7"/>
    <w:rsid w:val="004538E5"/>
    <w:rsid w:val="00453DC0"/>
    <w:rsid w:val="00454036"/>
    <w:rsid w:val="004546A3"/>
    <w:rsid w:val="00455485"/>
    <w:rsid w:val="0045569D"/>
    <w:rsid w:val="00456968"/>
    <w:rsid w:val="00456A70"/>
    <w:rsid w:val="00457E45"/>
    <w:rsid w:val="0046024F"/>
    <w:rsid w:val="00460ACF"/>
    <w:rsid w:val="00460CA4"/>
    <w:rsid w:val="00460D5B"/>
    <w:rsid w:val="00460E5E"/>
    <w:rsid w:val="0046141B"/>
    <w:rsid w:val="004617BB"/>
    <w:rsid w:val="00462D30"/>
    <w:rsid w:val="00462D85"/>
    <w:rsid w:val="00463209"/>
    <w:rsid w:val="00463365"/>
    <w:rsid w:val="004633C5"/>
    <w:rsid w:val="00463B83"/>
    <w:rsid w:val="00464706"/>
    <w:rsid w:val="00465AE9"/>
    <w:rsid w:val="00466669"/>
    <w:rsid w:val="00466781"/>
    <w:rsid w:val="00466AC3"/>
    <w:rsid w:val="00466F0D"/>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F24"/>
    <w:rsid w:val="00474408"/>
    <w:rsid w:val="00474A3A"/>
    <w:rsid w:val="00474BF6"/>
    <w:rsid w:val="00474E65"/>
    <w:rsid w:val="0047531C"/>
    <w:rsid w:val="00475F22"/>
    <w:rsid w:val="004764B9"/>
    <w:rsid w:val="004766B0"/>
    <w:rsid w:val="00476AB6"/>
    <w:rsid w:val="004770B7"/>
    <w:rsid w:val="00477168"/>
    <w:rsid w:val="00477A98"/>
    <w:rsid w:val="00480740"/>
    <w:rsid w:val="00481546"/>
    <w:rsid w:val="004815D2"/>
    <w:rsid w:val="0048164F"/>
    <w:rsid w:val="00481664"/>
    <w:rsid w:val="004819E5"/>
    <w:rsid w:val="00481FF1"/>
    <w:rsid w:val="004825D1"/>
    <w:rsid w:val="00482619"/>
    <w:rsid w:val="00482642"/>
    <w:rsid w:val="00482A0D"/>
    <w:rsid w:val="004833FC"/>
    <w:rsid w:val="00483E87"/>
    <w:rsid w:val="004840EE"/>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BC8"/>
    <w:rsid w:val="004B0D81"/>
    <w:rsid w:val="004B0DED"/>
    <w:rsid w:val="004B12D4"/>
    <w:rsid w:val="004B13DF"/>
    <w:rsid w:val="004B15C3"/>
    <w:rsid w:val="004B1DDE"/>
    <w:rsid w:val="004B2465"/>
    <w:rsid w:val="004B2489"/>
    <w:rsid w:val="004B2787"/>
    <w:rsid w:val="004B37DF"/>
    <w:rsid w:val="004B4357"/>
    <w:rsid w:val="004B4FD1"/>
    <w:rsid w:val="004B5322"/>
    <w:rsid w:val="004B59F0"/>
    <w:rsid w:val="004B5EEC"/>
    <w:rsid w:val="004B6191"/>
    <w:rsid w:val="004B64AE"/>
    <w:rsid w:val="004B6BF6"/>
    <w:rsid w:val="004B6EC6"/>
    <w:rsid w:val="004B6F5F"/>
    <w:rsid w:val="004B7095"/>
    <w:rsid w:val="004B741E"/>
    <w:rsid w:val="004B764A"/>
    <w:rsid w:val="004B79FF"/>
    <w:rsid w:val="004C0652"/>
    <w:rsid w:val="004C08B0"/>
    <w:rsid w:val="004C0CC5"/>
    <w:rsid w:val="004C17AF"/>
    <w:rsid w:val="004C1901"/>
    <w:rsid w:val="004C1960"/>
    <w:rsid w:val="004C1CD4"/>
    <w:rsid w:val="004C1ED3"/>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5E5"/>
    <w:rsid w:val="004D5773"/>
    <w:rsid w:val="004D63EF"/>
    <w:rsid w:val="004D6432"/>
    <w:rsid w:val="004D7D79"/>
    <w:rsid w:val="004E03F6"/>
    <w:rsid w:val="004E06EF"/>
    <w:rsid w:val="004E0D42"/>
    <w:rsid w:val="004E0E59"/>
    <w:rsid w:val="004E1193"/>
    <w:rsid w:val="004E14D5"/>
    <w:rsid w:val="004E1697"/>
    <w:rsid w:val="004E216E"/>
    <w:rsid w:val="004E24B3"/>
    <w:rsid w:val="004E3696"/>
    <w:rsid w:val="004E3B54"/>
    <w:rsid w:val="004E3BF1"/>
    <w:rsid w:val="004E3F58"/>
    <w:rsid w:val="004E3FCA"/>
    <w:rsid w:val="004E4449"/>
    <w:rsid w:val="004E4756"/>
    <w:rsid w:val="004E4B68"/>
    <w:rsid w:val="004E519C"/>
    <w:rsid w:val="004E5386"/>
    <w:rsid w:val="004E53C6"/>
    <w:rsid w:val="004E5765"/>
    <w:rsid w:val="004E5F06"/>
    <w:rsid w:val="004E63F7"/>
    <w:rsid w:val="004E6649"/>
    <w:rsid w:val="004E674C"/>
    <w:rsid w:val="004E6CEA"/>
    <w:rsid w:val="004E742E"/>
    <w:rsid w:val="004E7C69"/>
    <w:rsid w:val="004E7D0B"/>
    <w:rsid w:val="004F06FA"/>
    <w:rsid w:val="004F0D3A"/>
    <w:rsid w:val="004F0FB6"/>
    <w:rsid w:val="004F122D"/>
    <w:rsid w:val="004F1464"/>
    <w:rsid w:val="004F14EE"/>
    <w:rsid w:val="004F17F3"/>
    <w:rsid w:val="004F2A76"/>
    <w:rsid w:val="004F354C"/>
    <w:rsid w:val="004F393E"/>
    <w:rsid w:val="004F3A97"/>
    <w:rsid w:val="004F4145"/>
    <w:rsid w:val="004F41C0"/>
    <w:rsid w:val="004F4897"/>
    <w:rsid w:val="004F4CA9"/>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931"/>
    <w:rsid w:val="00505CE0"/>
    <w:rsid w:val="00507647"/>
    <w:rsid w:val="0050792A"/>
    <w:rsid w:val="00507CAF"/>
    <w:rsid w:val="00510244"/>
    <w:rsid w:val="0051053D"/>
    <w:rsid w:val="00510B13"/>
    <w:rsid w:val="00510E24"/>
    <w:rsid w:val="005114E4"/>
    <w:rsid w:val="0051179A"/>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E9B"/>
    <w:rsid w:val="00517A29"/>
    <w:rsid w:val="0052017C"/>
    <w:rsid w:val="00520201"/>
    <w:rsid w:val="00520352"/>
    <w:rsid w:val="00520725"/>
    <w:rsid w:val="00520AB8"/>
    <w:rsid w:val="00520B36"/>
    <w:rsid w:val="00520D39"/>
    <w:rsid w:val="00521153"/>
    <w:rsid w:val="005213BF"/>
    <w:rsid w:val="0052154F"/>
    <w:rsid w:val="00521697"/>
    <w:rsid w:val="005219C7"/>
    <w:rsid w:val="00521CE9"/>
    <w:rsid w:val="00521E1C"/>
    <w:rsid w:val="00522215"/>
    <w:rsid w:val="005224BD"/>
    <w:rsid w:val="00522D58"/>
    <w:rsid w:val="0052310B"/>
    <w:rsid w:val="00523128"/>
    <w:rsid w:val="005236D3"/>
    <w:rsid w:val="00524510"/>
    <w:rsid w:val="0052493C"/>
    <w:rsid w:val="005249D0"/>
    <w:rsid w:val="00525089"/>
    <w:rsid w:val="00525BAC"/>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104A"/>
    <w:rsid w:val="00541BCF"/>
    <w:rsid w:val="00541C55"/>
    <w:rsid w:val="00542B43"/>
    <w:rsid w:val="00542DE7"/>
    <w:rsid w:val="005431C5"/>
    <w:rsid w:val="0054379F"/>
    <w:rsid w:val="00543D6B"/>
    <w:rsid w:val="00543FB9"/>
    <w:rsid w:val="00544935"/>
    <w:rsid w:val="00545BCC"/>
    <w:rsid w:val="00545ED8"/>
    <w:rsid w:val="005462C5"/>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64C"/>
    <w:rsid w:val="005616A4"/>
    <w:rsid w:val="005624D6"/>
    <w:rsid w:val="005627C6"/>
    <w:rsid w:val="00562BDC"/>
    <w:rsid w:val="00562C69"/>
    <w:rsid w:val="00562E44"/>
    <w:rsid w:val="005635E6"/>
    <w:rsid w:val="00563FAA"/>
    <w:rsid w:val="0056449F"/>
    <w:rsid w:val="00564750"/>
    <w:rsid w:val="005647BB"/>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71D"/>
    <w:rsid w:val="0058472D"/>
    <w:rsid w:val="0058485A"/>
    <w:rsid w:val="0058588D"/>
    <w:rsid w:val="00586040"/>
    <w:rsid w:val="00586371"/>
    <w:rsid w:val="0058651A"/>
    <w:rsid w:val="0058694B"/>
    <w:rsid w:val="00586AE0"/>
    <w:rsid w:val="0058727B"/>
    <w:rsid w:val="005874FB"/>
    <w:rsid w:val="0058761B"/>
    <w:rsid w:val="005902EF"/>
    <w:rsid w:val="0059035E"/>
    <w:rsid w:val="005906C0"/>
    <w:rsid w:val="00590BA5"/>
    <w:rsid w:val="0059114B"/>
    <w:rsid w:val="00591C40"/>
    <w:rsid w:val="005926E1"/>
    <w:rsid w:val="00592BF6"/>
    <w:rsid w:val="00592CD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A30"/>
    <w:rsid w:val="005A7483"/>
    <w:rsid w:val="005B025D"/>
    <w:rsid w:val="005B076B"/>
    <w:rsid w:val="005B14B8"/>
    <w:rsid w:val="005B157F"/>
    <w:rsid w:val="005B15D5"/>
    <w:rsid w:val="005B314E"/>
    <w:rsid w:val="005B31F0"/>
    <w:rsid w:val="005B4554"/>
    <w:rsid w:val="005B4584"/>
    <w:rsid w:val="005B56B5"/>
    <w:rsid w:val="005B5B33"/>
    <w:rsid w:val="005B5D5F"/>
    <w:rsid w:val="005B6006"/>
    <w:rsid w:val="005B6055"/>
    <w:rsid w:val="005B6F33"/>
    <w:rsid w:val="005B7097"/>
    <w:rsid w:val="005B7358"/>
    <w:rsid w:val="005B76D7"/>
    <w:rsid w:val="005B780D"/>
    <w:rsid w:val="005C00B0"/>
    <w:rsid w:val="005C016A"/>
    <w:rsid w:val="005C06E2"/>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F47"/>
    <w:rsid w:val="005D643C"/>
    <w:rsid w:val="005D6D6D"/>
    <w:rsid w:val="005D6EAD"/>
    <w:rsid w:val="005D74E2"/>
    <w:rsid w:val="005D795D"/>
    <w:rsid w:val="005E072C"/>
    <w:rsid w:val="005E1474"/>
    <w:rsid w:val="005E1A69"/>
    <w:rsid w:val="005E1C62"/>
    <w:rsid w:val="005E1D79"/>
    <w:rsid w:val="005E22E3"/>
    <w:rsid w:val="005E2420"/>
    <w:rsid w:val="005E2508"/>
    <w:rsid w:val="005E45F4"/>
    <w:rsid w:val="005E4720"/>
    <w:rsid w:val="005E47CD"/>
    <w:rsid w:val="005E5DBB"/>
    <w:rsid w:val="005E6004"/>
    <w:rsid w:val="005E63C9"/>
    <w:rsid w:val="005E644A"/>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45D"/>
    <w:rsid w:val="00607C25"/>
    <w:rsid w:val="00607D49"/>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99E"/>
    <w:rsid w:val="00616D6F"/>
    <w:rsid w:val="00617000"/>
    <w:rsid w:val="006171EE"/>
    <w:rsid w:val="00617321"/>
    <w:rsid w:val="0061734D"/>
    <w:rsid w:val="006177F7"/>
    <w:rsid w:val="00617C65"/>
    <w:rsid w:val="00617F26"/>
    <w:rsid w:val="00620443"/>
    <w:rsid w:val="00620FA9"/>
    <w:rsid w:val="00621154"/>
    <w:rsid w:val="00621825"/>
    <w:rsid w:val="00621EF7"/>
    <w:rsid w:val="0062253B"/>
    <w:rsid w:val="00624089"/>
    <w:rsid w:val="00624382"/>
    <w:rsid w:val="006244E2"/>
    <w:rsid w:val="00624549"/>
    <w:rsid w:val="006259EE"/>
    <w:rsid w:val="00625A55"/>
    <w:rsid w:val="00626E3C"/>
    <w:rsid w:val="00627075"/>
    <w:rsid w:val="0062732C"/>
    <w:rsid w:val="0062745B"/>
    <w:rsid w:val="00627587"/>
    <w:rsid w:val="006315E7"/>
    <w:rsid w:val="00631DC4"/>
    <w:rsid w:val="0063356F"/>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35A9"/>
    <w:rsid w:val="006436E7"/>
    <w:rsid w:val="00643FDC"/>
    <w:rsid w:val="00644071"/>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7336"/>
    <w:rsid w:val="00660187"/>
    <w:rsid w:val="006601D4"/>
    <w:rsid w:val="00660BB4"/>
    <w:rsid w:val="00661202"/>
    <w:rsid w:val="006618F2"/>
    <w:rsid w:val="006629E0"/>
    <w:rsid w:val="00662D50"/>
    <w:rsid w:val="00662D6D"/>
    <w:rsid w:val="00662F13"/>
    <w:rsid w:val="00663615"/>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1281"/>
    <w:rsid w:val="00681E73"/>
    <w:rsid w:val="00682765"/>
    <w:rsid w:val="00682822"/>
    <w:rsid w:val="00682D02"/>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504A"/>
    <w:rsid w:val="006951BE"/>
    <w:rsid w:val="00695856"/>
    <w:rsid w:val="00695A48"/>
    <w:rsid w:val="0069677A"/>
    <w:rsid w:val="00696DA3"/>
    <w:rsid w:val="00696F79"/>
    <w:rsid w:val="006975A8"/>
    <w:rsid w:val="0069776F"/>
    <w:rsid w:val="00697E15"/>
    <w:rsid w:val="006A04C0"/>
    <w:rsid w:val="006A05C3"/>
    <w:rsid w:val="006A0BEB"/>
    <w:rsid w:val="006A106B"/>
    <w:rsid w:val="006A1F5B"/>
    <w:rsid w:val="006A2841"/>
    <w:rsid w:val="006A29E1"/>
    <w:rsid w:val="006A2B63"/>
    <w:rsid w:val="006A3183"/>
    <w:rsid w:val="006A3B87"/>
    <w:rsid w:val="006A4420"/>
    <w:rsid w:val="006A4F11"/>
    <w:rsid w:val="006A53BF"/>
    <w:rsid w:val="006A5527"/>
    <w:rsid w:val="006A57A5"/>
    <w:rsid w:val="006A57E4"/>
    <w:rsid w:val="006A5B0D"/>
    <w:rsid w:val="006A679B"/>
    <w:rsid w:val="006A6A22"/>
    <w:rsid w:val="006A6FBB"/>
    <w:rsid w:val="006A7A59"/>
    <w:rsid w:val="006B01CB"/>
    <w:rsid w:val="006B0258"/>
    <w:rsid w:val="006B045B"/>
    <w:rsid w:val="006B0FBF"/>
    <w:rsid w:val="006B1BCF"/>
    <w:rsid w:val="006B2602"/>
    <w:rsid w:val="006B263A"/>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351"/>
    <w:rsid w:val="006B744F"/>
    <w:rsid w:val="006B7759"/>
    <w:rsid w:val="006B7796"/>
    <w:rsid w:val="006B7C43"/>
    <w:rsid w:val="006C0842"/>
    <w:rsid w:val="006C123C"/>
    <w:rsid w:val="006C141B"/>
    <w:rsid w:val="006C207F"/>
    <w:rsid w:val="006C2CE0"/>
    <w:rsid w:val="006C2D42"/>
    <w:rsid w:val="006C35EA"/>
    <w:rsid w:val="006C37B1"/>
    <w:rsid w:val="006C4447"/>
    <w:rsid w:val="006C4A69"/>
    <w:rsid w:val="006C4B27"/>
    <w:rsid w:val="006C5C4D"/>
    <w:rsid w:val="006C634A"/>
    <w:rsid w:val="006C654A"/>
    <w:rsid w:val="006C6955"/>
    <w:rsid w:val="006C6DBE"/>
    <w:rsid w:val="006C757E"/>
    <w:rsid w:val="006C78E3"/>
    <w:rsid w:val="006C7AAC"/>
    <w:rsid w:val="006D028B"/>
    <w:rsid w:val="006D0ED9"/>
    <w:rsid w:val="006D116D"/>
    <w:rsid w:val="006D147D"/>
    <w:rsid w:val="006D1B14"/>
    <w:rsid w:val="006D1EBE"/>
    <w:rsid w:val="006D22F8"/>
    <w:rsid w:val="006D28C4"/>
    <w:rsid w:val="006D3257"/>
    <w:rsid w:val="006D414F"/>
    <w:rsid w:val="006D4A3B"/>
    <w:rsid w:val="006D567F"/>
    <w:rsid w:val="006D5A0E"/>
    <w:rsid w:val="006D5CBD"/>
    <w:rsid w:val="006D602C"/>
    <w:rsid w:val="006D6940"/>
    <w:rsid w:val="006D69BD"/>
    <w:rsid w:val="006D6AD9"/>
    <w:rsid w:val="006D7999"/>
    <w:rsid w:val="006D7C4A"/>
    <w:rsid w:val="006E00E9"/>
    <w:rsid w:val="006E05B8"/>
    <w:rsid w:val="006E0ADE"/>
    <w:rsid w:val="006E0B50"/>
    <w:rsid w:val="006E0DE4"/>
    <w:rsid w:val="006E1D61"/>
    <w:rsid w:val="006E201A"/>
    <w:rsid w:val="006E24D4"/>
    <w:rsid w:val="006E24E5"/>
    <w:rsid w:val="006E28E0"/>
    <w:rsid w:val="006E3151"/>
    <w:rsid w:val="006E3902"/>
    <w:rsid w:val="006E4364"/>
    <w:rsid w:val="006E4726"/>
    <w:rsid w:val="006E485D"/>
    <w:rsid w:val="006E58D9"/>
    <w:rsid w:val="006E58FB"/>
    <w:rsid w:val="006E5CB5"/>
    <w:rsid w:val="006E6AB1"/>
    <w:rsid w:val="006E6ED2"/>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81D"/>
    <w:rsid w:val="00721B45"/>
    <w:rsid w:val="00721E1C"/>
    <w:rsid w:val="0072209B"/>
    <w:rsid w:val="007224A0"/>
    <w:rsid w:val="00722B23"/>
    <w:rsid w:val="00722FAB"/>
    <w:rsid w:val="00723182"/>
    <w:rsid w:val="0072356A"/>
    <w:rsid w:val="00723614"/>
    <w:rsid w:val="00723C15"/>
    <w:rsid w:val="00723C66"/>
    <w:rsid w:val="00724B0D"/>
    <w:rsid w:val="00724D22"/>
    <w:rsid w:val="0072552D"/>
    <w:rsid w:val="007255F7"/>
    <w:rsid w:val="00725EB5"/>
    <w:rsid w:val="00726122"/>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A57"/>
    <w:rsid w:val="00733DF9"/>
    <w:rsid w:val="0073401E"/>
    <w:rsid w:val="00734093"/>
    <w:rsid w:val="00734D17"/>
    <w:rsid w:val="00735C5F"/>
    <w:rsid w:val="00736160"/>
    <w:rsid w:val="00736D00"/>
    <w:rsid w:val="00737821"/>
    <w:rsid w:val="00737E23"/>
    <w:rsid w:val="00740284"/>
    <w:rsid w:val="007403C4"/>
    <w:rsid w:val="007407E0"/>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BCD"/>
    <w:rsid w:val="00746CFF"/>
    <w:rsid w:val="00746FB0"/>
    <w:rsid w:val="00750884"/>
    <w:rsid w:val="00750ADD"/>
    <w:rsid w:val="00751A43"/>
    <w:rsid w:val="00752DF2"/>
    <w:rsid w:val="00752E19"/>
    <w:rsid w:val="00752EC3"/>
    <w:rsid w:val="00752F7A"/>
    <w:rsid w:val="00753539"/>
    <w:rsid w:val="00753587"/>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7A74"/>
    <w:rsid w:val="00767B07"/>
    <w:rsid w:val="00767C22"/>
    <w:rsid w:val="00767C98"/>
    <w:rsid w:val="007710CE"/>
    <w:rsid w:val="00771504"/>
    <w:rsid w:val="00771CB2"/>
    <w:rsid w:val="007722F4"/>
    <w:rsid w:val="00772661"/>
    <w:rsid w:val="00772AA4"/>
    <w:rsid w:val="0077312B"/>
    <w:rsid w:val="0077312D"/>
    <w:rsid w:val="00773524"/>
    <w:rsid w:val="00773B8A"/>
    <w:rsid w:val="007740EE"/>
    <w:rsid w:val="00774153"/>
    <w:rsid w:val="0077451C"/>
    <w:rsid w:val="007748E6"/>
    <w:rsid w:val="00774AA3"/>
    <w:rsid w:val="00774CB4"/>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4022"/>
    <w:rsid w:val="00794C34"/>
    <w:rsid w:val="00795092"/>
    <w:rsid w:val="0079522C"/>
    <w:rsid w:val="00795D59"/>
    <w:rsid w:val="0079636D"/>
    <w:rsid w:val="00796B91"/>
    <w:rsid w:val="00797281"/>
    <w:rsid w:val="00797A91"/>
    <w:rsid w:val="00797D20"/>
    <w:rsid w:val="00797E96"/>
    <w:rsid w:val="007A0038"/>
    <w:rsid w:val="007A093F"/>
    <w:rsid w:val="007A11DC"/>
    <w:rsid w:val="007A1949"/>
    <w:rsid w:val="007A20E7"/>
    <w:rsid w:val="007A21F3"/>
    <w:rsid w:val="007A226E"/>
    <w:rsid w:val="007A2C08"/>
    <w:rsid w:val="007A2C67"/>
    <w:rsid w:val="007A2C94"/>
    <w:rsid w:val="007A2ECF"/>
    <w:rsid w:val="007A3657"/>
    <w:rsid w:val="007A3934"/>
    <w:rsid w:val="007A3BA9"/>
    <w:rsid w:val="007A3C2B"/>
    <w:rsid w:val="007A3E33"/>
    <w:rsid w:val="007A4776"/>
    <w:rsid w:val="007A53E4"/>
    <w:rsid w:val="007A548D"/>
    <w:rsid w:val="007A567A"/>
    <w:rsid w:val="007A6151"/>
    <w:rsid w:val="007A74B6"/>
    <w:rsid w:val="007A778E"/>
    <w:rsid w:val="007A79BD"/>
    <w:rsid w:val="007B002F"/>
    <w:rsid w:val="007B0628"/>
    <w:rsid w:val="007B0EC3"/>
    <w:rsid w:val="007B14DB"/>
    <w:rsid w:val="007B17FA"/>
    <w:rsid w:val="007B18CE"/>
    <w:rsid w:val="007B2326"/>
    <w:rsid w:val="007B283E"/>
    <w:rsid w:val="007B3349"/>
    <w:rsid w:val="007B34C7"/>
    <w:rsid w:val="007B430C"/>
    <w:rsid w:val="007B49DB"/>
    <w:rsid w:val="007B4F5E"/>
    <w:rsid w:val="007B6025"/>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456C"/>
    <w:rsid w:val="007C487E"/>
    <w:rsid w:val="007C5FAC"/>
    <w:rsid w:val="007C616B"/>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C6F"/>
    <w:rsid w:val="007E505C"/>
    <w:rsid w:val="007E52D4"/>
    <w:rsid w:val="007E5FF4"/>
    <w:rsid w:val="007E638A"/>
    <w:rsid w:val="007E78C5"/>
    <w:rsid w:val="007E7C1C"/>
    <w:rsid w:val="007E7F47"/>
    <w:rsid w:val="007F1201"/>
    <w:rsid w:val="007F14F3"/>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DD7"/>
    <w:rsid w:val="00804AC2"/>
    <w:rsid w:val="00804C50"/>
    <w:rsid w:val="008059E6"/>
    <w:rsid w:val="008063EC"/>
    <w:rsid w:val="008068D2"/>
    <w:rsid w:val="00806A78"/>
    <w:rsid w:val="00806CC7"/>
    <w:rsid w:val="00807021"/>
    <w:rsid w:val="0080726B"/>
    <w:rsid w:val="00807352"/>
    <w:rsid w:val="0080744F"/>
    <w:rsid w:val="00807BC9"/>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DBC"/>
    <w:rsid w:val="00836163"/>
    <w:rsid w:val="00836CD6"/>
    <w:rsid w:val="00836F00"/>
    <w:rsid w:val="00837626"/>
    <w:rsid w:val="008379D5"/>
    <w:rsid w:val="00837C30"/>
    <w:rsid w:val="00837DA9"/>
    <w:rsid w:val="008401AE"/>
    <w:rsid w:val="00840FCC"/>
    <w:rsid w:val="0084140B"/>
    <w:rsid w:val="008415EC"/>
    <w:rsid w:val="00841762"/>
    <w:rsid w:val="008420C4"/>
    <w:rsid w:val="008428EE"/>
    <w:rsid w:val="00842A98"/>
    <w:rsid w:val="0084347E"/>
    <w:rsid w:val="00843ED1"/>
    <w:rsid w:val="00843F9D"/>
    <w:rsid w:val="00844823"/>
    <w:rsid w:val="00845890"/>
    <w:rsid w:val="00845ED7"/>
    <w:rsid w:val="00845EDE"/>
    <w:rsid w:val="00846214"/>
    <w:rsid w:val="00846371"/>
    <w:rsid w:val="00846584"/>
    <w:rsid w:val="008469E6"/>
    <w:rsid w:val="00847AF2"/>
    <w:rsid w:val="00850048"/>
    <w:rsid w:val="00850CF4"/>
    <w:rsid w:val="00851B4F"/>
    <w:rsid w:val="00851E13"/>
    <w:rsid w:val="00852858"/>
    <w:rsid w:val="00852A4D"/>
    <w:rsid w:val="00852B2E"/>
    <w:rsid w:val="0085317D"/>
    <w:rsid w:val="008533C4"/>
    <w:rsid w:val="00853466"/>
    <w:rsid w:val="00853498"/>
    <w:rsid w:val="00853A4D"/>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6423"/>
    <w:rsid w:val="008668B6"/>
    <w:rsid w:val="0086790D"/>
    <w:rsid w:val="00867EC9"/>
    <w:rsid w:val="00867F1D"/>
    <w:rsid w:val="008706DC"/>
    <w:rsid w:val="00870C35"/>
    <w:rsid w:val="00870C49"/>
    <w:rsid w:val="0087108F"/>
    <w:rsid w:val="0087123D"/>
    <w:rsid w:val="0087125E"/>
    <w:rsid w:val="00871B92"/>
    <w:rsid w:val="00872AD6"/>
    <w:rsid w:val="00872B5C"/>
    <w:rsid w:val="008736CC"/>
    <w:rsid w:val="00873AAF"/>
    <w:rsid w:val="00873B1A"/>
    <w:rsid w:val="00873CB3"/>
    <w:rsid w:val="00873DF2"/>
    <w:rsid w:val="00873F63"/>
    <w:rsid w:val="00874213"/>
    <w:rsid w:val="00874CE2"/>
    <w:rsid w:val="00874E2A"/>
    <w:rsid w:val="00874E6E"/>
    <w:rsid w:val="0087517E"/>
    <w:rsid w:val="00876662"/>
    <w:rsid w:val="00876C39"/>
    <w:rsid w:val="008771EB"/>
    <w:rsid w:val="008779A4"/>
    <w:rsid w:val="008779F7"/>
    <w:rsid w:val="00877C03"/>
    <w:rsid w:val="00877E24"/>
    <w:rsid w:val="00880059"/>
    <w:rsid w:val="00880A6B"/>
    <w:rsid w:val="00880D98"/>
    <w:rsid w:val="00880E9F"/>
    <w:rsid w:val="00880EFB"/>
    <w:rsid w:val="008814A9"/>
    <w:rsid w:val="00881725"/>
    <w:rsid w:val="00881E4F"/>
    <w:rsid w:val="00881EBF"/>
    <w:rsid w:val="00881FCD"/>
    <w:rsid w:val="0088207C"/>
    <w:rsid w:val="00882352"/>
    <w:rsid w:val="00883939"/>
    <w:rsid w:val="00883A3D"/>
    <w:rsid w:val="0088404C"/>
    <w:rsid w:val="00884561"/>
    <w:rsid w:val="00884630"/>
    <w:rsid w:val="0088497C"/>
    <w:rsid w:val="00884C8A"/>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322F"/>
    <w:rsid w:val="008A3353"/>
    <w:rsid w:val="008A46FA"/>
    <w:rsid w:val="008A477A"/>
    <w:rsid w:val="008A4826"/>
    <w:rsid w:val="008A4DF9"/>
    <w:rsid w:val="008A5198"/>
    <w:rsid w:val="008A584E"/>
    <w:rsid w:val="008A5990"/>
    <w:rsid w:val="008A5ABA"/>
    <w:rsid w:val="008A6565"/>
    <w:rsid w:val="008A69DE"/>
    <w:rsid w:val="008A6D42"/>
    <w:rsid w:val="008A6F4E"/>
    <w:rsid w:val="008A7514"/>
    <w:rsid w:val="008A7979"/>
    <w:rsid w:val="008A7D4D"/>
    <w:rsid w:val="008B13F0"/>
    <w:rsid w:val="008B1411"/>
    <w:rsid w:val="008B1581"/>
    <w:rsid w:val="008B1699"/>
    <w:rsid w:val="008B17DF"/>
    <w:rsid w:val="008B2339"/>
    <w:rsid w:val="008B27E7"/>
    <w:rsid w:val="008B2B03"/>
    <w:rsid w:val="008B3904"/>
    <w:rsid w:val="008B390F"/>
    <w:rsid w:val="008B3EA8"/>
    <w:rsid w:val="008B429D"/>
    <w:rsid w:val="008B4C0C"/>
    <w:rsid w:val="008B51DF"/>
    <w:rsid w:val="008B56B1"/>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DE5"/>
    <w:rsid w:val="008C4337"/>
    <w:rsid w:val="008C479E"/>
    <w:rsid w:val="008C48C4"/>
    <w:rsid w:val="008C4BDF"/>
    <w:rsid w:val="008C4CB1"/>
    <w:rsid w:val="008C4D5D"/>
    <w:rsid w:val="008C5AD4"/>
    <w:rsid w:val="008C6315"/>
    <w:rsid w:val="008C63D3"/>
    <w:rsid w:val="008C6A02"/>
    <w:rsid w:val="008C6DBF"/>
    <w:rsid w:val="008C71D0"/>
    <w:rsid w:val="008C7835"/>
    <w:rsid w:val="008C7A87"/>
    <w:rsid w:val="008C7EE6"/>
    <w:rsid w:val="008D023F"/>
    <w:rsid w:val="008D039C"/>
    <w:rsid w:val="008D0A48"/>
    <w:rsid w:val="008D0A6F"/>
    <w:rsid w:val="008D0C25"/>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B6D"/>
    <w:rsid w:val="008D7BB8"/>
    <w:rsid w:val="008E054B"/>
    <w:rsid w:val="008E10E7"/>
    <w:rsid w:val="008E1D31"/>
    <w:rsid w:val="008E1D56"/>
    <w:rsid w:val="008E2036"/>
    <w:rsid w:val="008E2A29"/>
    <w:rsid w:val="008E2F88"/>
    <w:rsid w:val="008E3896"/>
    <w:rsid w:val="008E4068"/>
    <w:rsid w:val="008E4725"/>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4E4"/>
    <w:rsid w:val="008F3860"/>
    <w:rsid w:val="008F3BA8"/>
    <w:rsid w:val="008F3DB1"/>
    <w:rsid w:val="008F444E"/>
    <w:rsid w:val="008F48CE"/>
    <w:rsid w:val="008F50FA"/>
    <w:rsid w:val="008F5586"/>
    <w:rsid w:val="008F5DB0"/>
    <w:rsid w:val="008F60F8"/>
    <w:rsid w:val="008F66D1"/>
    <w:rsid w:val="008F7474"/>
    <w:rsid w:val="008F7A96"/>
    <w:rsid w:val="008F7B49"/>
    <w:rsid w:val="008F7BD2"/>
    <w:rsid w:val="008F7CB0"/>
    <w:rsid w:val="008F7F62"/>
    <w:rsid w:val="00900069"/>
    <w:rsid w:val="009008F1"/>
    <w:rsid w:val="00901068"/>
    <w:rsid w:val="0090123E"/>
    <w:rsid w:val="00901D97"/>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7171"/>
    <w:rsid w:val="00907628"/>
    <w:rsid w:val="0090771A"/>
    <w:rsid w:val="009077DA"/>
    <w:rsid w:val="00907B00"/>
    <w:rsid w:val="00907C1F"/>
    <w:rsid w:val="00911D2B"/>
    <w:rsid w:val="0091388C"/>
    <w:rsid w:val="00913D06"/>
    <w:rsid w:val="00913D92"/>
    <w:rsid w:val="0091448D"/>
    <w:rsid w:val="0091485A"/>
    <w:rsid w:val="009155FC"/>
    <w:rsid w:val="00915D40"/>
    <w:rsid w:val="00916442"/>
    <w:rsid w:val="00916978"/>
    <w:rsid w:val="00916982"/>
    <w:rsid w:val="009170D3"/>
    <w:rsid w:val="00917701"/>
    <w:rsid w:val="00917D60"/>
    <w:rsid w:val="00917E80"/>
    <w:rsid w:val="009202EA"/>
    <w:rsid w:val="00920BF3"/>
    <w:rsid w:val="00921410"/>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7C09"/>
    <w:rsid w:val="00937E7B"/>
    <w:rsid w:val="009401FD"/>
    <w:rsid w:val="009404CB"/>
    <w:rsid w:val="009408C5"/>
    <w:rsid w:val="00940A6A"/>
    <w:rsid w:val="009414CD"/>
    <w:rsid w:val="00941909"/>
    <w:rsid w:val="00941BEB"/>
    <w:rsid w:val="00941F13"/>
    <w:rsid w:val="0094249A"/>
    <w:rsid w:val="0094291C"/>
    <w:rsid w:val="00942FD9"/>
    <w:rsid w:val="0094318E"/>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7E2"/>
    <w:rsid w:val="009618BD"/>
    <w:rsid w:val="00961CA5"/>
    <w:rsid w:val="00961E90"/>
    <w:rsid w:val="00962DAA"/>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821"/>
    <w:rsid w:val="00975D87"/>
    <w:rsid w:val="00976353"/>
    <w:rsid w:val="009764C9"/>
    <w:rsid w:val="00976892"/>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22AC"/>
    <w:rsid w:val="009931C3"/>
    <w:rsid w:val="009937AC"/>
    <w:rsid w:val="0099399F"/>
    <w:rsid w:val="00993F73"/>
    <w:rsid w:val="00994C2A"/>
    <w:rsid w:val="00995069"/>
    <w:rsid w:val="00995868"/>
    <w:rsid w:val="00995B42"/>
    <w:rsid w:val="00995BED"/>
    <w:rsid w:val="0099611B"/>
    <w:rsid w:val="009962D7"/>
    <w:rsid w:val="00996C16"/>
    <w:rsid w:val="00996C9C"/>
    <w:rsid w:val="00996F65"/>
    <w:rsid w:val="0099748E"/>
    <w:rsid w:val="009978EE"/>
    <w:rsid w:val="009A0473"/>
    <w:rsid w:val="009A0CA1"/>
    <w:rsid w:val="009A0EF2"/>
    <w:rsid w:val="009A1174"/>
    <w:rsid w:val="009A1838"/>
    <w:rsid w:val="009A18AE"/>
    <w:rsid w:val="009A1AFE"/>
    <w:rsid w:val="009A203B"/>
    <w:rsid w:val="009A3360"/>
    <w:rsid w:val="009A40CB"/>
    <w:rsid w:val="009A452B"/>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4848"/>
    <w:rsid w:val="009B4B38"/>
    <w:rsid w:val="009B534E"/>
    <w:rsid w:val="009B57BB"/>
    <w:rsid w:val="009B5F30"/>
    <w:rsid w:val="009B617D"/>
    <w:rsid w:val="009B7780"/>
    <w:rsid w:val="009C0060"/>
    <w:rsid w:val="009C07EF"/>
    <w:rsid w:val="009C0DD1"/>
    <w:rsid w:val="009C1926"/>
    <w:rsid w:val="009C1EE1"/>
    <w:rsid w:val="009C20D2"/>
    <w:rsid w:val="009C253E"/>
    <w:rsid w:val="009C278D"/>
    <w:rsid w:val="009C2C9F"/>
    <w:rsid w:val="009C30FB"/>
    <w:rsid w:val="009C3220"/>
    <w:rsid w:val="009C3F86"/>
    <w:rsid w:val="009C5097"/>
    <w:rsid w:val="009C5236"/>
    <w:rsid w:val="009C5382"/>
    <w:rsid w:val="009C5AF1"/>
    <w:rsid w:val="009C5C41"/>
    <w:rsid w:val="009C602D"/>
    <w:rsid w:val="009C62B3"/>
    <w:rsid w:val="009C654D"/>
    <w:rsid w:val="009C6CB3"/>
    <w:rsid w:val="009C7144"/>
    <w:rsid w:val="009C7259"/>
    <w:rsid w:val="009C7A8F"/>
    <w:rsid w:val="009C7BBE"/>
    <w:rsid w:val="009C7C2D"/>
    <w:rsid w:val="009D0C48"/>
    <w:rsid w:val="009D15D5"/>
    <w:rsid w:val="009D22ED"/>
    <w:rsid w:val="009D2572"/>
    <w:rsid w:val="009D27E6"/>
    <w:rsid w:val="009D2C1F"/>
    <w:rsid w:val="009D31DF"/>
    <w:rsid w:val="009D358C"/>
    <w:rsid w:val="009D4082"/>
    <w:rsid w:val="009D4861"/>
    <w:rsid w:val="009D4B14"/>
    <w:rsid w:val="009D4B4F"/>
    <w:rsid w:val="009D4EF1"/>
    <w:rsid w:val="009D545F"/>
    <w:rsid w:val="009D5487"/>
    <w:rsid w:val="009D5634"/>
    <w:rsid w:val="009D5A39"/>
    <w:rsid w:val="009D6619"/>
    <w:rsid w:val="009D732A"/>
    <w:rsid w:val="009D7A00"/>
    <w:rsid w:val="009E065C"/>
    <w:rsid w:val="009E0665"/>
    <w:rsid w:val="009E06E7"/>
    <w:rsid w:val="009E0CA4"/>
    <w:rsid w:val="009E10B4"/>
    <w:rsid w:val="009E1B1C"/>
    <w:rsid w:val="009E228D"/>
    <w:rsid w:val="009E23E3"/>
    <w:rsid w:val="009E2C7B"/>
    <w:rsid w:val="009E34C7"/>
    <w:rsid w:val="009E3947"/>
    <w:rsid w:val="009E3B3A"/>
    <w:rsid w:val="009E3D2C"/>
    <w:rsid w:val="009E44B3"/>
    <w:rsid w:val="009E472E"/>
    <w:rsid w:val="009E52D5"/>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4AD"/>
    <w:rsid w:val="00A1567A"/>
    <w:rsid w:val="00A15AB3"/>
    <w:rsid w:val="00A16777"/>
    <w:rsid w:val="00A16810"/>
    <w:rsid w:val="00A16C95"/>
    <w:rsid w:val="00A16CA6"/>
    <w:rsid w:val="00A170D5"/>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12CC"/>
    <w:rsid w:val="00A31353"/>
    <w:rsid w:val="00A316E5"/>
    <w:rsid w:val="00A31EFB"/>
    <w:rsid w:val="00A323D2"/>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DDE"/>
    <w:rsid w:val="00A5706C"/>
    <w:rsid w:val="00A57CED"/>
    <w:rsid w:val="00A57D65"/>
    <w:rsid w:val="00A6038D"/>
    <w:rsid w:val="00A61759"/>
    <w:rsid w:val="00A62BE1"/>
    <w:rsid w:val="00A630EC"/>
    <w:rsid w:val="00A637B4"/>
    <w:rsid w:val="00A6387A"/>
    <w:rsid w:val="00A63C1A"/>
    <w:rsid w:val="00A643BD"/>
    <w:rsid w:val="00A644EC"/>
    <w:rsid w:val="00A64884"/>
    <w:rsid w:val="00A64D16"/>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49F"/>
    <w:rsid w:val="00A84580"/>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4704"/>
    <w:rsid w:val="00AA47D2"/>
    <w:rsid w:val="00AA54E8"/>
    <w:rsid w:val="00AA5552"/>
    <w:rsid w:val="00AA579F"/>
    <w:rsid w:val="00AA5F84"/>
    <w:rsid w:val="00AA600B"/>
    <w:rsid w:val="00AA6267"/>
    <w:rsid w:val="00AA68E5"/>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CCF"/>
    <w:rsid w:val="00AD00FB"/>
    <w:rsid w:val="00AD090F"/>
    <w:rsid w:val="00AD1186"/>
    <w:rsid w:val="00AD1467"/>
    <w:rsid w:val="00AD1F34"/>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7BF1"/>
    <w:rsid w:val="00AE7C8C"/>
    <w:rsid w:val="00AE7DBD"/>
    <w:rsid w:val="00AE7EBA"/>
    <w:rsid w:val="00AEAC48"/>
    <w:rsid w:val="00AF02C9"/>
    <w:rsid w:val="00AF0861"/>
    <w:rsid w:val="00AF0D8F"/>
    <w:rsid w:val="00AF114C"/>
    <w:rsid w:val="00AF194C"/>
    <w:rsid w:val="00AF202D"/>
    <w:rsid w:val="00AF246C"/>
    <w:rsid w:val="00AF284A"/>
    <w:rsid w:val="00AF3754"/>
    <w:rsid w:val="00AF3B46"/>
    <w:rsid w:val="00AF3D51"/>
    <w:rsid w:val="00AF47C6"/>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B3B"/>
    <w:rsid w:val="00B04C81"/>
    <w:rsid w:val="00B05470"/>
    <w:rsid w:val="00B054CD"/>
    <w:rsid w:val="00B060DB"/>
    <w:rsid w:val="00B063DA"/>
    <w:rsid w:val="00B065AD"/>
    <w:rsid w:val="00B0676F"/>
    <w:rsid w:val="00B0686D"/>
    <w:rsid w:val="00B0747F"/>
    <w:rsid w:val="00B078F3"/>
    <w:rsid w:val="00B07CA4"/>
    <w:rsid w:val="00B1001D"/>
    <w:rsid w:val="00B10085"/>
    <w:rsid w:val="00B100A4"/>
    <w:rsid w:val="00B10464"/>
    <w:rsid w:val="00B10998"/>
    <w:rsid w:val="00B109D7"/>
    <w:rsid w:val="00B10EA2"/>
    <w:rsid w:val="00B11337"/>
    <w:rsid w:val="00B113C7"/>
    <w:rsid w:val="00B113F9"/>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61A6"/>
    <w:rsid w:val="00B1642B"/>
    <w:rsid w:val="00B17B26"/>
    <w:rsid w:val="00B17F42"/>
    <w:rsid w:val="00B202CA"/>
    <w:rsid w:val="00B20B66"/>
    <w:rsid w:val="00B21565"/>
    <w:rsid w:val="00B21DAF"/>
    <w:rsid w:val="00B21EA2"/>
    <w:rsid w:val="00B22362"/>
    <w:rsid w:val="00B2241D"/>
    <w:rsid w:val="00B2279A"/>
    <w:rsid w:val="00B22CF1"/>
    <w:rsid w:val="00B22D4D"/>
    <w:rsid w:val="00B234C8"/>
    <w:rsid w:val="00B235CD"/>
    <w:rsid w:val="00B239EF"/>
    <w:rsid w:val="00B24948"/>
    <w:rsid w:val="00B249BA"/>
    <w:rsid w:val="00B24DE6"/>
    <w:rsid w:val="00B24F34"/>
    <w:rsid w:val="00B25012"/>
    <w:rsid w:val="00B25042"/>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DE0"/>
    <w:rsid w:val="00B34E4E"/>
    <w:rsid w:val="00B3585F"/>
    <w:rsid w:val="00B35E66"/>
    <w:rsid w:val="00B3618B"/>
    <w:rsid w:val="00B36BCE"/>
    <w:rsid w:val="00B37287"/>
    <w:rsid w:val="00B37446"/>
    <w:rsid w:val="00B3775A"/>
    <w:rsid w:val="00B37C9C"/>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10F8"/>
    <w:rsid w:val="00B513AE"/>
    <w:rsid w:val="00B51727"/>
    <w:rsid w:val="00B51F87"/>
    <w:rsid w:val="00B520DA"/>
    <w:rsid w:val="00B52555"/>
    <w:rsid w:val="00B52679"/>
    <w:rsid w:val="00B526D0"/>
    <w:rsid w:val="00B53281"/>
    <w:rsid w:val="00B538B4"/>
    <w:rsid w:val="00B540E6"/>
    <w:rsid w:val="00B54C92"/>
    <w:rsid w:val="00B552DF"/>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8B8"/>
    <w:rsid w:val="00B74967"/>
    <w:rsid w:val="00B74C8B"/>
    <w:rsid w:val="00B7501F"/>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98"/>
    <w:rsid w:val="00B914A8"/>
    <w:rsid w:val="00B91564"/>
    <w:rsid w:val="00B919E3"/>
    <w:rsid w:val="00B91FBD"/>
    <w:rsid w:val="00B922EE"/>
    <w:rsid w:val="00B9291A"/>
    <w:rsid w:val="00B92B1C"/>
    <w:rsid w:val="00B92B6D"/>
    <w:rsid w:val="00B92D6B"/>
    <w:rsid w:val="00B93000"/>
    <w:rsid w:val="00B93106"/>
    <w:rsid w:val="00B93636"/>
    <w:rsid w:val="00B93C33"/>
    <w:rsid w:val="00B93F3B"/>
    <w:rsid w:val="00B94E4C"/>
    <w:rsid w:val="00B94E85"/>
    <w:rsid w:val="00B95202"/>
    <w:rsid w:val="00B9553C"/>
    <w:rsid w:val="00B96F1A"/>
    <w:rsid w:val="00B97A77"/>
    <w:rsid w:val="00BA00B6"/>
    <w:rsid w:val="00BA0678"/>
    <w:rsid w:val="00BA06C7"/>
    <w:rsid w:val="00BA07F1"/>
    <w:rsid w:val="00BA0991"/>
    <w:rsid w:val="00BA0C64"/>
    <w:rsid w:val="00BA158F"/>
    <w:rsid w:val="00BA15CB"/>
    <w:rsid w:val="00BA1AD6"/>
    <w:rsid w:val="00BA232F"/>
    <w:rsid w:val="00BA290B"/>
    <w:rsid w:val="00BA2E6E"/>
    <w:rsid w:val="00BA37F6"/>
    <w:rsid w:val="00BA3C88"/>
    <w:rsid w:val="00BA3F10"/>
    <w:rsid w:val="00BA402F"/>
    <w:rsid w:val="00BA5F28"/>
    <w:rsid w:val="00BA62D6"/>
    <w:rsid w:val="00BA630E"/>
    <w:rsid w:val="00BA76DA"/>
    <w:rsid w:val="00BA7D27"/>
    <w:rsid w:val="00BB035E"/>
    <w:rsid w:val="00BB07BC"/>
    <w:rsid w:val="00BB0C8D"/>
    <w:rsid w:val="00BB1003"/>
    <w:rsid w:val="00BB14FA"/>
    <w:rsid w:val="00BB19C7"/>
    <w:rsid w:val="00BB1A64"/>
    <w:rsid w:val="00BB1C21"/>
    <w:rsid w:val="00BB22AB"/>
    <w:rsid w:val="00BB24CF"/>
    <w:rsid w:val="00BB2E4D"/>
    <w:rsid w:val="00BB3138"/>
    <w:rsid w:val="00BB321A"/>
    <w:rsid w:val="00BB35AB"/>
    <w:rsid w:val="00BB382C"/>
    <w:rsid w:val="00BB387E"/>
    <w:rsid w:val="00BB3EC5"/>
    <w:rsid w:val="00BB4DA0"/>
    <w:rsid w:val="00BB5022"/>
    <w:rsid w:val="00BB54AE"/>
    <w:rsid w:val="00BB5667"/>
    <w:rsid w:val="00BB59CB"/>
    <w:rsid w:val="00BB59CC"/>
    <w:rsid w:val="00BB5AFE"/>
    <w:rsid w:val="00BB5CF1"/>
    <w:rsid w:val="00BB5E83"/>
    <w:rsid w:val="00BB5E8C"/>
    <w:rsid w:val="00BB60B8"/>
    <w:rsid w:val="00BB6CE2"/>
    <w:rsid w:val="00BB7ABA"/>
    <w:rsid w:val="00BB7F29"/>
    <w:rsid w:val="00BC0326"/>
    <w:rsid w:val="00BC0552"/>
    <w:rsid w:val="00BC05B2"/>
    <w:rsid w:val="00BC0E60"/>
    <w:rsid w:val="00BC0FB0"/>
    <w:rsid w:val="00BC22D4"/>
    <w:rsid w:val="00BC29AA"/>
    <w:rsid w:val="00BC357F"/>
    <w:rsid w:val="00BC3A43"/>
    <w:rsid w:val="00BC3A48"/>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E24"/>
    <w:rsid w:val="00BE00D8"/>
    <w:rsid w:val="00BE1381"/>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1717"/>
    <w:rsid w:val="00BF1914"/>
    <w:rsid w:val="00BF1EFC"/>
    <w:rsid w:val="00BF2141"/>
    <w:rsid w:val="00BF226B"/>
    <w:rsid w:val="00BF2725"/>
    <w:rsid w:val="00BF2E3F"/>
    <w:rsid w:val="00BF3662"/>
    <w:rsid w:val="00BF3B5D"/>
    <w:rsid w:val="00BF3CBF"/>
    <w:rsid w:val="00BF3D8C"/>
    <w:rsid w:val="00BF421E"/>
    <w:rsid w:val="00BF4445"/>
    <w:rsid w:val="00BF47C2"/>
    <w:rsid w:val="00BF487A"/>
    <w:rsid w:val="00BF5F14"/>
    <w:rsid w:val="00BF623F"/>
    <w:rsid w:val="00BF6C26"/>
    <w:rsid w:val="00BF6D2C"/>
    <w:rsid w:val="00BF6EF0"/>
    <w:rsid w:val="00BF72D2"/>
    <w:rsid w:val="00BF7A1D"/>
    <w:rsid w:val="00C0004B"/>
    <w:rsid w:val="00C00F05"/>
    <w:rsid w:val="00C01039"/>
    <w:rsid w:val="00C01245"/>
    <w:rsid w:val="00C01835"/>
    <w:rsid w:val="00C0189B"/>
    <w:rsid w:val="00C02117"/>
    <w:rsid w:val="00C02209"/>
    <w:rsid w:val="00C023A3"/>
    <w:rsid w:val="00C02513"/>
    <w:rsid w:val="00C02F2B"/>
    <w:rsid w:val="00C03550"/>
    <w:rsid w:val="00C03AA2"/>
    <w:rsid w:val="00C03B99"/>
    <w:rsid w:val="00C04B93"/>
    <w:rsid w:val="00C04BE9"/>
    <w:rsid w:val="00C04DEB"/>
    <w:rsid w:val="00C06A6E"/>
    <w:rsid w:val="00C0DA22"/>
    <w:rsid w:val="00C102B4"/>
    <w:rsid w:val="00C1061F"/>
    <w:rsid w:val="00C10806"/>
    <w:rsid w:val="00C10A97"/>
    <w:rsid w:val="00C10F4D"/>
    <w:rsid w:val="00C10FCC"/>
    <w:rsid w:val="00C1228E"/>
    <w:rsid w:val="00C1258E"/>
    <w:rsid w:val="00C130C4"/>
    <w:rsid w:val="00C1334D"/>
    <w:rsid w:val="00C13A45"/>
    <w:rsid w:val="00C14215"/>
    <w:rsid w:val="00C14526"/>
    <w:rsid w:val="00C147E0"/>
    <w:rsid w:val="00C14C4D"/>
    <w:rsid w:val="00C14D9B"/>
    <w:rsid w:val="00C1526F"/>
    <w:rsid w:val="00C1547A"/>
    <w:rsid w:val="00C16107"/>
    <w:rsid w:val="00C16EF8"/>
    <w:rsid w:val="00C170F5"/>
    <w:rsid w:val="00C171D0"/>
    <w:rsid w:val="00C175B8"/>
    <w:rsid w:val="00C17B6B"/>
    <w:rsid w:val="00C17CA4"/>
    <w:rsid w:val="00C17ED0"/>
    <w:rsid w:val="00C17F48"/>
    <w:rsid w:val="00C20261"/>
    <w:rsid w:val="00C20903"/>
    <w:rsid w:val="00C21152"/>
    <w:rsid w:val="00C21E82"/>
    <w:rsid w:val="00C221C8"/>
    <w:rsid w:val="00C23050"/>
    <w:rsid w:val="00C233B9"/>
    <w:rsid w:val="00C233E2"/>
    <w:rsid w:val="00C23E77"/>
    <w:rsid w:val="00C242E1"/>
    <w:rsid w:val="00C2454D"/>
    <w:rsid w:val="00C24872"/>
    <w:rsid w:val="00C24BD8"/>
    <w:rsid w:val="00C25206"/>
    <w:rsid w:val="00C25F0C"/>
    <w:rsid w:val="00C26FA0"/>
    <w:rsid w:val="00C27215"/>
    <w:rsid w:val="00C27CBB"/>
    <w:rsid w:val="00C27F2F"/>
    <w:rsid w:val="00C27FF4"/>
    <w:rsid w:val="00C31DC7"/>
    <w:rsid w:val="00C31DF8"/>
    <w:rsid w:val="00C328A4"/>
    <w:rsid w:val="00C3299D"/>
    <w:rsid w:val="00C32BC5"/>
    <w:rsid w:val="00C32F14"/>
    <w:rsid w:val="00C32FC7"/>
    <w:rsid w:val="00C33109"/>
    <w:rsid w:val="00C33953"/>
    <w:rsid w:val="00C33CE3"/>
    <w:rsid w:val="00C34773"/>
    <w:rsid w:val="00C34BA6"/>
    <w:rsid w:val="00C34E88"/>
    <w:rsid w:val="00C357C7"/>
    <w:rsid w:val="00C35E05"/>
    <w:rsid w:val="00C360AC"/>
    <w:rsid w:val="00C360F0"/>
    <w:rsid w:val="00C364CC"/>
    <w:rsid w:val="00C36D45"/>
    <w:rsid w:val="00C371EA"/>
    <w:rsid w:val="00C3735D"/>
    <w:rsid w:val="00C37D89"/>
    <w:rsid w:val="00C405CA"/>
    <w:rsid w:val="00C407F1"/>
    <w:rsid w:val="00C409CA"/>
    <w:rsid w:val="00C40BBB"/>
    <w:rsid w:val="00C40F60"/>
    <w:rsid w:val="00C41182"/>
    <w:rsid w:val="00C415D2"/>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2928"/>
    <w:rsid w:val="00C53143"/>
    <w:rsid w:val="00C53538"/>
    <w:rsid w:val="00C53F2C"/>
    <w:rsid w:val="00C55470"/>
    <w:rsid w:val="00C55665"/>
    <w:rsid w:val="00C55DDB"/>
    <w:rsid w:val="00C55DE7"/>
    <w:rsid w:val="00C56394"/>
    <w:rsid w:val="00C56605"/>
    <w:rsid w:val="00C56920"/>
    <w:rsid w:val="00C56DAA"/>
    <w:rsid w:val="00C56E4A"/>
    <w:rsid w:val="00C57B84"/>
    <w:rsid w:val="00C57C43"/>
    <w:rsid w:val="00C60E89"/>
    <w:rsid w:val="00C615F3"/>
    <w:rsid w:val="00C622B2"/>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8F5"/>
    <w:rsid w:val="00C67FF0"/>
    <w:rsid w:val="00C71008"/>
    <w:rsid w:val="00C711F3"/>
    <w:rsid w:val="00C7128C"/>
    <w:rsid w:val="00C72064"/>
    <w:rsid w:val="00C7261A"/>
    <w:rsid w:val="00C72FB2"/>
    <w:rsid w:val="00C736F0"/>
    <w:rsid w:val="00C73A3E"/>
    <w:rsid w:val="00C73FB1"/>
    <w:rsid w:val="00C743B9"/>
    <w:rsid w:val="00C74E90"/>
    <w:rsid w:val="00C75788"/>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C8"/>
    <w:rsid w:val="00C84C4E"/>
    <w:rsid w:val="00C84FB5"/>
    <w:rsid w:val="00C84FCD"/>
    <w:rsid w:val="00C8531A"/>
    <w:rsid w:val="00C8549B"/>
    <w:rsid w:val="00C85F66"/>
    <w:rsid w:val="00C86094"/>
    <w:rsid w:val="00C86684"/>
    <w:rsid w:val="00C86C1A"/>
    <w:rsid w:val="00C86F23"/>
    <w:rsid w:val="00C87B07"/>
    <w:rsid w:val="00C90932"/>
    <w:rsid w:val="00C91E46"/>
    <w:rsid w:val="00C91F35"/>
    <w:rsid w:val="00C9263B"/>
    <w:rsid w:val="00C96278"/>
    <w:rsid w:val="00C962E2"/>
    <w:rsid w:val="00C96E09"/>
    <w:rsid w:val="00C96F35"/>
    <w:rsid w:val="00C970E0"/>
    <w:rsid w:val="00C97483"/>
    <w:rsid w:val="00CA0178"/>
    <w:rsid w:val="00CA0560"/>
    <w:rsid w:val="00CA0965"/>
    <w:rsid w:val="00CA1138"/>
    <w:rsid w:val="00CA1354"/>
    <w:rsid w:val="00CA13C9"/>
    <w:rsid w:val="00CA13D9"/>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70ED"/>
    <w:rsid w:val="00CA75B0"/>
    <w:rsid w:val="00CA7782"/>
    <w:rsid w:val="00CA77EB"/>
    <w:rsid w:val="00CA7835"/>
    <w:rsid w:val="00CA7A64"/>
    <w:rsid w:val="00CA7C03"/>
    <w:rsid w:val="00CB0B86"/>
    <w:rsid w:val="00CB0BFB"/>
    <w:rsid w:val="00CB1425"/>
    <w:rsid w:val="00CB18F5"/>
    <w:rsid w:val="00CB19DB"/>
    <w:rsid w:val="00CB1CB0"/>
    <w:rsid w:val="00CB22DD"/>
    <w:rsid w:val="00CB2F12"/>
    <w:rsid w:val="00CB2F6F"/>
    <w:rsid w:val="00CB343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63C"/>
    <w:rsid w:val="00CD080D"/>
    <w:rsid w:val="00CD0A43"/>
    <w:rsid w:val="00CD0CCD"/>
    <w:rsid w:val="00CD0F97"/>
    <w:rsid w:val="00CD3595"/>
    <w:rsid w:val="00CD3694"/>
    <w:rsid w:val="00CD3AD8"/>
    <w:rsid w:val="00CD3F93"/>
    <w:rsid w:val="00CD41B0"/>
    <w:rsid w:val="00CD4495"/>
    <w:rsid w:val="00CD458B"/>
    <w:rsid w:val="00CD4A6A"/>
    <w:rsid w:val="00CD4B42"/>
    <w:rsid w:val="00CD4CDB"/>
    <w:rsid w:val="00CD50F5"/>
    <w:rsid w:val="00CD5AC0"/>
    <w:rsid w:val="00CD5F55"/>
    <w:rsid w:val="00CD6326"/>
    <w:rsid w:val="00CE0D71"/>
    <w:rsid w:val="00CE0EDD"/>
    <w:rsid w:val="00CE1EC8"/>
    <w:rsid w:val="00CE249F"/>
    <w:rsid w:val="00CE2B33"/>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B98"/>
    <w:rsid w:val="00CF587D"/>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2F5"/>
    <w:rsid w:val="00D21F39"/>
    <w:rsid w:val="00D22465"/>
    <w:rsid w:val="00D22655"/>
    <w:rsid w:val="00D2268C"/>
    <w:rsid w:val="00D22A25"/>
    <w:rsid w:val="00D22CB4"/>
    <w:rsid w:val="00D22D2A"/>
    <w:rsid w:val="00D2305C"/>
    <w:rsid w:val="00D237BC"/>
    <w:rsid w:val="00D23ABC"/>
    <w:rsid w:val="00D23F73"/>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F00"/>
    <w:rsid w:val="00D27386"/>
    <w:rsid w:val="00D273B8"/>
    <w:rsid w:val="00D27729"/>
    <w:rsid w:val="00D27862"/>
    <w:rsid w:val="00D279B6"/>
    <w:rsid w:val="00D27BBC"/>
    <w:rsid w:val="00D3063D"/>
    <w:rsid w:val="00D308D7"/>
    <w:rsid w:val="00D314E6"/>
    <w:rsid w:val="00D328D4"/>
    <w:rsid w:val="00D32C67"/>
    <w:rsid w:val="00D33005"/>
    <w:rsid w:val="00D33A63"/>
    <w:rsid w:val="00D3402A"/>
    <w:rsid w:val="00D342A1"/>
    <w:rsid w:val="00D349E2"/>
    <w:rsid w:val="00D3553E"/>
    <w:rsid w:val="00D359C2"/>
    <w:rsid w:val="00D378AE"/>
    <w:rsid w:val="00D37920"/>
    <w:rsid w:val="00D37CD8"/>
    <w:rsid w:val="00D409A3"/>
    <w:rsid w:val="00D40BAD"/>
    <w:rsid w:val="00D410E7"/>
    <w:rsid w:val="00D413F0"/>
    <w:rsid w:val="00D4140A"/>
    <w:rsid w:val="00D42022"/>
    <w:rsid w:val="00D42037"/>
    <w:rsid w:val="00D4233F"/>
    <w:rsid w:val="00D4253F"/>
    <w:rsid w:val="00D42BD4"/>
    <w:rsid w:val="00D437A1"/>
    <w:rsid w:val="00D43805"/>
    <w:rsid w:val="00D43C03"/>
    <w:rsid w:val="00D43E1F"/>
    <w:rsid w:val="00D43E80"/>
    <w:rsid w:val="00D44831"/>
    <w:rsid w:val="00D44F29"/>
    <w:rsid w:val="00D451F5"/>
    <w:rsid w:val="00D4563C"/>
    <w:rsid w:val="00D459AC"/>
    <w:rsid w:val="00D45FE0"/>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A8D"/>
    <w:rsid w:val="00D67EF7"/>
    <w:rsid w:val="00D70AB6"/>
    <w:rsid w:val="00D70BAB"/>
    <w:rsid w:val="00D70F26"/>
    <w:rsid w:val="00D711DF"/>
    <w:rsid w:val="00D712E7"/>
    <w:rsid w:val="00D714C2"/>
    <w:rsid w:val="00D71663"/>
    <w:rsid w:val="00D717EC"/>
    <w:rsid w:val="00D71C9B"/>
    <w:rsid w:val="00D72229"/>
    <w:rsid w:val="00D7314D"/>
    <w:rsid w:val="00D73159"/>
    <w:rsid w:val="00D73932"/>
    <w:rsid w:val="00D74455"/>
    <w:rsid w:val="00D75908"/>
    <w:rsid w:val="00D7662F"/>
    <w:rsid w:val="00D7681B"/>
    <w:rsid w:val="00D76BBF"/>
    <w:rsid w:val="00D76D81"/>
    <w:rsid w:val="00D76DC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5FB"/>
    <w:rsid w:val="00DA1D76"/>
    <w:rsid w:val="00DA1E21"/>
    <w:rsid w:val="00DA21DB"/>
    <w:rsid w:val="00DA2549"/>
    <w:rsid w:val="00DA29EF"/>
    <w:rsid w:val="00DA2A7E"/>
    <w:rsid w:val="00DA35EB"/>
    <w:rsid w:val="00DA3ABC"/>
    <w:rsid w:val="00DA4144"/>
    <w:rsid w:val="00DA480B"/>
    <w:rsid w:val="00DA494B"/>
    <w:rsid w:val="00DA4BBB"/>
    <w:rsid w:val="00DA5562"/>
    <w:rsid w:val="00DA5D59"/>
    <w:rsid w:val="00DA6173"/>
    <w:rsid w:val="00DA61CC"/>
    <w:rsid w:val="00DA63B7"/>
    <w:rsid w:val="00DA668F"/>
    <w:rsid w:val="00DA6763"/>
    <w:rsid w:val="00DA7232"/>
    <w:rsid w:val="00DA7D69"/>
    <w:rsid w:val="00DB0312"/>
    <w:rsid w:val="00DB0568"/>
    <w:rsid w:val="00DB063B"/>
    <w:rsid w:val="00DB0CE7"/>
    <w:rsid w:val="00DB194B"/>
    <w:rsid w:val="00DB1CCB"/>
    <w:rsid w:val="00DB2575"/>
    <w:rsid w:val="00DB25A6"/>
    <w:rsid w:val="00DB2F3F"/>
    <w:rsid w:val="00DB3539"/>
    <w:rsid w:val="00DB37CC"/>
    <w:rsid w:val="00DB4D0D"/>
    <w:rsid w:val="00DB4F3C"/>
    <w:rsid w:val="00DB5581"/>
    <w:rsid w:val="00DB57A7"/>
    <w:rsid w:val="00DB76F3"/>
    <w:rsid w:val="00DB79E4"/>
    <w:rsid w:val="00DC071C"/>
    <w:rsid w:val="00DC08DF"/>
    <w:rsid w:val="00DC0985"/>
    <w:rsid w:val="00DC10D2"/>
    <w:rsid w:val="00DC198E"/>
    <w:rsid w:val="00DC1D0B"/>
    <w:rsid w:val="00DC23AB"/>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826"/>
    <w:rsid w:val="00DD68AA"/>
    <w:rsid w:val="00DD6D3A"/>
    <w:rsid w:val="00DD71B2"/>
    <w:rsid w:val="00DD724A"/>
    <w:rsid w:val="00DD74E8"/>
    <w:rsid w:val="00DD7B0F"/>
    <w:rsid w:val="00DD7EB1"/>
    <w:rsid w:val="00DE0029"/>
    <w:rsid w:val="00DE050A"/>
    <w:rsid w:val="00DE0C07"/>
    <w:rsid w:val="00DE0FB1"/>
    <w:rsid w:val="00DE141A"/>
    <w:rsid w:val="00DE1A97"/>
    <w:rsid w:val="00DE2018"/>
    <w:rsid w:val="00DE20A5"/>
    <w:rsid w:val="00DE322D"/>
    <w:rsid w:val="00DE3407"/>
    <w:rsid w:val="00DE365E"/>
    <w:rsid w:val="00DE473E"/>
    <w:rsid w:val="00DE4A85"/>
    <w:rsid w:val="00DE5D7B"/>
    <w:rsid w:val="00DE5D85"/>
    <w:rsid w:val="00DE630B"/>
    <w:rsid w:val="00DE66D4"/>
    <w:rsid w:val="00DE67B4"/>
    <w:rsid w:val="00DE68F4"/>
    <w:rsid w:val="00DE69F7"/>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E48"/>
    <w:rsid w:val="00E00AF4"/>
    <w:rsid w:val="00E00C05"/>
    <w:rsid w:val="00E00CCE"/>
    <w:rsid w:val="00E010BD"/>
    <w:rsid w:val="00E012A5"/>
    <w:rsid w:val="00E01BC7"/>
    <w:rsid w:val="00E02024"/>
    <w:rsid w:val="00E0232F"/>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C5E"/>
    <w:rsid w:val="00E20D2F"/>
    <w:rsid w:val="00E218C7"/>
    <w:rsid w:val="00E21BDE"/>
    <w:rsid w:val="00E21E4C"/>
    <w:rsid w:val="00E21F34"/>
    <w:rsid w:val="00E228E2"/>
    <w:rsid w:val="00E2299B"/>
    <w:rsid w:val="00E22AF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D8A"/>
    <w:rsid w:val="00E31E62"/>
    <w:rsid w:val="00E32282"/>
    <w:rsid w:val="00E3228A"/>
    <w:rsid w:val="00E3285E"/>
    <w:rsid w:val="00E32BB1"/>
    <w:rsid w:val="00E334F1"/>
    <w:rsid w:val="00E33980"/>
    <w:rsid w:val="00E33B72"/>
    <w:rsid w:val="00E33EAD"/>
    <w:rsid w:val="00E34361"/>
    <w:rsid w:val="00E34613"/>
    <w:rsid w:val="00E35106"/>
    <w:rsid w:val="00E359AB"/>
    <w:rsid w:val="00E35BB0"/>
    <w:rsid w:val="00E3713B"/>
    <w:rsid w:val="00E376AE"/>
    <w:rsid w:val="00E376E2"/>
    <w:rsid w:val="00E378E7"/>
    <w:rsid w:val="00E37951"/>
    <w:rsid w:val="00E4056B"/>
    <w:rsid w:val="00E40A8B"/>
    <w:rsid w:val="00E40AC3"/>
    <w:rsid w:val="00E413FF"/>
    <w:rsid w:val="00E41507"/>
    <w:rsid w:val="00E41E82"/>
    <w:rsid w:val="00E41F8A"/>
    <w:rsid w:val="00E42743"/>
    <w:rsid w:val="00E42858"/>
    <w:rsid w:val="00E42B37"/>
    <w:rsid w:val="00E42F43"/>
    <w:rsid w:val="00E4303F"/>
    <w:rsid w:val="00E439B0"/>
    <w:rsid w:val="00E43C51"/>
    <w:rsid w:val="00E44450"/>
    <w:rsid w:val="00E45260"/>
    <w:rsid w:val="00E4553C"/>
    <w:rsid w:val="00E46110"/>
    <w:rsid w:val="00E4618B"/>
    <w:rsid w:val="00E46320"/>
    <w:rsid w:val="00E46731"/>
    <w:rsid w:val="00E506F4"/>
    <w:rsid w:val="00E508C9"/>
    <w:rsid w:val="00E514E6"/>
    <w:rsid w:val="00E51659"/>
    <w:rsid w:val="00E52A75"/>
    <w:rsid w:val="00E53359"/>
    <w:rsid w:val="00E53F04"/>
    <w:rsid w:val="00E54B15"/>
    <w:rsid w:val="00E54D56"/>
    <w:rsid w:val="00E54E0B"/>
    <w:rsid w:val="00E54E4A"/>
    <w:rsid w:val="00E56024"/>
    <w:rsid w:val="00E5614D"/>
    <w:rsid w:val="00E56335"/>
    <w:rsid w:val="00E5687A"/>
    <w:rsid w:val="00E57093"/>
    <w:rsid w:val="00E573B4"/>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8AE"/>
    <w:rsid w:val="00E81CC5"/>
    <w:rsid w:val="00E81E51"/>
    <w:rsid w:val="00E82278"/>
    <w:rsid w:val="00E822F8"/>
    <w:rsid w:val="00E82350"/>
    <w:rsid w:val="00E8284A"/>
    <w:rsid w:val="00E828C6"/>
    <w:rsid w:val="00E82CBA"/>
    <w:rsid w:val="00E83387"/>
    <w:rsid w:val="00E833EC"/>
    <w:rsid w:val="00E8368C"/>
    <w:rsid w:val="00E83BE7"/>
    <w:rsid w:val="00E8408A"/>
    <w:rsid w:val="00E843FB"/>
    <w:rsid w:val="00E845A4"/>
    <w:rsid w:val="00E857DA"/>
    <w:rsid w:val="00E86E36"/>
    <w:rsid w:val="00E877D7"/>
    <w:rsid w:val="00E87C4A"/>
    <w:rsid w:val="00E90073"/>
    <w:rsid w:val="00E903E6"/>
    <w:rsid w:val="00E90D3D"/>
    <w:rsid w:val="00E9114B"/>
    <w:rsid w:val="00E91D98"/>
    <w:rsid w:val="00E924CD"/>
    <w:rsid w:val="00E927A1"/>
    <w:rsid w:val="00E92EBD"/>
    <w:rsid w:val="00E9317E"/>
    <w:rsid w:val="00E93E77"/>
    <w:rsid w:val="00E94199"/>
    <w:rsid w:val="00E95866"/>
    <w:rsid w:val="00E958FB"/>
    <w:rsid w:val="00E95A45"/>
    <w:rsid w:val="00E95D40"/>
    <w:rsid w:val="00E961F7"/>
    <w:rsid w:val="00E96237"/>
    <w:rsid w:val="00E969BA"/>
    <w:rsid w:val="00E973EE"/>
    <w:rsid w:val="00E97877"/>
    <w:rsid w:val="00E97EB5"/>
    <w:rsid w:val="00EA016F"/>
    <w:rsid w:val="00EA0A5A"/>
    <w:rsid w:val="00EA0BBE"/>
    <w:rsid w:val="00EA1602"/>
    <w:rsid w:val="00EA175D"/>
    <w:rsid w:val="00EA1B53"/>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C06"/>
    <w:rsid w:val="00EC5E51"/>
    <w:rsid w:val="00EC61F0"/>
    <w:rsid w:val="00EC6474"/>
    <w:rsid w:val="00EC697D"/>
    <w:rsid w:val="00EC6B7C"/>
    <w:rsid w:val="00EC72E1"/>
    <w:rsid w:val="00EC7FDE"/>
    <w:rsid w:val="00ED05E4"/>
    <w:rsid w:val="00ED08AA"/>
    <w:rsid w:val="00ED16B9"/>
    <w:rsid w:val="00ED1CAE"/>
    <w:rsid w:val="00ED2199"/>
    <w:rsid w:val="00ED2573"/>
    <w:rsid w:val="00ED2625"/>
    <w:rsid w:val="00ED2D2F"/>
    <w:rsid w:val="00ED3093"/>
    <w:rsid w:val="00ED3672"/>
    <w:rsid w:val="00ED36C3"/>
    <w:rsid w:val="00ED37B7"/>
    <w:rsid w:val="00ED4116"/>
    <w:rsid w:val="00ED45E4"/>
    <w:rsid w:val="00ED4BF5"/>
    <w:rsid w:val="00ED514E"/>
    <w:rsid w:val="00ED5C1B"/>
    <w:rsid w:val="00ED6DA6"/>
    <w:rsid w:val="00ED7325"/>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40E1"/>
    <w:rsid w:val="00EF4130"/>
    <w:rsid w:val="00EF414F"/>
    <w:rsid w:val="00EF4196"/>
    <w:rsid w:val="00EF4EBB"/>
    <w:rsid w:val="00EF5597"/>
    <w:rsid w:val="00EF5AB7"/>
    <w:rsid w:val="00EF5BE2"/>
    <w:rsid w:val="00EF5C3E"/>
    <w:rsid w:val="00EF5C45"/>
    <w:rsid w:val="00EF66D5"/>
    <w:rsid w:val="00EF6B1E"/>
    <w:rsid w:val="00EF79B5"/>
    <w:rsid w:val="00EF7C49"/>
    <w:rsid w:val="00EF7DE0"/>
    <w:rsid w:val="00F00208"/>
    <w:rsid w:val="00F006CA"/>
    <w:rsid w:val="00F00738"/>
    <w:rsid w:val="00F0096B"/>
    <w:rsid w:val="00F0122C"/>
    <w:rsid w:val="00F026D6"/>
    <w:rsid w:val="00F035D6"/>
    <w:rsid w:val="00F037E6"/>
    <w:rsid w:val="00F041C1"/>
    <w:rsid w:val="00F0490F"/>
    <w:rsid w:val="00F049BF"/>
    <w:rsid w:val="00F04BC5"/>
    <w:rsid w:val="00F04EEC"/>
    <w:rsid w:val="00F04FFF"/>
    <w:rsid w:val="00F0505F"/>
    <w:rsid w:val="00F05669"/>
    <w:rsid w:val="00F06562"/>
    <w:rsid w:val="00F0689C"/>
    <w:rsid w:val="00F06F5A"/>
    <w:rsid w:val="00F0740F"/>
    <w:rsid w:val="00F07859"/>
    <w:rsid w:val="00F07FCC"/>
    <w:rsid w:val="00F103E0"/>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1B8"/>
    <w:rsid w:val="00F21DD1"/>
    <w:rsid w:val="00F228E3"/>
    <w:rsid w:val="00F22D7B"/>
    <w:rsid w:val="00F22FA2"/>
    <w:rsid w:val="00F230CD"/>
    <w:rsid w:val="00F230F4"/>
    <w:rsid w:val="00F2358A"/>
    <w:rsid w:val="00F240F2"/>
    <w:rsid w:val="00F24F58"/>
    <w:rsid w:val="00F2547F"/>
    <w:rsid w:val="00F26F05"/>
    <w:rsid w:val="00F27167"/>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FF6"/>
    <w:rsid w:val="00F37775"/>
    <w:rsid w:val="00F404CC"/>
    <w:rsid w:val="00F428EB"/>
    <w:rsid w:val="00F42AF2"/>
    <w:rsid w:val="00F43AAA"/>
    <w:rsid w:val="00F43C9F"/>
    <w:rsid w:val="00F43D55"/>
    <w:rsid w:val="00F44555"/>
    <w:rsid w:val="00F44EBB"/>
    <w:rsid w:val="00F45DE1"/>
    <w:rsid w:val="00F475CA"/>
    <w:rsid w:val="00F47B63"/>
    <w:rsid w:val="00F47B89"/>
    <w:rsid w:val="00F503B6"/>
    <w:rsid w:val="00F50504"/>
    <w:rsid w:val="00F517BF"/>
    <w:rsid w:val="00F518A1"/>
    <w:rsid w:val="00F51F63"/>
    <w:rsid w:val="00F5239C"/>
    <w:rsid w:val="00F5297A"/>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5FED"/>
    <w:rsid w:val="00F6661B"/>
    <w:rsid w:val="00F67145"/>
    <w:rsid w:val="00F67398"/>
    <w:rsid w:val="00F705E3"/>
    <w:rsid w:val="00F70E16"/>
    <w:rsid w:val="00F71056"/>
    <w:rsid w:val="00F71D6D"/>
    <w:rsid w:val="00F721A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2AEF"/>
    <w:rsid w:val="00F937B0"/>
    <w:rsid w:val="00F939B5"/>
    <w:rsid w:val="00F93A25"/>
    <w:rsid w:val="00F93A3C"/>
    <w:rsid w:val="00F943C3"/>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CDE"/>
    <w:rsid w:val="00FC42D3"/>
    <w:rsid w:val="00FC478F"/>
    <w:rsid w:val="00FC51C1"/>
    <w:rsid w:val="00FC5A0C"/>
    <w:rsid w:val="00FC5D3F"/>
    <w:rsid w:val="00FC6112"/>
    <w:rsid w:val="00FC61EA"/>
    <w:rsid w:val="00FC6561"/>
    <w:rsid w:val="00FC65DE"/>
    <w:rsid w:val="00FC6722"/>
    <w:rsid w:val="00FC6D8B"/>
    <w:rsid w:val="00FC6F6D"/>
    <w:rsid w:val="00FC76C9"/>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252"/>
    <w:rsid w:val="00FE27C4"/>
    <w:rsid w:val="00FE2C3C"/>
    <w:rsid w:val="00FE407E"/>
    <w:rsid w:val="00FE441F"/>
    <w:rsid w:val="00FE462E"/>
    <w:rsid w:val="00FE56A2"/>
    <w:rsid w:val="00FE5DFB"/>
    <w:rsid w:val="00FE67E7"/>
    <w:rsid w:val="00FE6879"/>
    <w:rsid w:val="00FE698A"/>
    <w:rsid w:val="00FE7D5B"/>
    <w:rsid w:val="00FE7E9C"/>
    <w:rsid w:val="00FF04A8"/>
    <w:rsid w:val="00FF06BE"/>
    <w:rsid w:val="00FF1102"/>
    <w:rsid w:val="00FF156F"/>
    <w:rsid w:val="00FF18F5"/>
    <w:rsid w:val="00FF237D"/>
    <w:rsid w:val="00FF23D3"/>
    <w:rsid w:val="00FF2665"/>
    <w:rsid w:val="00FF2BD0"/>
    <w:rsid w:val="00FF2EE8"/>
    <w:rsid w:val="00FF3C4A"/>
    <w:rsid w:val="00FF4479"/>
    <w:rsid w:val="00FF519F"/>
    <w:rsid w:val="00FF52F8"/>
    <w:rsid w:val="00FF589C"/>
    <w:rsid w:val="00FF6155"/>
    <w:rsid w:val="00FF68AF"/>
    <w:rsid w:val="00FF6E44"/>
    <w:rsid w:val="00FF7690"/>
    <w:rsid w:val="00FF7703"/>
    <w:rsid w:val="00FF7DFC"/>
    <w:rsid w:val="02C8BC41"/>
    <w:rsid w:val="03B66838"/>
    <w:rsid w:val="04E66940"/>
    <w:rsid w:val="05302531"/>
    <w:rsid w:val="0998BF1D"/>
    <w:rsid w:val="0B67F896"/>
    <w:rsid w:val="0B93D2BB"/>
    <w:rsid w:val="0D7A7849"/>
    <w:rsid w:val="0EECCE1F"/>
    <w:rsid w:val="0EF63EEE"/>
    <w:rsid w:val="10734837"/>
    <w:rsid w:val="1156EC7F"/>
    <w:rsid w:val="1460DCB6"/>
    <w:rsid w:val="16B806DA"/>
    <w:rsid w:val="199A9DAC"/>
    <w:rsid w:val="1E6EA6B7"/>
    <w:rsid w:val="1FCE3B63"/>
    <w:rsid w:val="20C7F5F1"/>
    <w:rsid w:val="217455AD"/>
    <w:rsid w:val="23F144BA"/>
    <w:rsid w:val="25E842DA"/>
    <w:rsid w:val="29DB1AEE"/>
    <w:rsid w:val="2A05635A"/>
    <w:rsid w:val="2C053D68"/>
    <w:rsid w:val="2CBDB382"/>
    <w:rsid w:val="2D9FC164"/>
    <w:rsid w:val="2F087D3F"/>
    <w:rsid w:val="371ECD30"/>
    <w:rsid w:val="382795FA"/>
    <w:rsid w:val="39A65708"/>
    <w:rsid w:val="3BEFE16A"/>
    <w:rsid w:val="3D24C0CA"/>
    <w:rsid w:val="3D6F7CAE"/>
    <w:rsid w:val="3E8F3068"/>
    <w:rsid w:val="4831ADD6"/>
    <w:rsid w:val="48B51F50"/>
    <w:rsid w:val="48DEC94B"/>
    <w:rsid w:val="498AD3B2"/>
    <w:rsid w:val="4BBDAF79"/>
    <w:rsid w:val="4CF3EF69"/>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62C9B384"/>
    <w:rsid w:val="63E23871"/>
    <w:rsid w:val="6641F825"/>
    <w:rsid w:val="675438C8"/>
    <w:rsid w:val="68A7E074"/>
    <w:rsid w:val="68CC7832"/>
    <w:rsid w:val="6D76E7DC"/>
    <w:rsid w:val="6F5741FA"/>
    <w:rsid w:val="708AB701"/>
    <w:rsid w:val="713E900F"/>
    <w:rsid w:val="78733D86"/>
    <w:rsid w:val="788C65E3"/>
    <w:rsid w:val="7926EC88"/>
    <w:rsid w:val="7AD3DB80"/>
    <w:rsid w:val="7CD1D367"/>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FCC4FA"/>
  <w15:chartTrackingRefBased/>
  <w15:docId w15:val="{84841F8C-3CE8-4FC2-9F44-F9B2ED75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aers.hhs.gov" TargetMode="External"/><Relationship Id="rId24" Type="http://schemas.openxmlformats.org/officeDocument/2006/relationships/hyperlink" Target="http://www.vaers.hhs.gov"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cdc.gov/vaccines/covid-19/clinical-considerations/myocarditis.html" TargetMode="External"/><Relationship Id="rId28" Type="http://schemas.openxmlformats.org/officeDocument/2006/relationships/theme" Target="theme/theme1.xml"/><Relationship Id="rId10" Type="http://schemas.microsoft.com/office/2016/09/relationships/commentsIds" Target="commentsIds.xml"/><Relationship Id="rId19" Type="http://schemas.openxmlformats.org/officeDocument/2006/relationships/image" Target="media/image4.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8339</Words>
  <Characters>49434</Characters>
  <Application>Microsoft Office Word</Application>
  <DocSecurity>0</DocSecurity>
  <Lines>411</Lines>
  <Paragraphs>115</Paragraphs>
  <ScaleCrop>false</ScaleCrop>
  <Company/>
  <LinksUpToDate>false</LinksUpToDate>
  <CharactersWithSpaces>57658</CharactersWithSpaces>
  <SharedDoc>false</SharedDoc>
  <HLinks>
    <vt:vector size="60" baseType="variant">
      <vt:variant>
        <vt:i4>5439560</vt:i4>
      </vt:variant>
      <vt:variant>
        <vt:i4>15</vt:i4>
      </vt:variant>
      <vt:variant>
        <vt:i4>0</vt:i4>
      </vt:variant>
      <vt:variant>
        <vt:i4>5</vt:i4>
      </vt:variant>
      <vt:variant>
        <vt:lpwstr>https://www.comirnatyglobal.com/</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ariant>
        <vt:i4>852021</vt:i4>
      </vt:variant>
      <vt:variant>
        <vt:i4>9</vt:i4>
      </vt:variant>
      <vt:variant>
        <vt:i4>0</vt:i4>
      </vt:variant>
      <vt:variant>
        <vt:i4>5</vt:i4>
      </vt:variant>
      <vt:variant>
        <vt:lpwstr>mailto:Xia.Xu3@pfizer.com</vt:lpwstr>
      </vt:variant>
      <vt:variant>
        <vt:lpwstr/>
      </vt:variant>
      <vt:variant>
        <vt:i4>786527</vt:i4>
      </vt:variant>
      <vt:variant>
        <vt:i4>6</vt:i4>
      </vt:variant>
      <vt:variant>
        <vt:i4>0</vt:i4>
      </vt:variant>
      <vt:variant>
        <vt:i4>5</vt:i4>
      </vt:variant>
      <vt:variant>
        <vt:lpwstr>http://gdms.pfizer.com/gdms/drl/objectId/090177e197cf531c</vt:lpwstr>
      </vt:variant>
      <vt:variant>
        <vt:lpwstr/>
      </vt:variant>
      <vt:variant>
        <vt:i4>2424839</vt:i4>
      </vt:variant>
      <vt:variant>
        <vt:i4>3</vt:i4>
      </vt:variant>
      <vt:variant>
        <vt:i4>0</vt:i4>
      </vt:variant>
      <vt:variant>
        <vt:i4>5</vt:i4>
      </vt:variant>
      <vt:variant>
        <vt:lpwstr>mailto:Jennifer.Johnson2@pfizer.com</vt:lpwstr>
      </vt:variant>
      <vt:variant>
        <vt:lpwstr/>
      </vt:variant>
      <vt:variant>
        <vt:i4>852021</vt:i4>
      </vt:variant>
      <vt:variant>
        <vt:i4>0</vt:i4>
      </vt:variant>
      <vt:variant>
        <vt:i4>0</vt:i4>
      </vt:variant>
      <vt:variant>
        <vt:i4>5</vt:i4>
      </vt:variant>
      <vt:variant>
        <vt:lpwstr>mailto:Xia.Xu3@pfizer.com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Childers III, Joseph</dc:creator>
  <cp:keywords/>
  <cp:lastModifiedBy>Johnson, Marilyn *</cp:lastModifiedBy>
  <cp:revision>2</cp:revision>
  <dcterms:created xsi:type="dcterms:W3CDTF">2022-08-26T18:12:00Z</dcterms:created>
  <dcterms:modified xsi:type="dcterms:W3CDTF">2022-08-26T18:12:00Z</dcterms:modified>
</cp:coreProperties>
</file>