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77777777"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175F30" w:rsidRPr="00177859">
        <w:rPr>
          <w:rFonts w:eastAsia="Times New Roman"/>
          <w:b/>
          <w:color w:val="000000"/>
          <w:sz w:val="16"/>
        </w:rPr>
        <w:t>YYYY</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4C79192E"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2410A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56B08502"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commentRangeStart w:id="0"/>
      <w:commentRangeStart w:id="1"/>
      <w:r w:rsidRPr="00CB4005">
        <w:rPr>
          <w:rFonts w:eastAsia="Times New Roman"/>
          <w:color w:val="000000"/>
          <w:sz w:val="16"/>
        </w:rPr>
        <w:t>In</w:t>
      </w:r>
      <w:commentRangeEnd w:id="0"/>
      <w:r w:rsidR="007E5B2F">
        <w:rPr>
          <w:rStyle w:val="CommentReference"/>
          <w:rFonts w:ascii="Arial" w:eastAsia="Times New Roman" w:hAnsi="Arial"/>
        </w:rPr>
        <w:commentReference w:id="0"/>
      </w:r>
      <w:commentRangeEnd w:id="1"/>
      <w:r w:rsidR="007E5B2F">
        <w:rPr>
          <w:rStyle w:val="CommentReference"/>
          <w:rFonts w:ascii="Arial" w:eastAsia="Times New Roman" w:hAnsi="Arial"/>
        </w:rPr>
        <w:commentReference w:id="1"/>
      </w:r>
      <w:r w:rsidRPr="00CB4005">
        <w:rPr>
          <w:rFonts w:eastAsia="Times New Roman"/>
          <w:color w:val="000000"/>
          <w:sz w:val="16"/>
        </w:rPr>
        <w:t xml:space="preserve"> </w:t>
      </w:r>
      <w:r w:rsidR="00423647" w:rsidRPr="00423647">
        <w:rPr>
          <w:rFonts w:eastAsia="Times New Roman"/>
          <w:color w:val="000000"/>
          <w:sz w:val="16"/>
        </w:rPr>
        <w:t xml:space="preserve">clinical studies of participants 16 through 55 years of age, the </w:t>
      </w:r>
      <w:proofErr w:type="gramStart"/>
      <w:r w:rsidR="00423647" w:rsidRPr="00423647">
        <w:rPr>
          <w:rFonts w:eastAsia="Times New Roman"/>
          <w:color w:val="000000"/>
          <w:sz w:val="16"/>
        </w:rPr>
        <w:t>most commonly reported</w:t>
      </w:r>
      <w:proofErr w:type="gramEnd"/>
      <w:r w:rsidR="00423647" w:rsidRPr="00423647">
        <w:rPr>
          <w:rFonts w:eastAsia="Times New Roman"/>
          <w:color w:val="000000"/>
          <w:sz w:val="16"/>
        </w:rPr>
        <w:t xml:space="preserve">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 xml:space="preserve">In clinical studies of participants 56 years of age and older, the </w:t>
      </w:r>
      <w:proofErr w:type="gramStart"/>
      <w:r w:rsidRPr="00423647">
        <w:rPr>
          <w:rFonts w:eastAsia="Times New Roman"/>
          <w:color w:val="000000"/>
          <w:sz w:val="16"/>
        </w:rPr>
        <w:t>most commonly reported</w:t>
      </w:r>
      <w:proofErr w:type="gramEnd"/>
      <w:r w:rsidRPr="00423647">
        <w:rPr>
          <w:rFonts w:eastAsia="Times New Roman"/>
          <w:color w:val="000000"/>
          <w:sz w:val="16"/>
        </w:rPr>
        <w:t xml:space="preserve">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11"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7A3307AF"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3E0C9B" w:rsidRPr="00177859">
        <w:rPr>
          <w:rFonts w:eastAsia="Times New Roman"/>
          <w:b/>
          <w:bCs/>
          <w:color w:val="000000"/>
          <w:sz w:val="16"/>
        </w:rPr>
        <w:t>M</w:t>
      </w:r>
      <w:r w:rsidRPr="00177859">
        <w:rPr>
          <w:rFonts w:eastAsia="Times New Roman"/>
          <w:b/>
          <w:bCs/>
          <w:color w:val="000000"/>
          <w:sz w:val="16"/>
        </w:rPr>
        <w:t>/</w:t>
      </w:r>
      <w:r w:rsidR="002431E8">
        <w:rPr>
          <w:rFonts w:eastAsia="Times New Roman"/>
          <w:b/>
          <w:bCs/>
          <w:color w:val="000000"/>
          <w:sz w:val="16"/>
        </w:rPr>
        <w:t>YYY</w:t>
      </w:r>
      <w:r w:rsidR="000E6963" w:rsidRPr="00177859">
        <w:rPr>
          <w:rFonts w:eastAsia="Times New Roman"/>
          <w:b/>
          <w:bCs/>
          <w:color w:val="000000"/>
          <w:sz w:val="16"/>
        </w:rPr>
        <w:t>Y</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12"/>
          <w:footerReference w:type="default" r:id="rId13"/>
          <w:footerReference w:type="first" r:id="rId14"/>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90BE1B"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proofErr w:type="gramStart"/>
      <w:r w:rsidRPr="00177859">
        <w:rPr>
          <w:rFonts w:eastAsia="Times New Roman"/>
          <w:b/>
          <w:sz w:val="16"/>
          <w:szCs w:val="16"/>
        </w:rPr>
        <w:t>USE</w:t>
      </w:r>
      <w:proofErr w:type="gramEnd"/>
      <w:r w:rsidRPr="00177859">
        <w:rPr>
          <w:rFonts w:eastAsia="Times New Roman"/>
          <w:b/>
          <w:sz w:val="16"/>
          <w:szCs w:val="16"/>
        </w:rPr>
        <w:t xml:space="preserv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634102" w:rsidP="002436A6">
      <w:pPr>
        <w:shd w:val="clear" w:color="auto" w:fill="FFFFFF"/>
        <w:tabs>
          <w:tab w:val="left" w:pos="270"/>
        </w:tabs>
        <w:rPr>
          <w:rFonts w:eastAsia="Times New Roman"/>
          <w:b/>
          <w:sz w:val="16"/>
          <w:szCs w:val="16"/>
        </w:rPr>
      </w:pPr>
      <w:commentRangeStart w:id="2"/>
      <w:commentRangeEnd w:id="2"/>
      <w:r>
        <w:rPr>
          <w:rStyle w:val="CommentReference"/>
          <w:rFonts w:ascii="Arial" w:eastAsia="Times New Roman" w:hAnsi="Arial"/>
        </w:rPr>
        <w:commentReference w:id="2"/>
      </w:r>
      <w:r w:rsidR="000F1BDD" w:rsidRPr="00177859">
        <w:rPr>
          <w:rFonts w:eastAsia="Times New Roman"/>
          <w:b/>
          <w:sz w:val="16"/>
          <w:szCs w:val="16"/>
        </w:rPr>
        <w:t>11</w:t>
      </w:r>
      <w:r w:rsidR="00177859">
        <w:rPr>
          <w:rFonts w:eastAsia="Times New Roman"/>
          <w:b/>
          <w:sz w:val="16"/>
          <w:szCs w:val="16"/>
        </w:rPr>
        <w:tab/>
      </w:r>
      <w:proofErr w:type="gramStart"/>
      <w:r w:rsidR="000F1BDD" w:rsidRPr="00177859">
        <w:rPr>
          <w:rFonts w:eastAsia="Times New Roman"/>
          <w:b/>
          <w:sz w:val="16"/>
          <w:szCs w:val="16"/>
        </w:rPr>
        <w:t>DESCRIPTION</w:t>
      </w:r>
      <w:proofErr w:type="gramEnd"/>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5"/>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88C9D0"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3"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3"/>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commentRangeStart w:id="4"/>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commentRangeEnd w:id="4"/>
      <w:r w:rsidR="008E3E8B">
        <w:rPr>
          <w:rStyle w:val="CommentReference"/>
          <w:rFonts w:ascii="Arial" w:eastAsia="Times New Roman" w:hAnsi="Arial"/>
        </w:rPr>
        <w:commentReference w:id="4"/>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5"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5"/>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6" w:name="_Hlk48569403"/>
            <w:r w:rsidRPr="00C13D96">
              <w:rPr>
                <w:rFonts w:eastAsia="Times New Roman"/>
                <w:b/>
                <w:bCs/>
                <w:sz w:val="24"/>
                <w:szCs w:val="24"/>
              </w:rPr>
              <w:lastRenderedPageBreak/>
              <w:t xml:space="preserve">PREPARATION OF INDIVIDUAL 0.3 mL DOSES OF </w:t>
            </w:r>
            <w:bookmarkEnd w:id="6"/>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473E27" w:rsidP="00EE214A">
      <w:pPr>
        <w:pStyle w:val="PIHeading1"/>
        <w:keepNext w:val="0"/>
        <w:keepLines w:val="0"/>
        <w:shd w:val="clear" w:color="auto" w:fill="FFFFFF"/>
        <w:spacing w:before="0" w:after="0"/>
        <w:rPr>
          <w:rFonts w:ascii="Times New Roman" w:hAnsi="Times New Roman"/>
          <w:szCs w:val="24"/>
        </w:rPr>
      </w:pPr>
      <w:commentRangeStart w:id="7"/>
      <w:commentRangeEnd w:id="7"/>
      <w:r>
        <w:rPr>
          <w:rStyle w:val="CommentReference"/>
          <w:b w:val="0"/>
        </w:rPr>
        <w:commentReference w:id="7"/>
      </w: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8" w:name="OLE_LINK2"/>
      <w:bookmarkStart w:id="9"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8"/>
    <w:bookmarkEnd w:id="9"/>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10"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10"/>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commentRangeStart w:id="11"/>
      <w:r>
        <w:rPr>
          <w:sz w:val="24"/>
          <w:szCs w:val="24"/>
        </w:rPr>
        <w:t>The</w:t>
      </w:r>
      <w:commentRangeEnd w:id="11"/>
      <w:r w:rsidR="00346058">
        <w:rPr>
          <w:rStyle w:val="CommentReference"/>
          <w:rFonts w:ascii="Arial" w:eastAsia="Times New Roman" w:hAnsi="Arial"/>
        </w:rPr>
        <w:commentReference w:id="11"/>
      </w:r>
      <w:r>
        <w:rPr>
          <w:sz w:val="24"/>
          <w:szCs w:val="24"/>
        </w:rPr>
        <w:t xml:space="preserv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3"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w:t>
      </w:r>
      <w:proofErr w:type="gramStart"/>
      <w:r w:rsidRPr="007B61C5">
        <w:rPr>
          <w:sz w:val="24"/>
          <w:szCs w:val="24"/>
        </w:rPr>
        <w:t xml:space="preserve">most </w:t>
      </w:r>
      <w:r w:rsidR="00E63F70" w:rsidRPr="007B61C5">
        <w:rPr>
          <w:sz w:val="24"/>
          <w:szCs w:val="24"/>
        </w:rPr>
        <w:t xml:space="preserve">commonly </w:t>
      </w:r>
      <w:r w:rsidRPr="007B61C5">
        <w:rPr>
          <w:sz w:val="24"/>
          <w:szCs w:val="24"/>
        </w:rPr>
        <w:t>reported</w:t>
      </w:r>
      <w:proofErr w:type="gramEnd"/>
      <w:r w:rsidRPr="007B61C5">
        <w:rPr>
          <w:sz w:val="24"/>
          <w:szCs w:val="24"/>
        </w:rPr>
        <w:t xml:space="preserve">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w:t>
      </w:r>
      <w:proofErr w:type="gramStart"/>
      <w:r w:rsidR="007407E0" w:rsidRPr="007B61C5">
        <w:rPr>
          <w:rStyle w:val="CommentReference"/>
          <w:sz w:val="24"/>
          <w:szCs w:val="24"/>
        </w:rPr>
        <w:t xml:space="preserve">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w:t>
      </w:r>
      <w:proofErr w:type="gramEnd"/>
      <w:r w:rsidR="007407E0" w:rsidRPr="007B61C5">
        <w:rPr>
          <w:rStyle w:val="CommentReference"/>
          <w:sz w:val="24"/>
          <w:szCs w:val="24"/>
        </w:rPr>
        <w:t xml:space="preserve">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B41CED8" w:rsidR="003F4EE2" w:rsidRPr="00410ADB" w:rsidRDefault="003F4EE2" w:rsidP="003F4EE2">
      <w:pPr>
        <w:rPr>
          <w:sz w:val="24"/>
          <w:szCs w:val="24"/>
          <w:shd w:val="clear" w:color="auto" w:fill="FFFFFF"/>
        </w:rPr>
      </w:pPr>
      <w:commentRangeStart w:id="12"/>
      <w:r w:rsidRPr="00410ADB">
        <w:rPr>
          <w:sz w:val="24"/>
          <w:szCs w:val="24"/>
          <w:shd w:val="clear" w:color="auto" w:fill="FFFFFF"/>
        </w:rPr>
        <w:lastRenderedPageBreak/>
        <w:t>The</w:t>
      </w:r>
      <w:commentRangeEnd w:id="12"/>
      <w:r w:rsidR="008D05D6">
        <w:rPr>
          <w:rStyle w:val="CommentReference"/>
          <w:rFonts w:ascii="Arial" w:eastAsia="Times New Roman" w:hAnsi="Arial"/>
        </w:rPr>
        <w:commentReference w:id="12"/>
      </w:r>
      <w:r w:rsidRPr="00410ADB">
        <w:rPr>
          <w:sz w:val="24"/>
          <w:szCs w:val="24"/>
          <w:shd w:val="clear" w:color="auto" w:fill="FFFFFF"/>
        </w:rPr>
        <w:t xml:space="preserv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ins w:id="13" w:author="Author">
        <w:r w:rsidR="0076687F" w:rsidRPr="00A177DB">
          <w:rPr>
            <w:sz w:val="24"/>
            <w:szCs w:val="24"/>
          </w:rPr>
          <w:t xml:space="preserve">Emergency Use Authorization </w:t>
        </w:r>
      </w:ins>
      <w:del w:id="14" w:author="Author">
        <w:r w:rsidR="00DA1233" w:rsidRPr="00CE249F" w:rsidDel="00A177DB">
          <w:rPr>
            <w:sz w:val="24"/>
            <w:szCs w:val="24"/>
          </w:rPr>
          <w:delText>EUA</w:delText>
        </w:r>
      </w:del>
      <w:r w:rsidR="00DA1233" w:rsidRPr="00CE249F">
        <w:rPr>
          <w:sz w:val="24"/>
          <w:szCs w:val="24"/>
        </w:rPr>
        <w:t xml:space="preserve"> </w:t>
      </w:r>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15"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15"/>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ins w:id="16" w:author="Author"/>
          <w:rStyle w:val="CommentReference"/>
          <w:sz w:val="24"/>
          <w:szCs w:val="24"/>
        </w:rPr>
      </w:pPr>
    </w:p>
    <w:p w14:paraId="032B53E0" w14:textId="602E5853" w:rsidR="00797D20" w:rsidRPr="007B61C5" w:rsidRDefault="00797D20" w:rsidP="00797D20">
      <w:pPr>
        <w:rPr>
          <w:ins w:id="17" w:author="Author"/>
          <w:rStyle w:val="CommentReference"/>
          <w:sz w:val="24"/>
          <w:szCs w:val="24"/>
        </w:rPr>
      </w:pPr>
      <w:commentRangeStart w:id="18"/>
      <w:commentRangeStart w:id="19"/>
      <w:ins w:id="20" w:author="Author">
        <w:r w:rsidRPr="007B61C5">
          <w:rPr>
            <w:rStyle w:val="CommentReference"/>
            <w:sz w:val="24"/>
            <w:szCs w:val="24"/>
          </w:rPr>
          <w:t xml:space="preserve">In clinical studies, the adverse reactions occurring in &lt;10% of participants 16 through 55 years of age following any dose were </w:t>
        </w:r>
        <w:r w:rsidRPr="007B61C5">
          <w:rPr>
            <w:sz w:val="24"/>
            <w:szCs w:val="24"/>
          </w:rPr>
          <w:t xml:space="preserve">injection site redness (9.5%), nausea (1.4%), </w:t>
        </w:r>
        <w:proofErr w:type="gramStart"/>
        <w:r w:rsidRPr="007B61C5">
          <w:rPr>
            <w:sz w:val="24"/>
            <w:szCs w:val="24"/>
          </w:rPr>
          <w:t xml:space="preserve">malaise </w:t>
        </w:r>
        <w:r>
          <w:rPr>
            <w:sz w:val="24"/>
            <w:szCs w:val="24"/>
          </w:rPr>
          <w:t> </w:t>
        </w:r>
        <w:r w:rsidRPr="007B61C5">
          <w:rPr>
            <w:sz w:val="24"/>
            <w:szCs w:val="24"/>
          </w:rPr>
          <w:t>(</w:t>
        </w:r>
        <w:proofErr w:type="gramEnd"/>
        <w:r w:rsidRPr="007B61C5">
          <w:rPr>
            <w:sz w:val="24"/>
            <w:szCs w:val="24"/>
          </w:rPr>
          <w:t>0.7%), lymphadenopathy (0.5%)</w:t>
        </w:r>
        <w:r>
          <w:rPr>
            <w:sz w:val="24"/>
            <w:szCs w:val="24"/>
          </w:rPr>
          <w:t xml:space="preserve">, asthenia (0.4%), </w:t>
        </w:r>
        <w:r w:rsidRPr="007B61C5">
          <w:rPr>
            <w:sz w:val="24"/>
            <w:szCs w:val="24"/>
          </w:rPr>
          <w:t>decreased appetite (0.2%), hyperhidrosis (0.1%), lethargy (0.1%), and night sweats (0.1%).</w:t>
        </w:r>
      </w:ins>
    </w:p>
    <w:p w14:paraId="303D6050" w14:textId="6CFF4A62" w:rsidR="00797D20" w:rsidRPr="007B61C5" w:rsidRDefault="00797D20" w:rsidP="00797D20">
      <w:pPr>
        <w:rPr>
          <w:ins w:id="21" w:author="Author"/>
          <w:rStyle w:val="CommentReference"/>
          <w:sz w:val="24"/>
          <w:szCs w:val="24"/>
        </w:rPr>
      </w:pPr>
    </w:p>
    <w:p w14:paraId="43F9ECA8" w14:textId="180A26A1" w:rsidR="00B12A97" w:rsidRPr="00426479" w:rsidRDefault="00797D20" w:rsidP="00B12A97">
      <w:pPr>
        <w:shd w:val="clear" w:color="auto" w:fill="FFFFFF"/>
        <w:rPr>
          <w:ins w:id="22" w:author="Author"/>
          <w:rFonts w:eastAsia="Times New Roman"/>
          <w:sz w:val="24"/>
        </w:rPr>
      </w:pPr>
      <w:ins w:id="23" w:author="Author">
        <w:r w:rsidRPr="007B61C5">
          <w:rPr>
            <w:rStyle w:val="CommentReference"/>
            <w:sz w:val="24"/>
            <w:szCs w:val="24"/>
          </w:rPr>
          <w:t xml:space="preserve">In clinical studies, the adverse reactions occurring in &lt;10% of participants 56 years of age and older following any dose were nausea (1.0%), malaise (0.5%), </w:t>
        </w:r>
        <w:r w:rsidRPr="007B61C5">
          <w:rPr>
            <w:sz w:val="24"/>
            <w:szCs w:val="24"/>
          </w:rPr>
          <w:t>asthenia (0.3%), lymphadenopathy (0.2%), lethargy (0.2%), decreased appetite (0.1%), hyperhidrosis (0.1%), and night sweats (0.1%).</w:t>
        </w:r>
      </w:ins>
      <w:commentRangeEnd w:id="18"/>
      <w:r w:rsidR="00740F0B">
        <w:rPr>
          <w:rStyle w:val="CommentReference"/>
          <w:rFonts w:ascii="Arial" w:eastAsia="Times New Roman" w:hAnsi="Arial"/>
        </w:rPr>
        <w:commentReference w:id="18"/>
      </w:r>
      <w:commentRangeEnd w:id="19"/>
      <w:r w:rsidR="00740F0B">
        <w:rPr>
          <w:rStyle w:val="CommentReference"/>
          <w:rFonts w:ascii="Arial" w:eastAsia="Times New Roman" w:hAnsi="Arial"/>
        </w:rPr>
        <w:commentReference w:id="19"/>
      </w:r>
      <w:commentRangeStart w:id="24"/>
      <w:commentRangeEnd w:id="24"/>
      <w:r w:rsidR="00E34C56">
        <w:rPr>
          <w:rStyle w:val="CommentReference"/>
          <w:rFonts w:ascii="Arial" w:eastAsia="Times New Roman" w:hAnsi="Arial"/>
        </w:rPr>
        <w:commentReference w:id="24"/>
      </w:r>
    </w:p>
    <w:p w14:paraId="37EA2597" w14:textId="6CC52F08" w:rsidR="009F7782" w:rsidRDefault="009F7782" w:rsidP="009F7782">
      <w:pPr>
        <w:shd w:val="clear" w:color="auto" w:fill="FFFFFF" w:themeFill="background1"/>
        <w:rPr>
          <w:del w:id="25" w:author="Author"/>
          <w:rFonts w:eastAsia="Times New Roman"/>
          <w:sz w:val="24"/>
          <w:szCs w:val="24"/>
          <w:u w:val="single"/>
        </w:rPr>
      </w:pPr>
    </w:p>
    <w:p w14:paraId="2CB0DC56" w14:textId="053E2567" w:rsidR="009F7782" w:rsidRPr="00617321" w:rsidRDefault="009F7782" w:rsidP="009F7782">
      <w:pPr>
        <w:keepNext/>
        <w:shd w:val="clear" w:color="auto" w:fill="FFFFFF" w:themeFill="background1"/>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commentRangeStart w:id="26"/>
      <w:r w:rsidRPr="00671A1C">
        <w:rPr>
          <w:sz w:val="24"/>
          <w:szCs w:val="24"/>
        </w:rPr>
        <w:t>Overall</w:t>
      </w:r>
      <w:commentRangeEnd w:id="26"/>
      <w:r w:rsidR="001450E8">
        <w:rPr>
          <w:rStyle w:val="CommentReference"/>
          <w:rFonts w:ascii="Arial" w:eastAsia="Times New Roman" w:hAnsi="Arial"/>
        </w:rPr>
        <w:commentReference w:id="26"/>
      </w:r>
      <w:r w:rsidR="00C01418">
        <w:rPr>
          <w:sz w:val="24"/>
          <w:szCs w:val="24"/>
        </w:rPr>
        <w:t>,</w:t>
      </w:r>
      <w:ins w:id="27" w:author="Author">
        <w:r w:rsidR="002354CE">
          <w:rPr>
            <w:sz w:val="24"/>
            <w:szCs w:val="24"/>
          </w:rPr>
          <w:t xml:space="preserve"> </w:t>
        </w:r>
        <w:r w:rsidR="6153278D" w:rsidRPr="5FA77D1B">
          <w:rPr>
            <w:sz w:val="24"/>
            <w:szCs w:val="24"/>
          </w:rPr>
          <w:t>11,253</w:t>
        </w:r>
        <w:r w:rsidRPr="00671A1C">
          <w:rPr>
            <w:sz w:val="24"/>
            <w:szCs w:val="24"/>
          </w:rPr>
          <w:t xml:space="preserve"> </w:t>
        </w:r>
      </w:ins>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ins w:id="28" w:author="Author">
        <w:r w:rsidR="7C6DC5A5" w:rsidRPr="4CD4C87B">
          <w:rPr>
            <w:sz w:val="24"/>
            <w:szCs w:val="24"/>
          </w:rPr>
          <w:t>11,316</w:t>
        </w:r>
        <w:r w:rsidR="00F53066">
          <w:rPr>
            <w:sz w:val="24"/>
            <w:szCs w:val="24"/>
          </w:rPr>
          <w:t xml:space="preserve"> </w:t>
        </w:r>
      </w:ins>
      <w:r w:rsidR="00F53066">
        <w:rPr>
          <w:sz w:val="24"/>
          <w:szCs w:val="24"/>
        </w:rPr>
        <w:t>(</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ins w:id="29" w:author="Autho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ins>
      <w:r w:rsidR="00F53066">
        <w:rPr>
          <w:sz w:val="24"/>
          <w:szCs w:val="24"/>
        </w:rPr>
        <w:t>(</w:t>
      </w:r>
      <w:r w:rsidRPr="00671A1C">
        <w:rPr>
          <w:sz w:val="24"/>
          <w:szCs w:val="24"/>
        </w:rPr>
        <w:t>8.1%</w:t>
      </w:r>
      <w:r w:rsidR="00F53066">
        <w:rPr>
          <w:sz w:val="24"/>
          <w:szCs w:val="24"/>
        </w:rPr>
        <w:t>)</w:t>
      </w:r>
      <w:r w:rsidRPr="00671A1C">
        <w:rPr>
          <w:sz w:val="24"/>
          <w:szCs w:val="24"/>
        </w:rPr>
        <w:t xml:space="preserve"> and </w:t>
      </w:r>
      <w:ins w:id="30" w:author="Autho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ins>
      <w:r w:rsidR="00F53066">
        <w:rPr>
          <w:sz w:val="24"/>
          <w:szCs w:val="24"/>
        </w:rPr>
        <w:t>(</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77777777" w:rsidR="00671A1C" w:rsidRPr="00671A1C" w:rsidRDefault="00671A1C" w:rsidP="00671A1C">
      <w:pPr>
        <w:keepNext/>
        <w:shd w:val="clear" w:color="auto" w:fill="FFFFFF"/>
        <w:rPr>
          <w:sz w:val="24"/>
          <w:szCs w:val="24"/>
        </w:rPr>
      </w:pPr>
    </w:p>
    <w:p w14:paraId="1EA96A45" w14:textId="6326C594" w:rsidR="00533200" w:rsidRDefault="00F53066" w:rsidP="00533200">
      <w:pPr>
        <w:keepNext/>
        <w:shd w:val="clear" w:color="auto" w:fill="FFFFFF"/>
        <w:rPr>
          <w:sz w:val="24"/>
          <w:szCs w:val="24"/>
        </w:rPr>
      </w:pPr>
      <w:commentRangeStart w:id="31"/>
      <w:commentRangeStart w:id="32"/>
      <w:commentRangeEnd w:id="31"/>
      <w:r>
        <w:rPr>
          <w:rStyle w:val="CommentReference"/>
          <w:rFonts w:ascii="Arial" w:eastAsia="Times New Roman" w:hAnsi="Arial"/>
        </w:rPr>
        <w:commentReference w:id="31"/>
      </w:r>
      <w:commentRangeEnd w:id="32"/>
      <w:r>
        <w:rPr>
          <w:rStyle w:val="CommentReference"/>
          <w:rFonts w:ascii="Arial" w:eastAsia="Times New Roman" w:hAnsi="Arial"/>
        </w:rPr>
        <w:commentReference w:id="32"/>
      </w:r>
      <w:r w:rsidR="00936D3C">
        <w:rPr>
          <w:sz w:val="24"/>
          <w:szCs w:val="24"/>
        </w:rPr>
        <w:t>Unsolicited a</w:t>
      </w:r>
      <w:r w:rsidR="00533200" w:rsidRPr="00CE249F">
        <w:rPr>
          <w:sz w:val="24"/>
          <w:szCs w:val="24"/>
        </w:rPr>
        <w:t>dverse events detailed below for participants 16 years of age and older are for the placebo</w:t>
      </w:r>
      <w:r w:rsidR="001916A7">
        <w:rPr>
          <w:sz w:val="24"/>
          <w:szCs w:val="24"/>
        </w:rPr>
        <w:noBreakHyphen/>
      </w:r>
      <w:r w:rsidR="00533200" w:rsidRPr="00CE249F">
        <w:rPr>
          <w:sz w:val="24"/>
          <w:szCs w:val="24"/>
        </w:rPr>
        <w:t>controlled blinded follow-up period up to the participants’ unblinding dates.</w:t>
      </w:r>
    </w:p>
    <w:p w14:paraId="44BBD2F8" w14:textId="77777777" w:rsidR="000E3974" w:rsidRDefault="000E3974" w:rsidP="5F82077D">
      <w:pPr>
        <w:keepNext/>
        <w:shd w:val="clear" w:color="auto" w:fill="FFFFFF" w:themeFill="background1"/>
        <w:rPr>
          <w:sz w:val="24"/>
          <w:szCs w:val="24"/>
        </w:rPr>
      </w:pPr>
      <w:commentRangeStart w:id="33"/>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ins w:id="34" w:author="Author">
        <w:r w:rsidR="7C59561B" w:rsidRPr="63F42889">
          <w:rPr>
            <w:sz w:val="24"/>
            <w:szCs w:val="24"/>
          </w:rPr>
          <w:t>12,</w:t>
        </w:r>
        <w:r w:rsidR="7C59561B" w:rsidRPr="5F82077D">
          <w:rPr>
            <w:sz w:val="24"/>
            <w:szCs w:val="24"/>
          </w:rPr>
          <w:t>006</w:t>
        </w:r>
        <w:r>
          <w:rPr>
            <w:sz w:val="24"/>
            <w:szCs w:val="24"/>
          </w:rPr>
          <w:t xml:space="preserve"> </w:t>
        </w:r>
      </w:ins>
      <w:r>
        <w:rPr>
          <w:sz w:val="24"/>
          <w:szCs w:val="24"/>
        </w:rPr>
        <w:t>(</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commentRangeEnd w:id="33"/>
      <w:r w:rsidR="002354CE">
        <w:rPr>
          <w:rStyle w:val="CommentReference"/>
          <w:rFonts w:ascii="Arial" w:eastAsia="Times New Roman" w:hAnsi="Arial"/>
        </w:rPr>
        <w:commentReference w:id="33"/>
      </w:r>
    </w:p>
    <w:p w14:paraId="4F4EE8B2" w14:textId="15BDEBB9" w:rsidR="00B72E03" w:rsidRPr="0085778F" w:rsidRDefault="004B2EC4" w:rsidP="00A36C1A">
      <w:pPr>
        <w:keepNext/>
        <w:shd w:val="clear" w:color="auto" w:fill="FFFFFF"/>
        <w:rPr>
          <w:rFonts w:eastAsia="Times New Roman"/>
          <w:i/>
          <w:sz w:val="24"/>
          <w:szCs w:val="24"/>
        </w:rPr>
      </w:pPr>
      <w:commentRangeStart w:id="35"/>
      <w:commentRangeEnd w:id="35"/>
      <w:r>
        <w:rPr>
          <w:rStyle w:val="CommentReference"/>
          <w:rFonts w:ascii="Arial" w:eastAsia="Times New Roman" w:hAnsi="Arial"/>
        </w:rPr>
        <w:commentReference w:id="35"/>
      </w: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3BBA84CE"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=12,995; placebo = 13,026), serious adverse events from Dose 1 up to the participant unblinding date in ongoing follow-up were reporte</w:t>
      </w:r>
      <w:r w:rsidR="0092327E" w:rsidRPr="00434ED6">
        <w:rPr>
          <w:rFonts w:eastAsia="Times New Roman"/>
          <w:sz w:val="24"/>
          <w:szCs w:val="24"/>
        </w:rPr>
        <w:t xml:space="preserve">d by 103 (0.8%)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w:t>
      </w:r>
      <w:ins w:id="36" w:author="Author">
        <w:r w:rsidR="00B06126">
          <w:rPr>
            <w:rFonts w:eastAsia="Times New Roman"/>
            <w:sz w:val="24"/>
            <w:szCs w:val="24"/>
          </w:rPr>
          <w:t> </w:t>
        </w:r>
      </w:ins>
      <w:r w:rsidR="0092327E" w:rsidRPr="00881E4F">
        <w:rPr>
          <w:rFonts w:eastAsia="Times New Roman"/>
          <w:sz w:val="24"/>
          <w:szCs w:val="24"/>
        </w:rPr>
        <w:t>8</w:t>
      </w:r>
      <w:r w:rsidR="00E943EF">
        <w:rPr>
          <w:rFonts w:eastAsia="Times New Roman"/>
          <w:sz w:val="24"/>
          <w:szCs w:val="24"/>
        </w:rPr>
        <w:t>,</w:t>
      </w:r>
      <w:r w:rsidR="0092327E" w:rsidRPr="00881E4F">
        <w:rPr>
          <w:rFonts w:eastAsia="Times New Roman"/>
          <w:sz w:val="24"/>
          <w:szCs w:val="24"/>
        </w:rPr>
        <w:t>931, placebo = 8</w:t>
      </w:r>
      <w:r w:rsidR="00E943EF">
        <w:rPr>
          <w:rFonts w:eastAsia="Times New Roman"/>
          <w:sz w:val="24"/>
          <w:szCs w:val="24"/>
        </w:rPr>
        <w:t>,</w:t>
      </w:r>
      <w:r w:rsidR="0092327E" w:rsidRPr="00881E4F">
        <w:rPr>
          <w:rFonts w:eastAsia="Times New Roman"/>
          <w:sz w:val="24"/>
          <w:szCs w:val="24"/>
        </w:rPr>
        <w:t xml:space="preserve">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17C83B3F" w:rsidR="0057762E" w:rsidRPr="0057762E" w:rsidRDefault="00285725" w:rsidP="0057762E">
      <w:pPr>
        <w:keepNext/>
        <w:shd w:val="clear" w:color="auto" w:fill="FFFFFF"/>
        <w:rPr>
          <w:rFonts w:eastAsia="Times New Roman"/>
          <w:sz w:val="24"/>
        </w:rPr>
      </w:pPr>
      <w:commentRangeStart w:id="37"/>
      <w:r>
        <w:rPr>
          <w:rFonts w:eastAsia="Times New Roman"/>
          <w:sz w:val="24"/>
        </w:rPr>
        <w:t>In</w:t>
      </w:r>
      <w:commentRangeEnd w:id="37"/>
      <w:r w:rsidR="007D1C9E">
        <w:rPr>
          <w:rStyle w:val="CommentReference"/>
          <w:rFonts w:ascii="Arial" w:eastAsia="Times New Roman" w:hAnsi="Arial"/>
        </w:rPr>
        <w:commentReference w:id="37"/>
      </w:r>
      <w:r>
        <w:rPr>
          <w:rFonts w:eastAsia="Times New Roman"/>
          <w:sz w:val="24"/>
        </w:rPr>
        <w:t xml:space="preserve"> the analysis of blinded, placebo-controlled follow-up, t</w:t>
      </w:r>
      <w:r w:rsidR="0057762E"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sidR="00BF0F29">
        <w:rPr>
          <w:rFonts w:eastAsia="Times New Roman"/>
          <w:sz w:val="24"/>
        </w:rPr>
        <w:t xml:space="preserve"> </w:t>
      </w:r>
      <w:r w:rsidR="00BF0F29">
        <w:rPr>
          <w:sz w:val="24"/>
          <w:szCs w:val="24"/>
        </w:rPr>
        <w:t xml:space="preserve">In the analysis of unblinded </w:t>
      </w:r>
      <w:r w:rsidR="00BF0F29">
        <w:rPr>
          <w:sz w:val="24"/>
          <w:szCs w:val="24"/>
        </w:rPr>
        <w:lastRenderedPageBreak/>
        <w:t>follow-up, there were no notable patterns of specific categories of serious adverse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58DCA67E" w14:textId="60B9FECA" w:rsidR="008C71D0" w:rsidRPr="006F486D" w:rsidRDefault="008C71D0" w:rsidP="008C71D0">
      <w:pPr>
        <w:keepNext/>
        <w:shd w:val="clear" w:color="auto" w:fill="FFFFFF" w:themeFill="background1"/>
        <w:rPr>
          <w:rFonts w:eastAsia="Times New Roman"/>
          <w:sz w:val="24"/>
          <w:szCs w:val="24"/>
        </w:rPr>
      </w:pPr>
      <w:bookmarkStart w:id="38" w:name="_Hlk79832279"/>
      <w:proofErr w:type="gramStart"/>
      <w:r w:rsidRPr="008C71D0">
        <w:rPr>
          <w:rFonts w:eastAsia="Times New Roman"/>
          <w:sz w:val="24"/>
          <w:szCs w:val="24"/>
        </w:rPr>
        <w:t>Overall</w:t>
      </w:r>
      <w:proofErr w:type="gramEnd"/>
      <w:r w:rsidRPr="008C71D0">
        <w:rPr>
          <w:rFonts w:eastAsia="Times New Roman"/>
          <w:sz w:val="24"/>
          <w:szCs w:val="24"/>
        </w:rPr>
        <w:t xml:space="preserve"> in Study 2 in which 12,995 participants 16 through 55 years of age received</w:t>
      </w:r>
      <w:r w:rsidRPr="008C71D0">
        <w:rPr>
          <w:rFonts w:eastAsia="Arial"/>
          <w:bCs/>
          <w:sz w:val="24"/>
          <w:szCs w:val="24"/>
        </w:rPr>
        <w:t xml:space="preserve"> COMIRNATY and 13,026 participants received placebo</w:t>
      </w:r>
      <w:r w:rsidRPr="008C71D0">
        <w:rPr>
          <w:rFonts w:eastAsia="Times New Roman"/>
          <w:sz w:val="24"/>
          <w:szCs w:val="24"/>
        </w:rPr>
        <w:t>, all events, which include non-serious adverse events from Dose 1 up to the participant unblinding date in ongoing follow-up were reported by 4</w:t>
      </w:r>
      <w:ins w:id="39" w:author="Author">
        <w:r w:rsidR="008A2734">
          <w:rPr>
            <w:rFonts w:eastAsia="Times New Roman"/>
            <w:sz w:val="24"/>
            <w:szCs w:val="24"/>
          </w:rPr>
          <w:t>,</w:t>
        </w:r>
      </w:ins>
      <w:r w:rsidRPr="008C71D0">
        <w:rPr>
          <w:rFonts w:eastAsia="Times New Roman"/>
          <w:sz w:val="24"/>
          <w:szCs w:val="24"/>
        </w:rPr>
        <w:t xml:space="preserve">396 (33.8%) participants who received </w:t>
      </w:r>
      <w:r w:rsidRPr="008C71D0">
        <w:rPr>
          <w:rFonts w:eastAsia="Arial"/>
          <w:bCs/>
          <w:sz w:val="24"/>
          <w:szCs w:val="24"/>
        </w:rPr>
        <w:t>COMIRNATY</w:t>
      </w:r>
      <w:r w:rsidRPr="008C71D0">
        <w:rPr>
          <w:rFonts w:eastAsia="Times New Roman"/>
          <w:sz w:val="24"/>
          <w:szCs w:val="24"/>
        </w:rPr>
        <w:t xml:space="preserve"> and 2</w:t>
      </w:r>
      <w:ins w:id="40" w:author="Author">
        <w:r w:rsidR="008A2734">
          <w:rPr>
            <w:rFonts w:eastAsia="Times New Roman"/>
            <w:sz w:val="24"/>
            <w:szCs w:val="24"/>
          </w:rPr>
          <w:t>,</w:t>
        </w:r>
      </w:ins>
      <w:r w:rsidRPr="008C71D0">
        <w:rPr>
          <w:rFonts w:eastAsia="Times New Roman"/>
          <w:sz w:val="24"/>
          <w:szCs w:val="24"/>
        </w:rPr>
        <w:t xml:space="preserve">136 (16.4%) participants in the placebo group, for participants who received at least 1 dose. In a similar analysis, in participants 56 years of age and older </w:t>
      </w:r>
      <w:r w:rsidRPr="008C71D0">
        <w:rPr>
          <w:rFonts w:eastAsia="Arial"/>
          <w:bCs/>
          <w:sz w:val="24"/>
          <w:szCs w:val="24"/>
        </w:rPr>
        <w:t>(COMIRNATY</w:t>
      </w:r>
      <w:r w:rsidRPr="008C71D0">
        <w:rPr>
          <w:rFonts w:eastAsia="Times New Roman"/>
          <w:sz w:val="24"/>
          <w:szCs w:val="24"/>
        </w:rPr>
        <w:t> = 8</w:t>
      </w:r>
      <w:ins w:id="41" w:author="Author">
        <w:r w:rsidR="008A2734">
          <w:rPr>
            <w:rFonts w:eastAsia="Times New Roman"/>
            <w:sz w:val="24"/>
            <w:szCs w:val="24"/>
          </w:rPr>
          <w:t>,</w:t>
        </w:r>
      </w:ins>
      <w:r w:rsidRPr="008C71D0">
        <w:rPr>
          <w:rFonts w:eastAsia="Times New Roman"/>
          <w:sz w:val="24"/>
          <w:szCs w:val="24"/>
        </w:rPr>
        <w:t>931, placebo</w:t>
      </w:r>
      <w:del w:id="42" w:author="Author">
        <w:r w:rsidRPr="008C71D0">
          <w:rPr>
            <w:rFonts w:eastAsia="Times New Roman"/>
            <w:sz w:val="24"/>
            <w:szCs w:val="24"/>
          </w:rPr>
          <w:delText xml:space="preserve"> </w:delText>
        </w:r>
      </w:del>
      <w:ins w:id="43" w:author="Author">
        <w:r w:rsidR="00D26E2E">
          <w:rPr>
            <w:rFonts w:eastAsia="Times New Roman"/>
            <w:sz w:val="24"/>
            <w:szCs w:val="24"/>
          </w:rPr>
          <w:t> </w:t>
        </w:r>
      </w:ins>
      <w:r w:rsidRPr="008C71D0">
        <w:rPr>
          <w:rFonts w:eastAsia="Times New Roman"/>
          <w:sz w:val="24"/>
          <w:szCs w:val="24"/>
        </w:rPr>
        <w:t>=</w:t>
      </w:r>
      <w:ins w:id="44" w:author="Author">
        <w:r w:rsidR="00D26E2E">
          <w:rPr>
            <w:rFonts w:eastAsia="Times New Roman"/>
            <w:sz w:val="24"/>
            <w:szCs w:val="24"/>
          </w:rPr>
          <w:t> </w:t>
        </w:r>
      </w:ins>
      <w:del w:id="45" w:author="Author">
        <w:r w:rsidRPr="008C71D0">
          <w:rPr>
            <w:rFonts w:eastAsia="Times New Roman"/>
            <w:sz w:val="24"/>
            <w:szCs w:val="24"/>
          </w:rPr>
          <w:delText xml:space="preserve"> </w:delText>
        </w:r>
      </w:del>
      <w:r w:rsidRPr="008C71D0">
        <w:rPr>
          <w:rFonts w:eastAsia="Times New Roman"/>
          <w:sz w:val="24"/>
          <w:szCs w:val="24"/>
        </w:rPr>
        <w:t>8</w:t>
      </w:r>
      <w:ins w:id="46" w:author="Author">
        <w:r w:rsidR="008A2734">
          <w:rPr>
            <w:rFonts w:eastAsia="Times New Roman"/>
            <w:sz w:val="24"/>
            <w:szCs w:val="24"/>
          </w:rPr>
          <w:t>,</w:t>
        </w:r>
      </w:ins>
      <w:r w:rsidRPr="008C71D0">
        <w:rPr>
          <w:rFonts w:eastAsia="Times New Roman"/>
          <w:sz w:val="24"/>
          <w:szCs w:val="24"/>
        </w:rPr>
        <w:t>895), all events, which include nonserious adverse events were reported by 2</w:t>
      </w:r>
      <w:ins w:id="47" w:author="Author">
        <w:r w:rsidR="008A2734">
          <w:rPr>
            <w:rFonts w:eastAsia="Times New Roman"/>
            <w:sz w:val="24"/>
            <w:szCs w:val="24"/>
          </w:rPr>
          <w:t>,</w:t>
        </w:r>
      </w:ins>
      <w:r w:rsidRPr="008C71D0">
        <w:rPr>
          <w:rFonts w:eastAsia="Times New Roman"/>
          <w:sz w:val="24"/>
          <w:szCs w:val="24"/>
        </w:rPr>
        <w:t xml:space="preserve">551 (28.6%) participants who received </w:t>
      </w:r>
      <w:r w:rsidRPr="008C71D0">
        <w:rPr>
          <w:rFonts w:eastAsia="Arial"/>
          <w:bCs/>
          <w:sz w:val="24"/>
          <w:szCs w:val="24"/>
        </w:rPr>
        <w:t>COMIRNATY</w:t>
      </w:r>
      <w:r w:rsidRPr="008C71D0">
        <w:rPr>
          <w:rFonts w:eastAsia="Times New Roman"/>
          <w:sz w:val="24"/>
          <w:szCs w:val="24"/>
        </w:rPr>
        <w:t xml:space="preserve"> and 1</w:t>
      </w:r>
      <w:ins w:id="48" w:author="Author">
        <w:r w:rsidR="00B90E9A">
          <w:rPr>
            <w:rFonts w:eastAsia="Times New Roman"/>
            <w:sz w:val="24"/>
            <w:szCs w:val="24"/>
          </w:rPr>
          <w:t>,</w:t>
        </w:r>
      </w:ins>
      <w:r w:rsidRPr="008C71D0">
        <w:rPr>
          <w:rFonts w:eastAsia="Times New Roman"/>
          <w:sz w:val="24"/>
          <w:szCs w:val="24"/>
        </w:rPr>
        <w:t>432 (16.1%) participants in the placebo group, for participants who received at least 1 dose. Among participants with confirmed stable HIV infection, all events, which include non-serious adverse events from Dose 1 up to the participant unblinding date in ongoing follow</w:t>
      </w:r>
      <w:r w:rsidR="00A833C6">
        <w:rPr>
          <w:rFonts w:eastAsia="Times New Roman"/>
          <w:sz w:val="24"/>
          <w:szCs w:val="24"/>
        </w:rPr>
        <w:noBreakHyphen/>
      </w:r>
      <w:r w:rsidRPr="008C71D0">
        <w:rPr>
          <w:rFonts w:eastAsia="Times New Roman"/>
          <w:sz w:val="24"/>
          <w:szCs w:val="24"/>
        </w:rPr>
        <w:t xml:space="preserve">up were reported by 29 (29%) participants who received </w:t>
      </w:r>
      <w:r w:rsidRPr="008C71D0">
        <w:rPr>
          <w:rFonts w:eastAsia="Arial"/>
          <w:sz w:val="24"/>
          <w:szCs w:val="24"/>
        </w:rPr>
        <w:t>COMIRNATY</w:t>
      </w:r>
      <w:r w:rsidRPr="008C71D0">
        <w:rPr>
          <w:rFonts w:eastAsia="Times New Roman"/>
          <w:sz w:val="24"/>
          <w:szCs w:val="24"/>
        </w:rPr>
        <w:t xml:space="preserve"> and 15 (15%) participants in the placebo group, for participants who received at least 1 dose.</w:t>
      </w:r>
    </w:p>
    <w:bookmarkEnd w:id="38"/>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r w:rsidRPr="006F486D">
        <w:rPr>
          <w:rFonts w:eastAsia="Times New Roman"/>
          <w:sz w:val="24"/>
        </w:rPr>
        <w:t xml:space="preserve">In these analyses, 58.2% of study participants had at least 4 months of follow-up after Dose 2.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2FE7457E" w:rsidR="00A36C1A" w:rsidRDefault="00A36C1A" w:rsidP="00A36C1A">
      <w:pPr>
        <w:keepNext/>
        <w:shd w:val="clear" w:color="auto" w:fill="FFFFFF"/>
        <w:rPr>
          <w:rFonts w:eastAsia="Times New Roman"/>
          <w:sz w:val="24"/>
        </w:rPr>
      </w:pPr>
    </w:p>
    <w:p w14:paraId="5661BF33" w14:textId="6DCFC281"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11D69F96" w14:textId="77777777" w:rsidR="00586040" w:rsidRPr="006F486D" w:rsidRDefault="00586040" w:rsidP="00A36C1A">
      <w:pPr>
        <w:keepNext/>
        <w:shd w:val="clear" w:color="auto" w:fill="FFFFFF"/>
        <w:rPr>
          <w:rFonts w:eastAsia="Times New Roman"/>
          <w:sz w:val="24"/>
        </w:rPr>
      </w:pPr>
    </w:p>
    <w:p w14:paraId="66B1EAEE" w14:textId="39B79860"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commentRangeStart w:id="49"/>
      <w:r w:rsidR="001D6A17">
        <w:rPr>
          <w:rFonts w:eastAsia="Times New Roman"/>
          <w:sz w:val="24"/>
        </w:rPr>
        <w:t>In</w:t>
      </w:r>
      <w:commentRangeEnd w:id="49"/>
      <w:r w:rsidR="00424FBE">
        <w:rPr>
          <w:rStyle w:val="CommentReference"/>
          <w:rFonts w:ascii="Arial" w:eastAsia="Times New Roman" w:hAnsi="Arial"/>
        </w:rPr>
        <w:commentReference w:id="49"/>
      </w:r>
      <w:r w:rsidR="001D6A17">
        <w:rPr>
          <w:rFonts w:eastAsia="Times New Roman"/>
          <w:sz w:val="24"/>
        </w:rPr>
        <w:t xml:space="preserve">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50" w:name="_Hlk64440336"/>
      <w:r w:rsidRPr="006F486D">
        <w:rPr>
          <w:sz w:val="24"/>
          <w:szCs w:val="24"/>
        </w:rPr>
        <w:t>Musculoskeletal and Connective Tissue Disorders</w:t>
      </w:r>
      <w:bookmarkEnd w:id="50"/>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8</w:t>
      </w:r>
      <w:r w:rsidR="004C4981">
        <w:rPr>
          <w:rFonts w:ascii="Times New Roman" w:hAnsi="Times New Roman"/>
        </w:rPr>
        <w:tab/>
      </w:r>
      <w:proofErr w:type="gramStart"/>
      <w:r w:rsidRPr="00177859">
        <w:rPr>
          <w:rFonts w:ascii="Times New Roman" w:hAnsi="Times New Roman"/>
        </w:rPr>
        <w:t>USE</w:t>
      </w:r>
      <w:proofErr w:type="gramEnd"/>
      <w:r w:rsidRPr="00177859">
        <w:rPr>
          <w:rFonts w:ascii="Times New Roman" w:hAnsi="Times New Roman"/>
        </w:rPr>
        <w:t xml:space="preserv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commentRangeStart w:id="51"/>
      <w:r w:rsidRPr="007E4474">
        <w:rPr>
          <w:sz w:val="24"/>
          <w:szCs w:val="24"/>
        </w:rPr>
        <w:t>There</w:t>
      </w:r>
      <w:commentRangeEnd w:id="51"/>
      <w:r w:rsidR="00D907F9">
        <w:rPr>
          <w:rStyle w:val="CommentReference"/>
          <w:rFonts w:ascii="Arial" w:eastAsia="Times New Roman" w:hAnsi="Arial"/>
        </w:rPr>
        <w:commentReference w:id="51"/>
      </w:r>
      <w:r w:rsidRPr="007E4474">
        <w:rPr>
          <w:sz w:val="24"/>
          <w:szCs w:val="24"/>
        </w:rPr>
        <w:t xml:space="preserve"> is a pregnancy exposure registry that monitors pregnancy outcomes in women exposed to COMIRNATY during pregnancy. Women who are vaccinated with COMIRNATY during pregnancy are encouraged to enroll in the registry by visiting </w:t>
      </w:r>
      <w:hyperlink r:id="rId24"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0635C22E"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del w:id="52" w:author="Author">
        <w:r w:rsidRPr="00FA6A79">
          <w:rPr>
            <w:sz w:val="24"/>
            <w:szCs w:val="24"/>
          </w:rPr>
          <w:delText>four</w:delText>
        </w:r>
      </w:del>
      <w:ins w:id="53" w:author="Author">
        <w:r w:rsidR="00E332FA">
          <w:rPr>
            <w:sz w:val="24"/>
            <w:szCs w:val="24"/>
          </w:rPr>
          <w:t>4</w:t>
        </w:r>
      </w:ins>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ins w:id="54" w:author="Author">
        <w:r w:rsidR="00250B76">
          <w:rPr>
            <w:sz w:val="24"/>
            <w:szCs w:val="24"/>
          </w:rPr>
          <w:t>,</w:t>
        </w:r>
      </w:ins>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D907F9" w:rsidP="00D907F9">
      <w:pPr>
        <w:shd w:val="clear" w:color="auto" w:fill="FFFFFF" w:themeFill="background1"/>
        <w:rPr>
          <w:rFonts w:eastAsia="Times New Roman"/>
          <w:b/>
          <w:sz w:val="24"/>
        </w:rPr>
      </w:pPr>
      <w:commentRangeStart w:id="55"/>
      <w:commentRangeEnd w:id="55"/>
      <w:r>
        <w:rPr>
          <w:rStyle w:val="CommentReference"/>
          <w:rFonts w:ascii="Arial" w:eastAsia="Times New Roman" w:hAnsi="Arial"/>
        </w:rPr>
        <w:commentReference w:id="55"/>
      </w: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proofErr w:type="gramStart"/>
      <w:r w:rsidRPr="00177859">
        <w:rPr>
          <w:rFonts w:ascii="Times New Roman" w:hAnsi="Times New Roman"/>
        </w:rPr>
        <w:t>DESCRIPTION</w:t>
      </w:r>
      <w:proofErr w:type="gramEnd"/>
      <w:r w:rsidRPr="00177859">
        <w:rPr>
          <w:rFonts w:ascii="Times New Roman" w:hAnsi="Times New Roman"/>
        </w:rPr>
        <w:t xml:space="preserve">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proofErr w:type="gramStart"/>
      <w:r w:rsidRPr="000918D9">
        <w:rPr>
          <w:sz w:val="24"/>
          <w:szCs w:val="24"/>
        </w:rPr>
        <w:t>hydroxybutyl)azanediyl</w:t>
      </w:r>
      <w:proofErr w:type="gramEnd"/>
      <w:r w:rsidRPr="000918D9">
        <w:rPr>
          <w:sz w:val="24"/>
          <w:szCs w:val="24"/>
        </w:rPr>
        <w:t>)bis(hexane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 xml:space="preserve">year stratum. The study excluded participants who were </w:t>
      </w:r>
      <w:r w:rsidRPr="006F486D">
        <w:rPr>
          <w:sz w:val="24"/>
          <w:szCs w:val="24"/>
        </w:rPr>
        <w:lastRenderedPageBreak/>
        <w:t>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r w:rsidRPr="00566534">
        <w:rPr>
          <w:sz w:val="24"/>
          <w:szCs w:val="24"/>
        </w:rPr>
        <w:t>Overall, among the total participants who received COMIRNATY or placebo,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56" w:name="IDX"/>
      <w:bookmarkStart w:id="57" w:name="_Hlk57121030"/>
      <w:bookmarkEnd w:id="56"/>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57"/>
    <w:p w14:paraId="1786FF1C" w14:textId="15BB72AB" w:rsidR="00792211" w:rsidRDefault="0084347E" w:rsidP="00792211">
      <w:pPr>
        <w:rPr>
          <w:sz w:val="24"/>
          <w:szCs w:val="24"/>
        </w:rPr>
      </w:pPr>
      <w:commentRangeStart w:id="58"/>
      <w:r w:rsidRPr="00B10EA2">
        <w:rPr>
          <w:sz w:val="24"/>
          <w:szCs w:val="24"/>
        </w:rPr>
        <w:t>F</w:t>
      </w:r>
      <w:commentRangeEnd w:id="58"/>
      <w:r w:rsidR="00B953D3">
        <w:rPr>
          <w:rStyle w:val="CommentReference"/>
        </w:rPr>
        <w:commentReference w:id="58"/>
      </w:r>
      <w:r w:rsidRPr="00B10EA2">
        <w:rPr>
          <w:sz w:val="24"/>
          <w:szCs w:val="24"/>
        </w:rPr>
        <w:t xml:space="preserve">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 xml:space="preserve">The population for the updated vaccine efficacy analysis included participants 16 years of age and older who had been enrolled from </w:t>
      </w:r>
      <w:proofErr w:type="gramStart"/>
      <w:r w:rsidRPr="007B61C5">
        <w:rPr>
          <w:rFonts w:ascii="Times New Roman" w:hAnsi="Times New Roman"/>
          <w:szCs w:val="24"/>
        </w:rPr>
        <w:t>July 27, 2020</w:t>
      </w:r>
      <w:r w:rsidR="00DB79E4" w:rsidRPr="007B61C5">
        <w:rPr>
          <w:rFonts w:ascii="Times New Roman" w:hAnsi="Times New Roman"/>
          <w:szCs w:val="24"/>
        </w:rPr>
        <w:t>,</w:t>
      </w:r>
      <w:r w:rsidRPr="007B61C5">
        <w:rPr>
          <w:rFonts w:ascii="Times New Roman" w:hAnsi="Times New Roman"/>
          <w:szCs w:val="24"/>
        </w:rPr>
        <w:t xml:space="preserve"> and</w:t>
      </w:r>
      <w:proofErr w:type="gramEnd"/>
      <w:r w:rsidRPr="007B61C5">
        <w:rPr>
          <w:rFonts w:ascii="Times New Roman" w:hAnsi="Times New Roman"/>
          <w:szCs w:val="24"/>
        </w:rPr>
        <w:t xml:space="preserve">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commentRangeStart w:id="59"/>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commentRangeEnd w:id="59"/>
      <w:r>
        <w:rPr>
          <w:rStyle w:val="CommentReference"/>
          <w:rFonts w:ascii="Arial" w:eastAsia="Times New Roman" w:hAnsi="Arial"/>
        </w:rPr>
        <w:commentReference w:id="59"/>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lastRenderedPageBreak/>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t>
      </w:r>
      <w:proofErr w:type="gramStart"/>
      <w:r w:rsidRPr="00985E1B">
        <w:rPr>
          <w:rFonts w:eastAsia="Times New Roman"/>
          <w:b/>
          <w:sz w:val="24"/>
          <w:szCs w:val="24"/>
        </w:rPr>
        <w:t>With</w:t>
      </w:r>
      <w:proofErr w:type="gramEnd"/>
      <w:r w:rsidRPr="00985E1B">
        <w:rPr>
          <w:rFonts w:eastAsia="Times New Roman"/>
          <w:b/>
          <w:sz w:val="24"/>
          <w:szCs w:val="24"/>
        </w:rPr>
        <w:t xml:space="preserve">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w:t>
            </w:r>
            <w:proofErr w:type="gramStart"/>
            <w:r w:rsidRPr="0057789D">
              <w:rPr>
                <w:rFonts w:ascii="Times New Roman" w:hAnsi="Times New Roman" w:cs="Times New Roman"/>
                <w:color w:val="000000"/>
                <w:szCs w:val="20"/>
              </w:rPr>
              <w:t>), and</w:t>
            </w:r>
            <w:proofErr w:type="gramEnd"/>
            <w:r w:rsidRPr="0057789D">
              <w:rPr>
                <w:rFonts w:ascii="Times New Roman" w:hAnsi="Times New Roman" w:cs="Times New Roman"/>
                <w:color w:val="000000"/>
                <w:szCs w:val="20"/>
              </w:rPr>
              <w:t xml:space="preserve">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0E712AEF" w14:textId="66C03EBA" w:rsidR="00B835DE" w:rsidRPr="009B534E" w:rsidRDefault="00991F5C" w:rsidP="00B835DE">
      <w:pPr>
        <w:rPr>
          <w:ins w:id="60" w:author="Author"/>
          <w:sz w:val="24"/>
          <w:szCs w:val="24"/>
        </w:rPr>
      </w:pPr>
      <w:commentRangeStart w:id="61"/>
      <w:commentRangeStart w:id="62"/>
      <w:ins w:id="63" w:author="Author">
        <w:r w:rsidRPr="008F5DB0">
          <w:rPr>
            <w:color w:val="242424"/>
            <w:sz w:val="24"/>
            <w:szCs w:val="24"/>
            <w:shd w:val="clear" w:color="auto" w:fill="FFFFFF"/>
          </w:rPr>
          <w:t>S</w:t>
        </w:r>
        <w:r w:rsidRPr="009B534E">
          <w:rPr>
            <w:color w:val="242424"/>
            <w:sz w:val="24"/>
            <w:szCs w:val="24"/>
            <w:shd w:val="clear" w:color="auto" w:fill="FFFFFF"/>
          </w:rPr>
          <w:t>ubgroup</w:t>
        </w:r>
        <w:commentRangeEnd w:id="61"/>
        <w:r w:rsidR="008D0DDE">
          <w:rPr>
            <w:rStyle w:val="CommentReference"/>
            <w:rFonts w:ascii="Arial" w:eastAsia="Times New Roman" w:hAnsi="Arial"/>
          </w:rPr>
          <w:commentReference w:id="61"/>
        </w:r>
        <w:commentRangeEnd w:id="62"/>
        <w:r w:rsidR="008D0DDE">
          <w:rPr>
            <w:rStyle w:val="CommentReference"/>
            <w:rFonts w:ascii="Arial" w:eastAsia="Times New Roman" w:hAnsi="Arial"/>
          </w:rPr>
          <w:commentReference w:id="62"/>
        </w:r>
        <w:r w:rsidRPr="009B534E">
          <w:rPr>
            <w:color w:val="242424"/>
            <w:sz w:val="24"/>
            <w:szCs w:val="24"/>
            <w:shd w:val="clear" w:color="auto" w:fill="FFFFFF"/>
          </w:rPr>
          <w:t xml:space="preserve"> analyses of the primary efficacy endpoint </w:t>
        </w:r>
        <w:r w:rsidR="008D0DDE" w:rsidRPr="00CA1593">
          <w:rPr>
            <w:color w:val="242424"/>
            <w:sz w:val="24"/>
            <w:szCs w:val="24"/>
            <w:shd w:val="clear" w:color="auto" w:fill="FFFFFF"/>
          </w:rPr>
          <w:t>(although some subgroups</w:t>
        </w:r>
        <w:r w:rsidR="001E2E50" w:rsidRPr="00CA1593">
          <w:rPr>
            <w:color w:val="242424"/>
            <w:sz w:val="24"/>
            <w:szCs w:val="24"/>
            <w:shd w:val="clear" w:color="auto" w:fill="FFFFFF"/>
          </w:rPr>
          <w:t xml:space="preserve"> had limited numbers of participants</w:t>
        </w:r>
        <w:r w:rsidR="008D0DDE" w:rsidRPr="00CA1593">
          <w:rPr>
            <w:color w:val="242424"/>
            <w:sz w:val="24"/>
            <w:szCs w:val="24"/>
            <w:shd w:val="clear" w:color="auto" w:fill="FFFFFF"/>
          </w:rPr>
          <w:t xml:space="preserve">) </w:t>
        </w:r>
        <w:r w:rsidRPr="00CA1593">
          <w:rPr>
            <w:color w:val="242424"/>
            <w:sz w:val="24"/>
            <w:szCs w:val="24"/>
            <w:shd w:val="clear" w:color="auto" w:fill="FFFFFF"/>
          </w:rPr>
          <w:t>showed similar efficacy point estimates across</w:t>
        </w:r>
        <w:r w:rsidRPr="009B534E">
          <w:rPr>
            <w:color w:val="242424"/>
            <w:sz w:val="24"/>
            <w:szCs w:val="24"/>
            <w:shd w:val="clear" w:color="auto" w:fill="FFFFFF"/>
          </w:rPr>
          <w:t xml:space="preserve"> genders, ethnic groups, </w:t>
        </w:r>
        <w:r w:rsidRPr="009E3B3A">
          <w:rPr>
            <w:color w:val="242424"/>
            <w:sz w:val="24"/>
            <w:szCs w:val="24"/>
            <w:shd w:val="clear" w:color="auto" w:fill="FFFFFF"/>
          </w:rPr>
          <w:t>geographies, and participan</w:t>
        </w:r>
        <w:r w:rsidRPr="00493091">
          <w:rPr>
            <w:color w:val="242424"/>
            <w:sz w:val="24"/>
            <w:szCs w:val="24"/>
            <w:shd w:val="clear" w:color="auto" w:fill="FFFFFF"/>
          </w:rPr>
          <w:t>ts with medical comorbiditi</w:t>
        </w:r>
        <w:r w:rsidRPr="0092327E">
          <w:rPr>
            <w:color w:val="242424"/>
            <w:sz w:val="24"/>
            <w:szCs w:val="24"/>
            <w:shd w:val="clear" w:color="auto" w:fill="FFFFFF"/>
          </w:rPr>
          <w:t xml:space="preserve">es and obesity </w:t>
        </w:r>
        <w:r w:rsidRPr="008C71D0">
          <w:rPr>
            <w:color w:val="242424"/>
            <w:sz w:val="24"/>
            <w:szCs w:val="24"/>
            <w:shd w:val="clear" w:color="auto" w:fill="FFFFFF"/>
          </w:rPr>
          <w:t>associated with high risk of severe COVID-19</w:t>
        </w:r>
        <w:r w:rsidRPr="009B534E">
          <w:rPr>
            <w:color w:val="242424"/>
            <w:sz w:val="24"/>
            <w:szCs w:val="24"/>
            <w:shd w:val="clear" w:color="auto" w:fill="FFFFFF"/>
          </w:rPr>
          <w:t>.</w:t>
        </w:r>
      </w:ins>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w:t>
      </w:r>
      <w:r w:rsidR="009C6CB3" w:rsidRPr="00820049">
        <w:rPr>
          <w:rFonts w:eastAsia="Times New Roman"/>
          <w:sz w:val="24"/>
          <w:szCs w:val="24"/>
        </w:rPr>
        <w:lastRenderedPageBreak/>
        <w:t xml:space="preserve">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w:t>
      </w:r>
      <w:proofErr w:type="gramStart"/>
      <w:r w:rsidR="009C6CB3" w:rsidRPr="00820049">
        <w:rPr>
          <w:rFonts w:eastAsia="Times New Roman"/>
          <w:sz w:val="24"/>
          <w:szCs w:val="24"/>
        </w:rPr>
        <w:t>were</w:t>
      </w:r>
      <w:proofErr w:type="gramEnd"/>
      <w:r w:rsidR="009C6CB3" w:rsidRPr="00820049">
        <w:rPr>
          <w:rFonts w:eastAsia="Times New Roman"/>
          <w:sz w:val="24"/>
          <w:szCs w:val="24"/>
        </w:rPr>
        <w:t xml:space="preserv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proofErr w:type="gramStart"/>
      <w:r w:rsidRPr="00874E6E">
        <w:rPr>
          <w:b/>
          <w:sz w:val="24"/>
          <w:szCs w:val="24"/>
        </w:rPr>
        <w:t>With</w:t>
      </w:r>
      <w:proofErr w:type="gramEnd"/>
      <w:r w:rsidRPr="00874E6E">
        <w:rPr>
          <w:b/>
          <w:sz w:val="24"/>
          <w:szCs w:val="24"/>
        </w:rPr>
        <w:t xml:space="preserve">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w:t>
            </w:r>
            <w:proofErr w:type="gramStart"/>
            <w:r w:rsidRPr="00871B92">
              <w:rPr>
                <w:color w:val="000000"/>
                <w:spacing w:val="-1"/>
              </w:rPr>
              <w:t>), and</w:t>
            </w:r>
            <w:proofErr w:type="gramEnd"/>
            <w:r w:rsidRPr="00871B92">
              <w:rPr>
                <w:color w:val="000000"/>
                <w:spacing w:val="-1"/>
              </w:rPr>
              <w:t xml:space="preserve">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Clinical signs at rest indicative of severe systemic illness (respiratory rate ≥30 breaths per minute, heart rate ≥125 beats per minute, saturation of oxygen ≤93% on room air at sea level, or ratio of arterial oxygen partial pressure to fractional inspired oxygen &lt;300 mm Hg</w:t>
            </w:r>
            <w:proofErr w:type="gramStart"/>
            <w:r w:rsidRPr="00DC6ED5">
              <w:rPr>
                <w:rFonts w:eastAsia="Times New Roman"/>
              </w:rPr>
              <w:t>);</w:t>
            </w:r>
            <w:proofErr w:type="gramEnd"/>
            <w:r w:rsidRPr="00DC6ED5">
              <w:rPr>
                <w:rFonts w:eastAsia="Times New Roman"/>
              </w:rPr>
              <w:t xml:space="preserve">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6D0F52" w:rsidP="00A833C6">
      <w:pPr>
        <w:pStyle w:val="PIHeading1"/>
        <w:keepNext w:val="0"/>
        <w:keepLines w:val="0"/>
        <w:shd w:val="clear" w:color="auto" w:fill="FFFFFF"/>
        <w:spacing w:before="0" w:after="0"/>
        <w:rPr>
          <w:rFonts w:ascii="Times New Roman" w:hAnsi="Times New Roman"/>
          <w:szCs w:val="24"/>
          <w:shd w:val="clear" w:color="auto" w:fill="FFFFCC"/>
        </w:rPr>
      </w:pPr>
      <w:commentRangeStart w:id="64"/>
      <w:commentRangeEnd w:id="64"/>
      <w:r>
        <w:rPr>
          <w:rStyle w:val="CommentReference"/>
          <w:b w:val="0"/>
        </w:rPr>
        <w:commentReference w:id="64"/>
      </w: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w:t>
      </w:r>
      <w:r w:rsidR="00D26E06" w:rsidRPr="00D26E06">
        <w:rPr>
          <w:sz w:val="24"/>
          <w:szCs w:val="24"/>
        </w:rPr>
        <w:lastRenderedPageBreak/>
        <w:t xml:space="preserve">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65" w:name="_Hlk52021589"/>
      <w:r w:rsidRPr="000918D9">
        <w:rPr>
          <w:spacing w:val="-1"/>
          <w:sz w:val="24"/>
          <w:szCs w:val="24"/>
          <w:u w:val="single" w:color="000000"/>
        </w:rPr>
        <w:t>Frozen Vials Prior to Use</w:t>
      </w:r>
    </w:p>
    <w:bookmarkEnd w:id="65"/>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lastRenderedPageBreak/>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5"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6"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0DA1CC0B"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ins w:id="66" w:author="Author">
        <w:r w:rsidR="00DB4CB1">
          <w:rPr>
            <w:sz w:val="24"/>
            <w:szCs w:val="24"/>
            <w:lang w:val="en"/>
          </w:rPr>
          <w:fldChar w:fldCharType="begin"/>
        </w:r>
        <w:r w:rsidR="00DB4CB1">
          <w:rPr>
            <w:sz w:val="24"/>
            <w:szCs w:val="24"/>
            <w:lang w:val="en"/>
          </w:rPr>
          <w:instrText xml:space="preserve"> HYPERLINK "</w:instrText>
        </w:r>
        <w:r w:rsidR="00DB4CB1" w:rsidRPr="00DB4CB1">
          <w:rPr>
            <w:sz w:val="24"/>
            <w:szCs w:val="24"/>
            <w:lang w:val="en"/>
          </w:rPr>
          <w:instrText>https://dailymed.nlm.nih.gov/dailymed/</w:instrText>
        </w:r>
        <w:r w:rsidR="00DB4CB1">
          <w:rPr>
            <w:sz w:val="24"/>
            <w:szCs w:val="24"/>
            <w:lang w:val="en"/>
          </w:rPr>
          <w:instrText xml:space="preserve">" </w:instrText>
        </w:r>
        <w:r w:rsidR="00DB4CB1">
          <w:rPr>
            <w:sz w:val="24"/>
            <w:szCs w:val="24"/>
            <w:lang w:val="en"/>
          </w:rPr>
          <w:fldChar w:fldCharType="separate"/>
        </w:r>
        <w:r w:rsidR="00DB4CB1" w:rsidRPr="00366A37">
          <w:rPr>
            <w:rStyle w:val="Hyperlink"/>
            <w:sz w:val="24"/>
            <w:szCs w:val="24"/>
            <w:lang w:val="en"/>
          </w:rPr>
          <w:t>https://dailymed.nlm.nih.gov/dailymed/</w:t>
        </w:r>
        <w:r w:rsidR="00DB4CB1">
          <w:rPr>
            <w:sz w:val="24"/>
            <w:szCs w:val="24"/>
            <w:lang w:val="en"/>
          </w:rPr>
          <w:fldChar w:fldCharType="end"/>
        </w:r>
        <w:r w:rsidR="00DB4CB1">
          <w:rPr>
            <w:sz w:val="24"/>
            <w:szCs w:val="24"/>
            <w:lang w:val="en"/>
          </w:rPr>
          <w:t xml:space="preserve"> or </w:t>
        </w:r>
        <w:commentRangeStart w:id="67"/>
        <w:commentRangeStart w:id="68"/>
        <w:r w:rsidR="00AD282B">
          <w:rPr>
            <w:sz w:val="24"/>
            <w:szCs w:val="24"/>
            <w:lang w:val="en"/>
          </w:rPr>
          <w:fldChar w:fldCharType="begin"/>
        </w:r>
        <w:r w:rsidR="00AD282B">
          <w:rPr>
            <w:sz w:val="24"/>
            <w:szCs w:val="24"/>
            <w:lang w:val="en"/>
          </w:rPr>
          <w:instrText xml:space="preserve"> HYPERLINK "https://www.comirnatyglobal.com" </w:instrText>
        </w:r>
        <w:r w:rsidR="00AD282B">
          <w:rPr>
            <w:sz w:val="24"/>
            <w:szCs w:val="24"/>
            <w:lang w:val="en"/>
          </w:rPr>
          <w:fldChar w:fldCharType="separate"/>
        </w:r>
        <w:r w:rsidR="00AD282B" w:rsidRPr="000E4F25">
          <w:rPr>
            <w:rStyle w:val="Hyperlink"/>
            <w:sz w:val="24"/>
            <w:szCs w:val="24"/>
            <w:lang w:val="en"/>
          </w:rPr>
          <w:t>www.comirnatyglobal.com</w:t>
        </w:r>
        <w:r w:rsidR="00AD282B">
          <w:rPr>
            <w:sz w:val="24"/>
            <w:szCs w:val="24"/>
            <w:lang w:val="en"/>
          </w:rPr>
          <w:fldChar w:fldCharType="end"/>
        </w:r>
      </w:ins>
      <w:r w:rsidRPr="00DC536A">
        <w:rPr>
          <w:sz w:val="24"/>
          <w:szCs w:val="24"/>
          <w:lang w:val="en"/>
        </w:rPr>
        <w:t>.</w:t>
      </w:r>
      <w:commentRangeEnd w:id="67"/>
      <w:r w:rsidR="003469F7">
        <w:rPr>
          <w:rStyle w:val="CommentReference"/>
        </w:rPr>
        <w:commentReference w:id="67"/>
      </w:r>
      <w:commentRangeEnd w:id="68"/>
      <w:r w:rsidR="003469F7">
        <w:rPr>
          <w:rStyle w:val="CommentReference"/>
        </w:rPr>
        <w:commentReference w:id="68"/>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7">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07A6666F"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ins w:id="69" w:author="Author">
        <w:r w:rsidR="00807FF7">
          <w:rPr>
            <w:sz w:val="24"/>
            <w:szCs w:val="24"/>
            <w:lang w:val="en"/>
          </w:rPr>
          <w:t>5</w:t>
        </w:r>
      </w:ins>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6A77F281" w14:textId="77777777" w:rsidR="007E5B2F" w:rsidRPr="007E5B2F" w:rsidRDefault="007E5B2F">
      <w:pPr>
        <w:pStyle w:val="CommentText"/>
        <w:rPr>
          <w:b/>
          <w:bCs/>
        </w:rPr>
      </w:pPr>
      <w:r>
        <w:rPr>
          <w:rStyle w:val="CommentReference"/>
        </w:rPr>
        <w:annotationRef/>
      </w:r>
      <w:r w:rsidRPr="007E5B2F">
        <w:rPr>
          <w:b/>
          <w:bCs/>
        </w:rPr>
        <w:t>FDA Comment:</w:t>
      </w:r>
    </w:p>
    <w:p w14:paraId="71930D3C" w14:textId="77777777" w:rsidR="006D1717" w:rsidRPr="009A7ED4" w:rsidRDefault="006D1717" w:rsidP="006D1717">
      <w:pPr>
        <w:pStyle w:val="CommentText"/>
      </w:pPr>
      <w:r w:rsidRPr="009A7ED4">
        <w:t>Pfizer,</w:t>
      </w:r>
    </w:p>
    <w:p w14:paraId="3054897C" w14:textId="316FBCD8" w:rsidR="007E5B2F" w:rsidRDefault="006D1717" w:rsidP="006D1717">
      <w:pPr>
        <w:pStyle w:val="CommentText"/>
      </w:pPr>
      <w:r w:rsidRPr="009A7ED4">
        <w:t>Please add the</w:t>
      </w:r>
      <w:r>
        <w:t xml:space="preserve"> percentages as we previously requested.  Without the percentages, stating the frequencies </w:t>
      </w:r>
      <w:r w:rsidRPr="005B4221">
        <w:t>≥10% is misleading.</w:t>
      </w:r>
    </w:p>
  </w:comment>
  <w:comment w:id="1" w:author="Author" w:initials="A">
    <w:p w14:paraId="09841ED4" w14:textId="77777777" w:rsidR="007E5B2F" w:rsidRPr="002075D3" w:rsidRDefault="007E5B2F">
      <w:pPr>
        <w:pStyle w:val="CommentText"/>
        <w:rPr>
          <w:b/>
          <w:bCs/>
        </w:rPr>
      </w:pPr>
      <w:r>
        <w:rPr>
          <w:rStyle w:val="CommentReference"/>
        </w:rPr>
        <w:annotationRef/>
      </w:r>
      <w:r w:rsidRPr="002075D3">
        <w:rPr>
          <w:b/>
          <w:bCs/>
        </w:rPr>
        <w:t>Pfizer-BioNTech response:</w:t>
      </w:r>
    </w:p>
    <w:p w14:paraId="2ECE101D" w14:textId="2B1F38A1" w:rsidR="007E5B2F" w:rsidRDefault="00220907">
      <w:pPr>
        <w:pStyle w:val="CommentText"/>
      </w:pPr>
      <w:r w:rsidRPr="002075D3">
        <w:t>The Sponsor accepts.</w:t>
      </w:r>
    </w:p>
  </w:comment>
  <w:comment w:id="2" w:author="Author" w:initials="A">
    <w:p w14:paraId="37FAB9D2" w14:textId="07ED20CF" w:rsidR="00634102" w:rsidRDefault="00634102">
      <w:pPr>
        <w:pStyle w:val="CommentText"/>
      </w:pPr>
      <w:r>
        <w:rPr>
          <w:rStyle w:val="CommentReference"/>
        </w:rPr>
        <w:annotationRef/>
      </w:r>
      <w:r w:rsidR="00B93B99">
        <w:t>The Sponsor accepts the deletion of “</w:t>
      </w:r>
      <w:r w:rsidR="00B93B99" w:rsidRPr="00B93B99">
        <w:t>Immunocompromised Use</w:t>
      </w:r>
      <w:r w:rsidR="00B93B99">
        <w:t>.”</w:t>
      </w:r>
    </w:p>
  </w:comment>
  <w:comment w:id="4" w:author="Author" w:initials="A">
    <w:p w14:paraId="7A2288A0" w14:textId="77777777" w:rsidR="008E3E8B" w:rsidRPr="008E3E8B" w:rsidRDefault="008E3E8B" w:rsidP="008E3E8B">
      <w:pPr>
        <w:pStyle w:val="CommentText"/>
        <w:rPr>
          <w:b/>
          <w:bCs/>
        </w:rPr>
      </w:pPr>
      <w:r>
        <w:rPr>
          <w:rStyle w:val="CommentReference"/>
        </w:rPr>
        <w:annotationRef/>
      </w:r>
      <w:r w:rsidRPr="008E3E8B">
        <w:rPr>
          <w:b/>
          <w:bCs/>
        </w:rPr>
        <w:t>Pfizer-BioNTech comment:</w:t>
      </w:r>
    </w:p>
    <w:p w14:paraId="010BE362" w14:textId="3B27BFAD" w:rsidR="008E3E8B" w:rsidRDefault="00291A7A">
      <w:pPr>
        <w:pStyle w:val="CommentText"/>
      </w:pPr>
      <w:r w:rsidRPr="004B4174">
        <w:t>The Sponsor accepts this revision.</w:t>
      </w:r>
    </w:p>
  </w:comment>
  <w:comment w:id="7" w:author="Author" w:initials="A">
    <w:p w14:paraId="7F11861E" w14:textId="55EAF6DC" w:rsidR="00473E27" w:rsidRDefault="00473E27" w:rsidP="005A6687">
      <w:pPr>
        <w:pStyle w:val="CommentText"/>
      </w:pPr>
      <w:r>
        <w:rPr>
          <w:rStyle w:val="CommentReference"/>
        </w:rPr>
        <w:annotationRef/>
      </w:r>
      <w:r w:rsidR="005A6687">
        <w:t>The Sponsor accepts the deletion of text regarding a third dose in immunocompromised individuals.</w:t>
      </w:r>
    </w:p>
  </w:comment>
  <w:comment w:id="11" w:author="Author" w:initials="A">
    <w:p w14:paraId="16F4683D" w14:textId="77777777" w:rsidR="00346058" w:rsidRPr="00EF3A6E" w:rsidRDefault="00346058">
      <w:pPr>
        <w:pStyle w:val="CommentText"/>
        <w:rPr>
          <w:b/>
          <w:bCs/>
        </w:rPr>
      </w:pPr>
      <w:r>
        <w:rPr>
          <w:rStyle w:val="CommentReference"/>
        </w:rPr>
        <w:annotationRef/>
      </w:r>
      <w:r w:rsidRPr="00EF3A6E">
        <w:rPr>
          <w:b/>
          <w:bCs/>
        </w:rPr>
        <w:t>Pfizer-BioNTech comment:</w:t>
      </w:r>
    </w:p>
    <w:p w14:paraId="2952295B" w14:textId="17BD90A8" w:rsidR="00346058" w:rsidRDefault="00BB17D1">
      <w:pPr>
        <w:pStyle w:val="CommentText"/>
      </w:pPr>
      <w:r>
        <w:t xml:space="preserve">The Sponsor </w:t>
      </w:r>
      <w:r w:rsidR="002516F2">
        <w:t xml:space="preserve">will </w:t>
      </w:r>
      <w:proofErr w:type="gramStart"/>
      <w:r w:rsidR="002516F2">
        <w:t>accept, but</w:t>
      </w:r>
      <w:proofErr w:type="gramEnd"/>
      <w:r w:rsidR="002516F2">
        <w:t xml:space="preserve"> </w:t>
      </w:r>
      <w:r>
        <w:t xml:space="preserve">disagrees with </w:t>
      </w:r>
      <w:r w:rsidR="002516F2">
        <w:t xml:space="preserve">the </w:t>
      </w:r>
      <w:r>
        <w:t>characterization of the observed risk</w:t>
      </w:r>
      <w:r w:rsidR="002516F2">
        <w:t xml:space="preserve"> as established</w:t>
      </w:r>
      <w:r>
        <w:t>.</w:t>
      </w:r>
    </w:p>
  </w:comment>
  <w:comment w:id="12" w:author="Author" w:initials="A">
    <w:p w14:paraId="501336D6" w14:textId="77777777" w:rsidR="008D05D6" w:rsidRPr="008B18A6" w:rsidRDefault="008D05D6">
      <w:pPr>
        <w:pStyle w:val="CommentText"/>
        <w:rPr>
          <w:b/>
          <w:bCs/>
        </w:rPr>
      </w:pPr>
      <w:r>
        <w:rPr>
          <w:rStyle w:val="CommentReference"/>
        </w:rPr>
        <w:annotationRef/>
      </w:r>
      <w:r w:rsidRPr="008B18A6">
        <w:rPr>
          <w:b/>
          <w:bCs/>
        </w:rPr>
        <w:t>Pfizer-BioNTech comment:</w:t>
      </w:r>
    </w:p>
    <w:p w14:paraId="03778CDE" w14:textId="289E2A20" w:rsidR="008D05D6" w:rsidRDefault="008D05D6">
      <w:pPr>
        <w:pStyle w:val="CommentText"/>
      </w:pPr>
      <w:r w:rsidRPr="00C718FB">
        <w:t xml:space="preserve">The Sponsor accepts </w:t>
      </w:r>
      <w:r w:rsidR="00E20857" w:rsidRPr="00C718FB">
        <w:t xml:space="preserve">the revisions </w:t>
      </w:r>
      <w:r w:rsidR="008B18A6" w:rsidRPr="00C718FB">
        <w:t>to this paragraph with a minor editorial change.</w:t>
      </w:r>
    </w:p>
  </w:comment>
  <w:comment w:id="18" w:author="Author" w:initials="A">
    <w:p w14:paraId="7D71EA46" w14:textId="0FFD76D7" w:rsidR="00740F0B" w:rsidRPr="00C01418" w:rsidRDefault="00740F0B">
      <w:pPr>
        <w:pStyle w:val="CommentText"/>
        <w:rPr>
          <w:b/>
          <w:bCs/>
        </w:rPr>
      </w:pPr>
      <w:r>
        <w:rPr>
          <w:rStyle w:val="CommentReference"/>
        </w:rPr>
        <w:annotationRef/>
      </w:r>
      <w:r w:rsidR="00C01418" w:rsidRPr="0087321F">
        <w:rPr>
          <w:b/>
          <w:bCs/>
        </w:rPr>
        <w:t>FDA comment:</w:t>
      </w:r>
    </w:p>
    <w:p w14:paraId="091FF0F5" w14:textId="145A57DA" w:rsidR="00C01418" w:rsidRDefault="00C01418" w:rsidP="00C01418">
      <w:pPr>
        <w:pStyle w:val="CommentText"/>
      </w:pPr>
      <w:r w:rsidRPr="00E67FD4">
        <w:t>Pfizer,</w:t>
      </w:r>
      <w:r w:rsidR="009025A3">
        <w:t xml:space="preserve"> </w:t>
      </w:r>
      <w:proofErr w:type="gramStart"/>
      <w:r>
        <w:t>This</w:t>
      </w:r>
      <w:proofErr w:type="gramEnd"/>
      <w:r>
        <w:t xml:space="preserve"> is a mixture of list of solicited and unsolicited adverse reactions.  Some of these are captured in the tables above and others that we consider adverse reactions are presented below.</w:t>
      </w:r>
    </w:p>
  </w:comment>
  <w:comment w:id="19" w:author="Author" w:initials="A">
    <w:p w14:paraId="319C8E82" w14:textId="77777777" w:rsidR="00740F0B" w:rsidRDefault="00740F0B">
      <w:pPr>
        <w:pStyle w:val="CommentText"/>
        <w:rPr>
          <w:b/>
          <w:bCs/>
        </w:rPr>
      </w:pPr>
      <w:r>
        <w:rPr>
          <w:rStyle w:val="CommentReference"/>
        </w:rPr>
        <w:annotationRef/>
      </w:r>
      <w:r w:rsidRPr="00740F0B">
        <w:rPr>
          <w:b/>
          <w:bCs/>
        </w:rPr>
        <w:t>Pfizer-BioNTech comment:</w:t>
      </w:r>
    </w:p>
    <w:p w14:paraId="11001850" w14:textId="224C4526" w:rsidR="00721783" w:rsidRPr="00D42571" w:rsidRDefault="006B72EA">
      <w:pPr>
        <w:pStyle w:val="CommentText"/>
      </w:pPr>
      <w:r w:rsidRPr="007E49D1">
        <w:t xml:space="preserve">The Sponsor proposes to retain this text. </w:t>
      </w:r>
      <w:r w:rsidR="00721783" w:rsidRPr="007E49D1">
        <w:t xml:space="preserve">The following adverse </w:t>
      </w:r>
      <w:r w:rsidR="007E49D1">
        <w:t xml:space="preserve">vaccine reactions </w:t>
      </w:r>
      <w:r w:rsidR="00721783" w:rsidRPr="007E49D1">
        <w:t>do not appear anywhere else in the label</w:t>
      </w:r>
      <w:r w:rsidR="007E49D1">
        <w:t xml:space="preserve">: </w:t>
      </w:r>
      <w:r w:rsidR="007E49D1" w:rsidRPr="007E49D1">
        <w:t>malaise, asthenia, lethargy, hyperhidrosis, nausea, decreased appetite, night sweats</w:t>
      </w:r>
      <w:r w:rsidR="00721783" w:rsidRPr="007E49D1">
        <w:t xml:space="preserve">. </w:t>
      </w:r>
      <w:proofErr w:type="gramStart"/>
      <w:r w:rsidR="00721783" w:rsidRPr="007E49D1">
        <w:t>All of</w:t>
      </w:r>
      <w:proofErr w:type="gramEnd"/>
      <w:r w:rsidR="00721783" w:rsidRPr="007E49D1">
        <w:t xml:space="preserve"> these </w:t>
      </w:r>
      <w:r w:rsidR="007E49D1">
        <w:t>adverse vaccine reaction</w:t>
      </w:r>
      <w:r w:rsidR="00721783" w:rsidRPr="007E49D1">
        <w:t xml:space="preserve">s appeared in </w:t>
      </w:r>
      <w:r w:rsidR="007E49D1" w:rsidRPr="007E49D1">
        <w:t>placebo-controlled clinical trials.</w:t>
      </w:r>
    </w:p>
  </w:comment>
  <w:comment w:id="24" w:author="Author" w:initials="A">
    <w:p w14:paraId="6406ABCE" w14:textId="7C897703" w:rsidR="00E34C56" w:rsidRDefault="00E34C56">
      <w:pPr>
        <w:pStyle w:val="CommentText"/>
      </w:pPr>
      <w:r>
        <w:rPr>
          <w:rStyle w:val="CommentReference"/>
        </w:rPr>
        <w:annotationRef/>
      </w:r>
      <w:r w:rsidR="0087321F" w:rsidRPr="0087321F">
        <w:t>The Sponsor accepts the deletion of text regarding a third dose in immunocompromised individuals.</w:t>
      </w:r>
    </w:p>
  </w:comment>
  <w:comment w:id="26" w:author="Author" w:initials="A">
    <w:p w14:paraId="2EFB7181" w14:textId="3EEA5446" w:rsidR="001450E8" w:rsidRPr="009D168A" w:rsidRDefault="001450E8" w:rsidP="001450E8">
      <w:pPr>
        <w:pStyle w:val="CommentText"/>
        <w:rPr>
          <w:b/>
          <w:bCs/>
        </w:rPr>
      </w:pPr>
      <w:r>
        <w:rPr>
          <w:rStyle w:val="CommentReference"/>
        </w:rPr>
        <w:annotationRef/>
      </w:r>
      <w:r w:rsidRPr="009D168A">
        <w:rPr>
          <w:b/>
          <w:bCs/>
        </w:rPr>
        <w:t>Pfizer-BioNTech comment:</w:t>
      </w:r>
    </w:p>
    <w:p w14:paraId="7F3E309C" w14:textId="77777777" w:rsidR="001450E8" w:rsidRDefault="001450E8" w:rsidP="001450E8">
      <w:pPr>
        <w:pStyle w:val="CommentText"/>
      </w:pPr>
      <w:r>
        <w:t>The Sponsor accepts this revision:</w:t>
      </w:r>
    </w:p>
    <w:p w14:paraId="0FDBCD35" w14:textId="77777777" w:rsidR="001450E8" w:rsidRDefault="001450E8" w:rsidP="001450E8">
      <w:pPr>
        <w:pStyle w:val="CommentText"/>
      </w:pPr>
    </w:p>
    <w:p w14:paraId="3FC8A238" w14:textId="7E5C1988" w:rsidR="001450E8" w:rsidRDefault="001450E8" w:rsidP="001450E8">
      <w:pPr>
        <w:pStyle w:val="CommentText"/>
      </w:pPr>
      <w:r>
        <w:t xml:space="preserve">Source: </w:t>
      </w:r>
      <w:r w:rsidRPr="00F103E0">
        <w:rPr>
          <w:i/>
          <w:iCs/>
          <w:color w:val="4472C4" w:themeColor="accent1"/>
        </w:rPr>
        <w:t>Interim Clinical Study Report – 6 Month Update: A Phase 1/2/3, Placebo</w:t>
      </w:r>
      <w:r w:rsidRPr="00F103E0">
        <w:rPr>
          <w:i/>
          <w:iCs/>
          <w:color w:val="4472C4" w:themeColor="accent1"/>
        </w:rPr>
        <w:noBreakHyphen/>
        <w:t>Controlled, Randomized, Observer-Blind, Dose-Finding Study to Evaluate the Safety, Tolerability, Immunogenicity, and Efficacy of SARS-COV-2 RNA Vaccine Candidates Against COVID-19 in Healthy Individuals: Table 9.</w:t>
      </w:r>
    </w:p>
  </w:comment>
  <w:comment w:id="31" w:author="Author" w:initials="A">
    <w:p w14:paraId="75C780F1" w14:textId="77777777" w:rsidR="00F53066" w:rsidRPr="00B90E2F" w:rsidRDefault="00F53066">
      <w:pPr>
        <w:pStyle w:val="CommentText"/>
        <w:rPr>
          <w:b/>
          <w:bCs/>
        </w:rPr>
      </w:pPr>
      <w:r>
        <w:rPr>
          <w:rStyle w:val="CommentReference"/>
        </w:rPr>
        <w:annotationRef/>
      </w:r>
      <w:r w:rsidRPr="00B90E2F">
        <w:rPr>
          <w:b/>
          <w:bCs/>
        </w:rPr>
        <w:t>FDA comment:</w:t>
      </w:r>
    </w:p>
    <w:p w14:paraId="5FF3FE03" w14:textId="4ED894F9" w:rsidR="00B90E2F" w:rsidRDefault="00B90E2F" w:rsidP="00B90E2F">
      <w:pPr>
        <w:pStyle w:val="CommentText"/>
      </w:pPr>
      <w:r>
        <w:t xml:space="preserve">Pfizer, </w:t>
      </w:r>
      <w:proofErr w:type="gramStart"/>
      <w:r>
        <w:t>We</w:t>
      </w:r>
      <w:proofErr w:type="gramEnd"/>
      <w:r>
        <w:t xml:space="preserve"> agree that presentation of the number of participants who originally received vaccine and had total follow up time for at least 6 months should be displayed. </w:t>
      </w:r>
    </w:p>
    <w:p w14:paraId="2E64ABE2" w14:textId="77777777" w:rsidR="00B90E2F" w:rsidRDefault="00B90E2F" w:rsidP="00B90E2F">
      <w:pPr>
        <w:pStyle w:val="CommentText"/>
      </w:pPr>
    </w:p>
    <w:p w14:paraId="1FEDD918" w14:textId="6722BB11" w:rsidR="00F53066" w:rsidRDefault="00B90E2F" w:rsidP="00B90E2F">
      <w:pPr>
        <w:pStyle w:val="CommentText"/>
      </w:pPr>
      <w:r>
        <w:t>We disagree with the addition of follow up time for placebo recipients who received vaccine as safety data from the unblinded follow up time is not being displayed.</w:t>
      </w:r>
    </w:p>
  </w:comment>
  <w:comment w:id="32" w:author="Author" w:initials="A">
    <w:p w14:paraId="7D8605C5" w14:textId="77777777" w:rsidR="00F53066" w:rsidRDefault="00F53066">
      <w:pPr>
        <w:pStyle w:val="CommentText"/>
        <w:rPr>
          <w:b/>
          <w:bCs/>
        </w:rPr>
      </w:pPr>
      <w:r>
        <w:rPr>
          <w:rStyle w:val="CommentReference"/>
        </w:rPr>
        <w:annotationRef/>
      </w:r>
      <w:r w:rsidRPr="00B90E2F">
        <w:rPr>
          <w:b/>
          <w:bCs/>
        </w:rPr>
        <w:t>Pfizer-BioNTech comment:</w:t>
      </w:r>
    </w:p>
    <w:p w14:paraId="01AA92BE" w14:textId="342DF431" w:rsidR="00D33E95" w:rsidRPr="002F3AE0" w:rsidRDefault="002F3AE0">
      <w:pPr>
        <w:pStyle w:val="CommentText"/>
      </w:pPr>
      <w:r w:rsidRPr="002F3AE0">
        <w:t>The Sponsor accepts.</w:t>
      </w:r>
    </w:p>
  </w:comment>
  <w:comment w:id="33" w:author="Author" w:initials="A">
    <w:p w14:paraId="23724EF0" w14:textId="347DD66E" w:rsidR="002354CE" w:rsidRPr="009D168A" w:rsidRDefault="002354CE" w:rsidP="002354CE">
      <w:pPr>
        <w:pStyle w:val="CommentText"/>
        <w:rPr>
          <w:b/>
          <w:bCs/>
        </w:rPr>
      </w:pPr>
      <w:r>
        <w:rPr>
          <w:rStyle w:val="CommentReference"/>
        </w:rPr>
        <w:annotationRef/>
      </w:r>
      <w:r w:rsidRPr="009D168A">
        <w:rPr>
          <w:b/>
          <w:bCs/>
        </w:rPr>
        <w:t>Pfizer-BioNTech comment:</w:t>
      </w:r>
    </w:p>
    <w:p w14:paraId="734B04C8" w14:textId="7B85166E" w:rsidR="002354CE" w:rsidRDefault="002354CE" w:rsidP="002354CE">
      <w:pPr>
        <w:pStyle w:val="CommentText"/>
      </w:pPr>
      <w:r>
        <w:t>The Sponsor accepts this revision</w:t>
      </w:r>
      <w:r w:rsidR="001B1DDD">
        <w:t>.</w:t>
      </w:r>
    </w:p>
    <w:p w14:paraId="20036452" w14:textId="77777777" w:rsidR="002354CE" w:rsidRDefault="002354CE" w:rsidP="002354CE">
      <w:pPr>
        <w:pStyle w:val="CommentText"/>
      </w:pPr>
    </w:p>
    <w:p w14:paraId="40BBC5F8" w14:textId="3D2C546A" w:rsidR="002354CE" w:rsidRDefault="002354CE" w:rsidP="002354CE">
      <w:pPr>
        <w:pStyle w:val="CommentText"/>
      </w:pPr>
      <w:r>
        <w:t xml:space="preserve">Source: </w:t>
      </w:r>
      <w:r w:rsidRPr="00F103E0">
        <w:rPr>
          <w:i/>
          <w:iCs/>
          <w:color w:val="4472C4" w:themeColor="accent1"/>
        </w:rPr>
        <w:t>Interim Clinical Study Report – 6 Month Update: A Phase 1/2/3, Placebo</w:t>
      </w:r>
      <w:r w:rsidRPr="00F103E0">
        <w:rPr>
          <w:i/>
          <w:iCs/>
          <w:color w:val="4472C4" w:themeColor="accent1"/>
        </w:rPr>
        <w:noBreakHyphen/>
        <w:t>Controlled, Randomized, Observer-Blind, Dose-Finding Study to Evaluate the Safety, Tolerability, Immunogenicity, and Efficacy of SARS-COV-2 RNA Vaccine Candidates Against COVID-19 in Healthy Individuals: Table 9.</w:t>
      </w:r>
    </w:p>
  </w:comment>
  <w:comment w:id="35" w:author="Author" w:initials="A">
    <w:p w14:paraId="5BAF6CA0" w14:textId="2F75B11F" w:rsidR="00460ED0" w:rsidRPr="005E45F4" w:rsidRDefault="004B2EC4" w:rsidP="0097720E">
      <w:pPr>
        <w:pStyle w:val="CommentText"/>
        <w:rPr>
          <w:b/>
          <w:bCs/>
        </w:rPr>
      </w:pPr>
      <w:r>
        <w:rPr>
          <w:rStyle w:val="CommentReference"/>
        </w:rPr>
        <w:annotationRef/>
      </w:r>
      <w:r w:rsidR="0097720E" w:rsidRPr="007D1C9E">
        <w:rPr>
          <w:b/>
          <w:bCs/>
        </w:rPr>
        <w:t>Pfizer-BioNTech response:</w:t>
      </w:r>
    </w:p>
    <w:p w14:paraId="56AE7B26" w14:textId="5EB13562" w:rsidR="00460ED0" w:rsidRDefault="00460ED0" w:rsidP="00B2154A">
      <w:pPr>
        <w:pStyle w:val="CommentText"/>
      </w:pPr>
      <w:r>
        <w:rPr>
          <w:rStyle w:val="CommentReference"/>
        </w:rPr>
        <w:annotationRef/>
      </w:r>
      <w:r w:rsidR="00B2154A">
        <w:t>The sponsor accepts this deletion</w:t>
      </w:r>
    </w:p>
  </w:comment>
  <w:comment w:id="37" w:author="Author" w:initials="A">
    <w:p w14:paraId="50DDE14C" w14:textId="3FB3EF1C" w:rsidR="007D1C9E" w:rsidRPr="0097720E" w:rsidRDefault="007D1C9E">
      <w:pPr>
        <w:pStyle w:val="CommentText"/>
        <w:rPr>
          <w:b/>
          <w:bCs/>
        </w:rPr>
      </w:pPr>
      <w:r w:rsidRPr="0097720E">
        <w:rPr>
          <w:rStyle w:val="CommentReference"/>
        </w:rPr>
        <w:annotationRef/>
      </w:r>
      <w:r w:rsidRPr="0097720E">
        <w:rPr>
          <w:b/>
          <w:bCs/>
        </w:rPr>
        <w:t>Pfizer-BioNTech response:</w:t>
      </w:r>
    </w:p>
    <w:p w14:paraId="00A04AF7" w14:textId="35443D28" w:rsidR="007D1C9E" w:rsidRDefault="003754D0">
      <w:pPr>
        <w:pStyle w:val="CommentText"/>
      </w:pPr>
      <w:r w:rsidRPr="0097720E">
        <w:t>The Sponsor accepts</w:t>
      </w:r>
      <w:r w:rsidR="00460ED0" w:rsidRPr="0097720E">
        <w:t xml:space="preserve"> the revisions to this paragraph</w:t>
      </w:r>
      <w:r w:rsidRPr="0097720E">
        <w:t>.</w:t>
      </w:r>
    </w:p>
  </w:comment>
  <w:comment w:id="49" w:author="Author" w:initials="A">
    <w:p w14:paraId="4F2F100E" w14:textId="77777777" w:rsidR="00424FBE" w:rsidRPr="003817A9" w:rsidRDefault="00424FBE">
      <w:pPr>
        <w:pStyle w:val="CommentText"/>
        <w:rPr>
          <w:b/>
          <w:bCs/>
        </w:rPr>
      </w:pPr>
      <w:r>
        <w:rPr>
          <w:rStyle w:val="CommentReference"/>
        </w:rPr>
        <w:annotationRef/>
      </w:r>
      <w:r w:rsidRPr="003817A9">
        <w:rPr>
          <w:b/>
          <w:bCs/>
        </w:rPr>
        <w:t>Pfizer-BioNTech response:</w:t>
      </w:r>
    </w:p>
    <w:p w14:paraId="608AD8F2" w14:textId="7A4FF181" w:rsidR="00424FBE" w:rsidRDefault="00424FBE">
      <w:pPr>
        <w:pStyle w:val="CommentText"/>
      </w:pPr>
      <w:r w:rsidRPr="003817A9">
        <w:t>The Sponsor accepts</w:t>
      </w:r>
      <w:r w:rsidR="00460ED0" w:rsidRPr="003817A9">
        <w:t xml:space="preserve"> the revisions to this paragraph</w:t>
      </w:r>
      <w:r w:rsidRPr="003817A9">
        <w:t>.</w:t>
      </w:r>
    </w:p>
  </w:comment>
  <w:comment w:id="51" w:author="Author" w:initials="A">
    <w:p w14:paraId="04C85FE0" w14:textId="77777777" w:rsidR="00D907F9" w:rsidRPr="00424FBE" w:rsidRDefault="00D907F9" w:rsidP="00D907F9">
      <w:pPr>
        <w:pStyle w:val="CommentText"/>
        <w:rPr>
          <w:b/>
          <w:bCs/>
        </w:rPr>
      </w:pPr>
      <w:r>
        <w:rPr>
          <w:rStyle w:val="CommentReference"/>
        </w:rPr>
        <w:annotationRef/>
      </w:r>
      <w:r w:rsidRPr="00424FBE">
        <w:rPr>
          <w:b/>
          <w:bCs/>
        </w:rPr>
        <w:t>Pfizer-BioNTech response:</w:t>
      </w:r>
    </w:p>
    <w:p w14:paraId="16C490D8" w14:textId="5774307B" w:rsidR="00D907F9" w:rsidRDefault="00D907F9" w:rsidP="00D907F9">
      <w:pPr>
        <w:pStyle w:val="CommentText"/>
      </w:pPr>
      <w:r w:rsidRPr="00680F5B">
        <w:t>The Sponsor accepts</w:t>
      </w:r>
      <w:r w:rsidR="00460ED0" w:rsidRPr="00680F5B">
        <w:t xml:space="preserve"> moving this tex</w:t>
      </w:r>
      <w:r w:rsidR="002D1FB4" w:rsidRPr="00680F5B">
        <w:t>t to the beginning of the section</w:t>
      </w:r>
      <w:r w:rsidRPr="00680F5B">
        <w:t>.</w:t>
      </w:r>
    </w:p>
  </w:comment>
  <w:comment w:id="55" w:author="Author" w:initials="A">
    <w:p w14:paraId="20168E70" w14:textId="05EC9506" w:rsidR="00D907F9" w:rsidRPr="002D1FB4" w:rsidRDefault="00D907F9" w:rsidP="00D907F9">
      <w:pPr>
        <w:pStyle w:val="CommentText"/>
        <w:rPr>
          <w:b/>
          <w:bCs/>
        </w:rPr>
      </w:pPr>
      <w:r>
        <w:rPr>
          <w:rStyle w:val="CommentReference"/>
        </w:rPr>
        <w:annotationRef/>
      </w:r>
      <w:r w:rsidRPr="00424FBE">
        <w:rPr>
          <w:b/>
          <w:bCs/>
        </w:rPr>
        <w:t>Pfizer-BioNTech response:</w:t>
      </w:r>
    </w:p>
    <w:p w14:paraId="05675FCC" w14:textId="24CC61FA" w:rsidR="00D907F9" w:rsidRDefault="00F213DB" w:rsidP="00D907F9">
      <w:pPr>
        <w:pStyle w:val="CommentText"/>
      </w:pPr>
      <w:r w:rsidRPr="00F213DB">
        <w:t>The Sponsor accepts the deletion of text regarding a third dose in immunocompromised individuals.</w:t>
      </w:r>
    </w:p>
  </w:comment>
  <w:comment w:id="58" w:author="Author" w:initials="A">
    <w:p w14:paraId="19F36691" w14:textId="77777777" w:rsidR="00B953D3" w:rsidRPr="00802627" w:rsidRDefault="00B953D3">
      <w:pPr>
        <w:pStyle w:val="CommentText"/>
        <w:rPr>
          <w:b/>
          <w:bCs/>
        </w:rPr>
      </w:pPr>
      <w:r w:rsidRPr="00802627">
        <w:rPr>
          <w:rStyle w:val="CommentReference"/>
        </w:rPr>
        <w:annotationRef/>
      </w:r>
      <w:r w:rsidRPr="00802627">
        <w:rPr>
          <w:b/>
          <w:bCs/>
        </w:rPr>
        <w:t>Pfizer-BioNTech comment:</w:t>
      </w:r>
    </w:p>
    <w:p w14:paraId="6CFF82E0" w14:textId="35808358" w:rsidR="00B953D3" w:rsidRDefault="00484157">
      <w:pPr>
        <w:pStyle w:val="CommentText"/>
      </w:pPr>
      <w:r w:rsidRPr="00802627">
        <w:t>The Sponsor accepts the revisions to this paragraph.</w:t>
      </w:r>
    </w:p>
  </w:comment>
  <w:comment w:id="59" w:author="Author" w:initials="A">
    <w:p w14:paraId="12367972" w14:textId="77777777" w:rsidR="00542581" w:rsidRPr="00B953D3" w:rsidRDefault="00542581" w:rsidP="00542581">
      <w:pPr>
        <w:pStyle w:val="CommentText"/>
        <w:rPr>
          <w:b/>
          <w:bCs/>
        </w:rPr>
      </w:pPr>
      <w:r>
        <w:rPr>
          <w:rStyle w:val="CommentReference"/>
        </w:rPr>
        <w:annotationRef/>
      </w:r>
      <w:r w:rsidRPr="00B953D3">
        <w:rPr>
          <w:b/>
          <w:bCs/>
        </w:rPr>
        <w:t>Pfizer-BioNTech comment:</w:t>
      </w:r>
    </w:p>
    <w:p w14:paraId="010DBF85" w14:textId="5711CF7C" w:rsidR="00542581" w:rsidRDefault="002212DE">
      <w:pPr>
        <w:pStyle w:val="CommentText"/>
      </w:pPr>
      <w:r w:rsidRPr="00802627">
        <w:t>The Sponsor accepts this addition.</w:t>
      </w:r>
    </w:p>
  </w:comment>
  <w:comment w:id="61" w:author="Author" w:initials="A">
    <w:p w14:paraId="4901C856" w14:textId="77777777" w:rsidR="008D0DDE" w:rsidRPr="009B71FF" w:rsidRDefault="008D0DDE" w:rsidP="008D0DDE">
      <w:pPr>
        <w:pStyle w:val="CommentText"/>
        <w:rPr>
          <w:b/>
          <w:bCs/>
        </w:rPr>
      </w:pPr>
      <w:r>
        <w:rPr>
          <w:rStyle w:val="CommentReference"/>
        </w:rPr>
        <w:annotationRef/>
      </w:r>
      <w:r w:rsidRPr="009B71FF">
        <w:rPr>
          <w:b/>
          <w:bCs/>
        </w:rPr>
        <w:t>FDA comment:</w:t>
      </w:r>
    </w:p>
    <w:p w14:paraId="646F57D1" w14:textId="77777777" w:rsidR="008D0DDE" w:rsidRDefault="008D0DDE" w:rsidP="008D0DDE">
      <w:pPr>
        <w:pStyle w:val="CommentText"/>
      </w:pPr>
      <w:r>
        <w:t xml:space="preserve">Pfizer, </w:t>
      </w:r>
    </w:p>
    <w:p w14:paraId="645765C7" w14:textId="1E88DF32" w:rsidR="008D0DDE" w:rsidRDefault="008D0DDE" w:rsidP="008D0DDE">
      <w:pPr>
        <w:pStyle w:val="CommentText"/>
      </w:pPr>
      <w:r>
        <w:t>We reiterate that this general statement is misleading because some of the subgroup analyses were limited by the size of the subgroup and low number of confirmed cases, which limits the interpretation of those analyses. We disagree with this addition and again request deletion.</w:t>
      </w:r>
    </w:p>
  </w:comment>
  <w:comment w:id="62" w:author="Author" w:initials="A">
    <w:p w14:paraId="6E2E6890" w14:textId="77777777" w:rsidR="008D0DDE" w:rsidRPr="008B5975" w:rsidRDefault="008D0DDE" w:rsidP="008D0DDE">
      <w:pPr>
        <w:pStyle w:val="CommentText"/>
        <w:rPr>
          <w:b/>
          <w:bCs/>
        </w:rPr>
      </w:pPr>
      <w:r>
        <w:rPr>
          <w:rStyle w:val="CommentReference"/>
        </w:rPr>
        <w:annotationRef/>
      </w:r>
      <w:r w:rsidRPr="008B5975">
        <w:rPr>
          <w:b/>
          <w:bCs/>
        </w:rPr>
        <w:t>Pfizer-BioNTech comment:</w:t>
      </w:r>
    </w:p>
    <w:p w14:paraId="57DE291F" w14:textId="532AC1DE" w:rsidR="008B2674" w:rsidRDefault="008C3B61" w:rsidP="008D0DDE">
      <w:pPr>
        <w:pStyle w:val="CommentText"/>
      </w:pPr>
      <w:r w:rsidRPr="008B2674">
        <w:t>The Sponsor believes this paragraph should be retained with a modification</w:t>
      </w:r>
      <w:r w:rsidR="008B2674">
        <w:t xml:space="preserve"> to address FDA’s c</w:t>
      </w:r>
      <w:r w:rsidR="008F53DB">
        <w:t>oncern</w:t>
      </w:r>
      <w:r w:rsidRPr="008B2674">
        <w:t xml:space="preserve"> as it contains </w:t>
      </w:r>
      <w:r w:rsidR="000D5B6A" w:rsidRPr="008B2674">
        <w:t xml:space="preserve">accurate and </w:t>
      </w:r>
      <w:r w:rsidRPr="008B2674">
        <w:t>meaningful information for prescribers</w:t>
      </w:r>
      <w:r w:rsidR="009154A9">
        <w:t xml:space="preserve"> </w:t>
      </w:r>
      <w:r w:rsidR="002C61EB">
        <w:t xml:space="preserve">as indicated by the robust discussion </w:t>
      </w:r>
      <w:r w:rsidR="00420999">
        <w:t xml:space="preserve">about subgroups </w:t>
      </w:r>
      <w:r w:rsidR="002C61EB">
        <w:t>at the EUA VRBPAC</w:t>
      </w:r>
      <w:r w:rsidR="000D5B6A" w:rsidRPr="008B2674">
        <w:t>. In addition, th</w:t>
      </w:r>
      <w:r w:rsidR="007473A8" w:rsidRPr="008B2674">
        <w:t>e</w:t>
      </w:r>
      <w:r w:rsidR="000D5B6A" w:rsidRPr="008B2674">
        <w:t xml:space="preserve"> language</w:t>
      </w:r>
      <w:r w:rsidR="00DD63CC" w:rsidRPr="008B2674">
        <w:t xml:space="preserve"> regarding similar efficacy across these </w:t>
      </w:r>
      <w:r w:rsidR="00E56E0B" w:rsidRPr="008B2674">
        <w:t xml:space="preserve">subgroups </w:t>
      </w:r>
      <w:r w:rsidR="00FC37BA" w:rsidRPr="008B2674">
        <w:t xml:space="preserve">is critical </w:t>
      </w:r>
      <w:r w:rsidR="00663757" w:rsidRPr="008B2674">
        <w:t xml:space="preserve">to the vaccine </w:t>
      </w:r>
      <w:r w:rsidR="00F36D66" w:rsidRPr="008B2674">
        <w:t>uptake</w:t>
      </w:r>
      <w:r w:rsidR="00D3748C">
        <w:t xml:space="preserve"> especially in minority communities</w:t>
      </w:r>
      <w:r w:rsidR="00E56E0B" w:rsidRPr="008B2674">
        <w:t>.</w:t>
      </w:r>
      <w:r w:rsidR="004D5041" w:rsidRPr="008B2674">
        <w:t xml:space="preserve"> The clinical trials were developed and executed with the specific goal to have diverse population</w:t>
      </w:r>
      <w:r w:rsidR="009E30AE">
        <w:t>s</w:t>
      </w:r>
      <w:r w:rsidR="004D5041" w:rsidRPr="008B2674">
        <w:t xml:space="preserve"> </w:t>
      </w:r>
      <w:proofErr w:type="gramStart"/>
      <w:r w:rsidR="00EB1C8F">
        <w:t>with</w:t>
      </w:r>
      <w:r w:rsidR="004D5041" w:rsidRPr="008B2674">
        <w:t xml:space="preserve"> regard to</w:t>
      </w:r>
      <w:proofErr w:type="gramEnd"/>
      <w:r w:rsidR="004D5041" w:rsidRPr="008B2674">
        <w:t xml:space="preserve"> </w:t>
      </w:r>
      <w:r w:rsidR="00EB1C8F">
        <w:t xml:space="preserve">sex, </w:t>
      </w:r>
      <w:r w:rsidR="00BD0EF6">
        <w:t xml:space="preserve">race, </w:t>
      </w:r>
      <w:r w:rsidR="004D5041" w:rsidRPr="008B2674">
        <w:t>ethnicity and comorbidities.</w:t>
      </w:r>
      <w:r w:rsidRPr="008B2674">
        <w:t xml:space="preserve"> </w:t>
      </w:r>
      <w:r w:rsidR="008D0DDE" w:rsidRPr="008B2674">
        <w:t xml:space="preserve">Except for a few subgroups (i.e., Turkey Germany) with a small number of cases, </w:t>
      </w:r>
      <w:proofErr w:type="gramStart"/>
      <w:r w:rsidR="008D0DDE" w:rsidRPr="008B2674">
        <w:t>the vast majority of</w:t>
      </w:r>
      <w:proofErr w:type="gramEnd"/>
      <w:r w:rsidR="008D0DDE" w:rsidRPr="008B2674">
        <w:t xml:space="preserve"> the subgroups have a substantial number of cases (e.g., more than 600 cases in both the US and the Non-Hispanic/Non-Latino subgroups)</w:t>
      </w:r>
      <w:r w:rsidR="00C2625C">
        <w:t xml:space="preserve"> and have </w:t>
      </w:r>
      <w:r w:rsidR="00DA7C88">
        <w:t xml:space="preserve">high </w:t>
      </w:r>
      <w:r w:rsidR="004B0AEF">
        <w:t xml:space="preserve">point estimates with </w:t>
      </w:r>
      <w:r w:rsidR="00C2625C">
        <w:t xml:space="preserve">95% confidence intervals </w:t>
      </w:r>
      <w:r w:rsidR="00450B0B">
        <w:t>that are well above 0</w:t>
      </w:r>
      <w:r w:rsidR="008D0DDE" w:rsidRPr="008B2674">
        <w:t>.</w:t>
      </w:r>
    </w:p>
  </w:comment>
  <w:comment w:id="64" w:author="Author" w:initials="A">
    <w:p w14:paraId="48B28FB4" w14:textId="77777777" w:rsidR="006D0F52" w:rsidRPr="002D1FB4" w:rsidRDefault="006D0F52" w:rsidP="006D0F52">
      <w:pPr>
        <w:pStyle w:val="CommentText"/>
        <w:rPr>
          <w:b/>
          <w:bCs/>
        </w:rPr>
      </w:pPr>
      <w:r>
        <w:rPr>
          <w:rStyle w:val="CommentReference"/>
        </w:rPr>
        <w:annotationRef/>
      </w:r>
      <w:r w:rsidRPr="00424FBE">
        <w:rPr>
          <w:b/>
          <w:bCs/>
        </w:rPr>
        <w:t>Pfizer-BioNTech response:</w:t>
      </w:r>
    </w:p>
    <w:p w14:paraId="35B743A8" w14:textId="537CA2B1" w:rsidR="006D0F52" w:rsidRDefault="00C1545A">
      <w:pPr>
        <w:pStyle w:val="CommentText"/>
      </w:pPr>
      <w:r w:rsidRPr="00C1545A">
        <w:t>The Sponsor accepts the deletion of text regarding a third dose in immunocompromised individuals.</w:t>
      </w:r>
    </w:p>
  </w:comment>
  <w:comment w:id="67" w:author="Author" w:initials="A">
    <w:p w14:paraId="3662ED63" w14:textId="77777777" w:rsidR="003469F7" w:rsidRPr="003469F7" w:rsidRDefault="003469F7" w:rsidP="003469F7">
      <w:pPr>
        <w:pStyle w:val="CommentText"/>
        <w:rPr>
          <w:b/>
          <w:bCs/>
        </w:rPr>
      </w:pPr>
      <w:r>
        <w:rPr>
          <w:rStyle w:val="CommentReference"/>
        </w:rPr>
        <w:annotationRef/>
      </w:r>
      <w:r w:rsidRPr="003469F7">
        <w:rPr>
          <w:b/>
          <w:bCs/>
        </w:rPr>
        <w:t>FDA comment:</w:t>
      </w:r>
    </w:p>
    <w:p w14:paraId="613D32E3" w14:textId="4E8A59A4" w:rsidR="003469F7" w:rsidRDefault="003469F7" w:rsidP="003469F7">
      <w:pPr>
        <w:pStyle w:val="CommentText"/>
      </w:pPr>
      <w:r>
        <w:t>Pfizer,</w:t>
      </w:r>
      <w:r w:rsidR="00B9239A">
        <w:t xml:space="preserve"> </w:t>
      </w:r>
      <w:proofErr w:type="gramStart"/>
      <w:r>
        <w:t>We</w:t>
      </w:r>
      <w:proofErr w:type="gramEnd"/>
      <w:r>
        <w:t xml:space="preserve"> do not agree. We continue to request that you revise this link to direct to </w:t>
      </w:r>
      <w:proofErr w:type="spellStart"/>
      <w:r>
        <w:t>DailyMed</w:t>
      </w:r>
      <w:proofErr w:type="spellEnd"/>
      <w:r>
        <w:t>.</w:t>
      </w:r>
    </w:p>
  </w:comment>
  <w:comment w:id="68" w:author="Author" w:initials="A">
    <w:p w14:paraId="2B791840" w14:textId="77777777" w:rsidR="003469F7" w:rsidRDefault="003469F7">
      <w:pPr>
        <w:pStyle w:val="CommentText"/>
        <w:rPr>
          <w:b/>
          <w:bCs/>
        </w:rPr>
      </w:pPr>
      <w:r>
        <w:rPr>
          <w:rStyle w:val="CommentReference"/>
        </w:rPr>
        <w:annotationRef/>
      </w:r>
      <w:r w:rsidRPr="003469F7">
        <w:rPr>
          <w:b/>
          <w:bCs/>
        </w:rPr>
        <w:t>Pfizer-BioNTech comment:</w:t>
      </w:r>
    </w:p>
    <w:p w14:paraId="451CC1C4" w14:textId="71E10961" w:rsidR="002C531A" w:rsidRPr="00B9239A" w:rsidRDefault="00B91BAB">
      <w:pPr>
        <w:pStyle w:val="CommentText"/>
      </w:pPr>
      <w:r>
        <w:t xml:space="preserve">The inclusion of this </w:t>
      </w:r>
      <w:r w:rsidR="005D6E15">
        <w:t xml:space="preserve">information is consistent with other FDA-approved labels. </w:t>
      </w:r>
      <w:r w:rsidR="004C025B">
        <w:t xml:space="preserve">The Sponsor proposes to include both the </w:t>
      </w:r>
      <w:proofErr w:type="spellStart"/>
      <w:r w:rsidR="004C025B">
        <w:t>DailyMed</w:t>
      </w:r>
      <w:proofErr w:type="spellEnd"/>
      <w:r w:rsidR="004C025B">
        <w:t xml:space="preserve"> and Comirnaty Global links.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54897C" w15:done="0"/>
  <w15:commentEx w15:paraId="2ECE101D" w15:paraIdParent="3054897C" w15:done="0"/>
  <w15:commentEx w15:paraId="37FAB9D2" w15:done="0"/>
  <w15:commentEx w15:paraId="010BE362" w15:done="0"/>
  <w15:commentEx w15:paraId="7F11861E" w15:done="0"/>
  <w15:commentEx w15:paraId="2952295B" w15:done="0"/>
  <w15:commentEx w15:paraId="03778CDE" w15:done="0"/>
  <w15:commentEx w15:paraId="091FF0F5" w15:done="0"/>
  <w15:commentEx w15:paraId="11001850" w15:paraIdParent="091FF0F5" w15:done="0"/>
  <w15:commentEx w15:paraId="6406ABCE" w15:done="0"/>
  <w15:commentEx w15:paraId="3FC8A238" w15:done="0"/>
  <w15:commentEx w15:paraId="1FEDD918" w15:done="0"/>
  <w15:commentEx w15:paraId="01AA92BE" w15:paraIdParent="1FEDD918" w15:done="0"/>
  <w15:commentEx w15:paraId="40BBC5F8" w15:done="0"/>
  <w15:commentEx w15:paraId="56AE7B26" w15:done="0"/>
  <w15:commentEx w15:paraId="00A04AF7" w15:done="0"/>
  <w15:commentEx w15:paraId="608AD8F2" w15:done="0"/>
  <w15:commentEx w15:paraId="16C490D8" w15:done="0"/>
  <w15:commentEx w15:paraId="05675FCC" w15:done="0"/>
  <w15:commentEx w15:paraId="6CFF82E0" w15:done="0"/>
  <w15:commentEx w15:paraId="010DBF85" w15:done="0"/>
  <w15:commentEx w15:paraId="645765C7" w15:done="0"/>
  <w15:commentEx w15:paraId="57DE291F" w15:paraIdParent="645765C7" w15:done="0"/>
  <w15:commentEx w15:paraId="35B743A8" w15:done="0"/>
  <w15:commentEx w15:paraId="613D32E3" w15:done="0"/>
  <w15:commentEx w15:paraId="451CC1C4" w15:paraIdParent="613D32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54897C" w16cid:durableId="24C6832A"/>
  <w16cid:commentId w16cid:paraId="2ECE101D" w16cid:durableId="24C68336"/>
  <w16cid:commentId w16cid:paraId="37FAB9D2" w16cid:durableId="24C699E1"/>
  <w16cid:commentId w16cid:paraId="010BE362" w16cid:durableId="24C68406"/>
  <w16cid:commentId w16cid:paraId="7F11861E" w16cid:durableId="24C76123"/>
  <w16cid:commentId w16cid:paraId="2952295B" w16cid:durableId="24C69A76"/>
  <w16cid:commentId w16cid:paraId="03778CDE" w16cid:durableId="24C69AC9"/>
  <w16cid:commentId w16cid:paraId="091FF0F5" w16cid:durableId="24C685C1"/>
  <w16cid:commentId w16cid:paraId="11001850" w16cid:durableId="24C685D0"/>
  <w16cid:commentId w16cid:paraId="6406ABCE" w16cid:durableId="24C69B2C"/>
  <w16cid:commentId w16cid:paraId="3FC8A238" w16cid:durableId="24C7416F"/>
  <w16cid:commentId w16cid:paraId="1FEDD918" w16cid:durableId="24C686A0"/>
  <w16cid:commentId w16cid:paraId="01AA92BE" w16cid:durableId="24C686A6"/>
  <w16cid:commentId w16cid:paraId="40BBC5F8" w16cid:durableId="24C75CEC"/>
  <w16cid:commentId w16cid:paraId="56AE7B26" w16cid:durableId="24C69386"/>
  <w16cid:commentId w16cid:paraId="00A04AF7" w16cid:durableId="24C6944B"/>
  <w16cid:commentId w16cid:paraId="608AD8F2" w16cid:durableId="24C6948D"/>
  <w16cid:commentId w16cid:paraId="16C490D8" w16cid:durableId="24C694B6"/>
  <w16cid:commentId w16cid:paraId="05675FCC" w16cid:durableId="24C694D4"/>
  <w16cid:commentId w16cid:paraId="6CFF82E0" w16cid:durableId="24C68849"/>
  <w16cid:commentId w16cid:paraId="010DBF85" w16cid:durableId="24C68874"/>
  <w16cid:commentId w16cid:paraId="645765C7" w16cid:durableId="24C74039"/>
  <w16cid:commentId w16cid:paraId="57DE291F" w16cid:durableId="24C74040"/>
  <w16cid:commentId w16cid:paraId="35B743A8" w16cid:durableId="24C69D50"/>
  <w16cid:commentId w16cid:paraId="613D32E3" w16cid:durableId="24C6892B"/>
  <w16cid:commentId w16cid:paraId="451CC1C4" w16cid:durableId="24C689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34C25" w14:textId="77777777" w:rsidR="00153F14" w:rsidRDefault="00153F14">
      <w:r>
        <w:separator/>
      </w:r>
    </w:p>
  </w:endnote>
  <w:endnote w:type="continuationSeparator" w:id="0">
    <w:p w14:paraId="14C2C4EE" w14:textId="77777777" w:rsidR="00153F14" w:rsidRDefault="00153F14">
      <w:r>
        <w:continuationSeparator/>
      </w:r>
    </w:p>
  </w:endnote>
  <w:endnote w:type="continuationNotice" w:id="1">
    <w:p w14:paraId="00BFACDE" w14:textId="77777777" w:rsidR="00153F14" w:rsidRDefault="00153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C776D" w14:textId="77777777" w:rsidR="00153F14" w:rsidRDefault="00153F14">
      <w:r>
        <w:separator/>
      </w:r>
    </w:p>
  </w:footnote>
  <w:footnote w:type="continuationSeparator" w:id="0">
    <w:p w14:paraId="60E87132" w14:textId="77777777" w:rsidR="00153F14" w:rsidRDefault="00153F14">
      <w:r>
        <w:continuationSeparator/>
      </w:r>
    </w:p>
  </w:footnote>
  <w:footnote w:type="continuationNotice" w:id="1">
    <w:p w14:paraId="7A0F4AC5" w14:textId="77777777" w:rsidR="00153F14" w:rsidRDefault="00153F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D9"/>
    <w:rsid w:val="00005FFA"/>
    <w:rsid w:val="00006F8E"/>
    <w:rsid w:val="000075FB"/>
    <w:rsid w:val="00007713"/>
    <w:rsid w:val="00010EA9"/>
    <w:rsid w:val="0001122F"/>
    <w:rsid w:val="00011553"/>
    <w:rsid w:val="00011B82"/>
    <w:rsid w:val="00011C01"/>
    <w:rsid w:val="00011CD0"/>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68EB"/>
    <w:rsid w:val="00066AAC"/>
    <w:rsid w:val="000671F0"/>
    <w:rsid w:val="00067508"/>
    <w:rsid w:val="000676CA"/>
    <w:rsid w:val="000677E1"/>
    <w:rsid w:val="00067CBC"/>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575"/>
    <w:rsid w:val="00095CDD"/>
    <w:rsid w:val="00095F04"/>
    <w:rsid w:val="000963E0"/>
    <w:rsid w:val="00097850"/>
    <w:rsid w:val="00097F07"/>
    <w:rsid w:val="000A007A"/>
    <w:rsid w:val="000A0816"/>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545C"/>
    <w:rsid w:val="000A5B5F"/>
    <w:rsid w:val="000A6B10"/>
    <w:rsid w:val="000A70FF"/>
    <w:rsid w:val="000A796A"/>
    <w:rsid w:val="000A7C6D"/>
    <w:rsid w:val="000B0065"/>
    <w:rsid w:val="000B02FA"/>
    <w:rsid w:val="000B03AF"/>
    <w:rsid w:val="000B0B12"/>
    <w:rsid w:val="000B13D1"/>
    <w:rsid w:val="000B176E"/>
    <w:rsid w:val="000B190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76C0"/>
    <w:rsid w:val="000C7E82"/>
    <w:rsid w:val="000D00AB"/>
    <w:rsid w:val="000D06F2"/>
    <w:rsid w:val="000D11C7"/>
    <w:rsid w:val="000D1F2D"/>
    <w:rsid w:val="000D1F3F"/>
    <w:rsid w:val="000D239C"/>
    <w:rsid w:val="000D2818"/>
    <w:rsid w:val="000D3265"/>
    <w:rsid w:val="000D39C1"/>
    <w:rsid w:val="000D3CA5"/>
    <w:rsid w:val="000D453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9B"/>
    <w:rsid w:val="000E5B71"/>
    <w:rsid w:val="000E5E00"/>
    <w:rsid w:val="000E637F"/>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495B"/>
    <w:rsid w:val="001149CE"/>
    <w:rsid w:val="00115626"/>
    <w:rsid w:val="00115B43"/>
    <w:rsid w:val="0011612D"/>
    <w:rsid w:val="001167CE"/>
    <w:rsid w:val="0011753B"/>
    <w:rsid w:val="00120845"/>
    <w:rsid w:val="00120EFE"/>
    <w:rsid w:val="001210F7"/>
    <w:rsid w:val="00121C52"/>
    <w:rsid w:val="00121E57"/>
    <w:rsid w:val="001220E9"/>
    <w:rsid w:val="001222B5"/>
    <w:rsid w:val="00122514"/>
    <w:rsid w:val="00122E4D"/>
    <w:rsid w:val="0012396A"/>
    <w:rsid w:val="00123D60"/>
    <w:rsid w:val="0012414B"/>
    <w:rsid w:val="00124250"/>
    <w:rsid w:val="00124296"/>
    <w:rsid w:val="00124CF0"/>
    <w:rsid w:val="001256E9"/>
    <w:rsid w:val="00125701"/>
    <w:rsid w:val="001262C1"/>
    <w:rsid w:val="00126679"/>
    <w:rsid w:val="001275D0"/>
    <w:rsid w:val="00127BF6"/>
    <w:rsid w:val="00127E56"/>
    <w:rsid w:val="00127FE3"/>
    <w:rsid w:val="00130004"/>
    <w:rsid w:val="0013005F"/>
    <w:rsid w:val="00130673"/>
    <w:rsid w:val="001308C1"/>
    <w:rsid w:val="00130A7B"/>
    <w:rsid w:val="00130CD1"/>
    <w:rsid w:val="00130D79"/>
    <w:rsid w:val="00131562"/>
    <w:rsid w:val="00132887"/>
    <w:rsid w:val="001329AF"/>
    <w:rsid w:val="00132F6A"/>
    <w:rsid w:val="0013313E"/>
    <w:rsid w:val="00133CCF"/>
    <w:rsid w:val="0013478F"/>
    <w:rsid w:val="00134B44"/>
    <w:rsid w:val="00135021"/>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547"/>
    <w:rsid w:val="0016654E"/>
    <w:rsid w:val="00166630"/>
    <w:rsid w:val="00166C04"/>
    <w:rsid w:val="00166E6A"/>
    <w:rsid w:val="001674DF"/>
    <w:rsid w:val="00167849"/>
    <w:rsid w:val="00170CFB"/>
    <w:rsid w:val="00170D87"/>
    <w:rsid w:val="00171278"/>
    <w:rsid w:val="00171727"/>
    <w:rsid w:val="00171D92"/>
    <w:rsid w:val="00172991"/>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3C7"/>
    <w:rsid w:val="001934D2"/>
    <w:rsid w:val="001939D1"/>
    <w:rsid w:val="00193C27"/>
    <w:rsid w:val="0019449E"/>
    <w:rsid w:val="001948D0"/>
    <w:rsid w:val="00194AC6"/>
    <w:rsid w:val="00195A4D"/>
    <w:rsid w:val="00195A66"/>
    <w:rsid w:val="00195BAF"/>
    <w:rsid w:val="00195FB7"/>
    <w:rsid w:val="0019690A"/>
    <w:rsid w:val="00196D13"/>
    <w:rsid w:val="00196E5C"/>
    <w:rsid w:val="00197276"/>
    <w:rsid w:val="00197AC8"/>
    <w:rsid w:val="00197B46"/>
    <w:rsid w:val="001A01C2"/>
    <w:rsid w:val="001A04C7"/>
    <w:rsid w:val="001A14C9"/>
    <w:rsid w:val="001A1B2C"/>
    <w:rsid w:val="001A1FAA"/>
    <w:rsid w:val="001A2593"/>
    <w:rsid w:val="001A324C"/>
    <w:rsid w:val="001A39D8"/>
    <w:rsid w:val="001A4777"/>
    <w:rsid w:val="001A4C97"/>
    <w:rsid w:val="001A5E25"/>
    <w:rsid w:val="001A6E9A"/>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C53"/>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D8A"/>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313E"/>
    <w:rsid w:val="00203385"/>
    <w:rsid w:val="00203630"/>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3B6"/>
    <w:rsid w:val="00213FD0"/>
    <w:rsid w:val="00214012"/>
    <w:rsid w:val="00215E00"/>
    <w:rsid w:val="002160BD"/>
    <w:rsid w:val="00217327"/>
    <w:rsid w:val="002176E8"/>
    <w:rsid w:val="00217880"/>
    <w:rsid w:val="00217BFF"/>
    <w:rsid w:val="002201B6"/>
    <w:rsid w:val="00220243"/>
    <w:rsid w:val="0022036B"/>
    <w:rsid w:val="00220907"/>
    <w:rsid w:val="00220CE2"/>
    <w:rsid w:val="002212DE"/>
    <w:rsid w:val="0022142D"/>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F7F"/>
    <w:rsid w:val="00240627"/>
    <w:rsid w:val="00240C4D"/>
    <w:rsid w:val="002410A2"/>
    <w:rsid w:val="002417E7"/>
    <w:rsid w:val="00242001"/>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4558"/>
    <w:rsid w:val="00254786"/>
    <w:rsid w:val="00255A6E"/>
    <w:rsid w:val="00255C61"/>
    <w:rsid w:val="00257070"/>
    <w:rsid w:val="00257561"/>
    <w:rsid w:val="002578E3"/>
    <w:rsid w:val="00257932"/>
    <w:rsid w:val="002579B4"/>
    <w:rsid w:val="00257A1F"/>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C1B"/>
    <w:rsid w:val="002B1F59"/>
    <w:rsid w:val="002B2CC5"/>
    <w:rsid w:val="002B313B"/>
    <w:rsid w:val="002B3219"/>
    <w:rsid w:val="002B3250"/>
    <w:rsid w:val="002B326E"/>
    <w:rsid w:val="002B3894"/>
    <w:rsid w:val="002B398E"/>
    <w:rsid w:val="002B3C37"/>
    <w:rsid w:val="002B4179"/>
    <w:rsid w:val="002B4BB6"/>
    <w:rsid w:val="002B54C7"/>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7A4"/>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4CE"/>
    <w:rsid w:val="00335B98"/>
    <w:rsid w:val="00335BF8"/>
    <w:rsid w:val="00336A29"/>
    <w:rsid w:val="00336C07"/>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83A"/>
    <w:rsid w:val="00357844"/>
    <w:rsid w:val="0035799B"/>
    <w:rsid w:val="0036017C"/>
    <w:rsid w:val="003619A5"/>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E4B"/>
    <w:rsid w:val="00374177"/>
    <w:rsid w:val="0037428C"/>
    <w:rsid w:val="003743F2"/>
    <w:rsid w:val="0037476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862"/>
    <w:rsid w:val="00443A8F"/>
    <w:rsid w:val="00443C5D"/>
    <w:rsid w:val="00443C8A"/>
    <w:rsid w:val="00444252"/>
    <w:rsid w:val="004444E7"/>
    <w:rsid w:val="00445096"/>
    <w:rsid w:val="00445FC6"/>
    <w:rsid w:val="004461B4"/>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5485"/>
    <w:rsid w:val="0045569D"/>
    <w:rsid w:val="00456968"/>
    <w:rsid w:val="00456A70"/>
    <w:rsid w:val="00457E45"/>
    <w:rsid w:val="0046024F"/>
    <w:rsid w:val="00460ACF"/>
    <w:rsid w:val="00460CA4"/>
    <w:rsid w:val="00460D5B"/>
    <w:rsid w:val="00460E5E"/>
    <w:rsid w:val="00460ED0"/>
    <w:rsid w:val="0046141B"/>
    <w:rsid w:val="004617BB"/>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787"/>
    <w:rsid w:val="004B2EC4"/>
    <w:rsid w:val="004B37DF"/>
    <w:rsid w:val="004B4174"/>
    <w:rsid w:val="004B4357"/>
    <w:rsid w:val="004B4FD1"/>
    <w:rsid w:val="004B5322"/>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3F6"/>
    <w:rsid w:val="004E06EF"/>
    <w:rsid w:val="004E0D42"/>
    <w:rsid w:val="004E0E59"/>
    <w:rsid w:val="004E1193"/>
    <w:rsid w:val="004E14D5"/>
    <w:rsid w:val="004E1697"/>
    <w:rsid w:val="004E216E"/>
    <w:rsid w:val="004E24B3"/>
    <w:rsid w:val="004E3696"/>
    <w:rsid w:val="004E398B"/>
    <w:rsid w:val="004E3B54"/>
    <w:rsid w:val="004E3BF1"/>
    <w:rsid w:val="004E3F58"/>
    <w:rsid w:val="004E3FCA"/>
    <w:rsid w:val="004E4449"/>
    <w:rsid w:val="004E4756"/>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5365"/>
    <w:rsid w:val="00505447"/>
    <w:rsid w:val="00505931"/>
    <w:rsid w:val="00505CE0"/>
    <w:rsid w:val="00507647"/>
    <w:rsid w:val="0050792A"/>
    <w:rsid w:val="00507CAF"/>
    <w:rsid w:val="00510244"/>
    <w:rsid w:val="0051053D"/>
    <w:rsid w:val="00510B13"/>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935"/>
    <w:rsid w:val="00545BCC"/>
    <w:rsid w:val="00545ED8"/>
    <w:rsid w:val="005462C5"/>
    <w:rsid w:val="00546DCD"/>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7C6"/>
    <w:rsid w:val="00562BDC"/>
    <w:rsid w:val="00562C69"/>
    <w:rsid w:val="00562E44"/>
    <w:rsid w:val="005635E6"/>
    <w:rsid w:val="00563FAA"/>
    <w:rsid w:val="0056449F"/>
    <w:rsid w:val="00564750"/>
    <w:rsid w:val="005647BB"/>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71D"/>
    <w:rsid w:val="0058472D"/>
    <w:rsid w:val="0058485A"/>
    <w:rsid w:val="0058588D"/>
    <w:rsid w:val="00586040"/>
    <w:rsid w:val="00586371"/>
    <w:rsid w:val="0058651A"/>
    <w:rsid w:val="0058694B"/>
    <w:rsid w:val="00586AE0"/>
    <w:rsid w:val="0058727B"/>
    <w:rsid w:val="005874FB"/>
    <w:rsid w:val="0058761B"/>
    <w:rsid w:val="005902EF"/>
    <w:rsid w:val="0059035E"/>
    <w:rsid w:val="005906C0"/>
    <w:rsid w:val="00590BA5"/>
    <w:rsid w:val="0059114B"/>
    <w:rsid w:val="00591C40"/>
    <w:rsid w:val="005926E1"/>
    <w:rsid w:val="00592BF6"/>
    <w:rsid w:val="00592CD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554"/>
    <w:rsid w:val="005B4584"/>
    <w:rsid w:val="005B56B5"/>
    <w:rsid w:val="005B5B33"/>
    <w:rsid w:val="005B5D5F"/>
    <w:rsid w:val="005B6006"/>
    <w:rsid w:val="005B6055"/>
    <w:rsid w:val="005B6F33"/>
    <w:rsid w:val="005B7097"/>
    <w:rsid w:val="005B7358"/>
    <w:rsid w:val="005B76D7"/>
    <w:rsid w:val="005B780D"/>
    <w:rsid w:val="005C00B0"/>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EF7"/>
    <w:rsid w:val="0062253B"/>
    <w:rsid w:val="00623B81"/>
    <w:rsid w:val="00624089"/>
    <w:rsid w:val="00624382"/>
    <w:rsid w:val="006244E2"/>
    <w:rsid w:val="00624549"/>
    <w:rsid w:val="006259EE"/>
    <w:rsid w:val="00625A55"/>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35A9"/>
    <w:rsid w:val="006436E7"/>
    <w:rsid w:val="00643FDC"/>
    <w:rsid w:val="00644071"/>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F1F"/>
    <w:rsid w:val="00657336"/>
    <w:rsid w:val="00660187"/>
    <w:rsid w:val="006601D4"/>
    <w:rsid w:val="00660BB4"/>
    <w:rsid w:val="00661202"/>
    <w:rsid w:val="006618F2"/>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504A"/>
    <w:rsid w:val="006951BE"/>
    <w:rsid w:val="00695856"/>
    <w:rsid w:val="00695A48"/>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B87"/>
    <w:rsid w:val="006A4420"/>
    <w:rsid w:val="006A4F11"/>
    <w:rsid w:val="006A53BF"/>
    <w:rsid w:val="006A5527"/>
    <w:rsid w:val="006A57A5"/>
    <w:rsid w:val="006A57E4"/>
    <w:rsid w:val="006A5B0D"/>
    <w:rsid w:val="006A679B"/>
    <w:rsid w:val="006A6A22"/>
    <w:rsid w:val="006A6FBB"/>
    <w:rsid w:val="006A7A59"/>
    <w:rsid w:val="006B01CB"/>
    <w:rsid w:val="006B0258"/>
    <w:rsid w:val="006B045B"/>
    <w:rsid w:val="006B0FBF"/>
    <w:rsid w:val="006B1BCF"/>
    <w:rsid w:val="006B2602"/>
    <w:rsid w:val="006B263A"/>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EBE"/>
    <w:rsid w:val="006D22F8"/>
    <w:rsid w:val="006D28C4"/>
    <w:rsid w:val="006D3257"/>
    <w:rsid w:val="006D333B"/>
    <w:rsid w:val="006D414F"/>
    <w:rsid w:val="006D4A3B"/>
    <w:rsid w:val="006D567F"/>
    <w:rsid w:val="006D5A0E"/>
    <w:rsid w:val="006D5CBD"/>
    <w:rsid w:val="006D602C"/>
    <w:rsid w:val="006D6940"/>
    <w:rsid w:val="006D69BD"/>
    <w:rsid w:val="006D6AD9"/>
    <w:rsid w:val="006D7999"/>
    <w:rsid w:val="006D7C4A"/>
    <w:rsid w:val="006E00E9"/>
    <w:rsid w:val="006E05B8"/>
    <w:rsid w:val="006E0ADE"/>
    <w:rsid w:val="006E0B50"/>
    <w:rsid w:val="006E0DE4"/>
    <w:rsid w:val="006E1518"/>
    <w:rsid w:val="006E1D61"/>
    <w:rsid w:val="006E201A"/>
    <w:rsid w:val="006E24D4"/>
    <w:rsid w:val="006E24E5"/>
    <w:rsid w:val="006E28E0"/>
    <w:rsid w:val="006E3151"/>
    <w:rsid w:val="006E3902"/>
    <w:rsid w:val="006E4364"/>
    <w:rsid w:val="006E4726"/>
    <w:rsid w:val="006E485D"/>
    <w:rsid w:val="006E58D9"/>
    <w:rsid w:val="006E58FB"/>
    <w:rsid w:val="006E5CB5"/>
    <w:rsid w:val="006E6497"/>
    <w:rsid w:val="006E6AB1"/>
    <w:rsid w:val="006E6ED2"/>
    <w:rsid w:val="006E734C"/>
    <w:rsid w:val="006E7D38"/>
    <w:rsid w:val="006F0573"/>
    <w:rsid w:val="006F0A03"/>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23F8"/>
    <w:rsid w:val="007329BB"/>
    <w:rsid w:val="00732CF6"/>
    <w:rsid w:val="00732EDB"/>
    <w:rsid w:val="0073314B"/>
    <w:rsid w:val="00733A57"/>
    <w:rsid w:val="00733DF9"/>
    <w:rsid w:val="0073401E"/>
    <w:rsid w:val="00734093"/>
    <w:rsid w:val="00734D17"/>
    <w:rsid w:val="00735C5F"/>
    <w:rsid w:val="0073616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262"/>
    <w:rsid w:val="00767A74"/>
    <w:rsid w:val="00767B07"/>
    <w:rsid w:val="00767C22"/>
    <w:rsid w:val="00767C98"/>
    <w:rsid w:val="007710CE"/>
    <w:rsid w:val="00771504"/>
    <w:rsid w:val="00771CB2"/>
    <w:rsid w:val="007722F4"/>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949"/>
    <w:rsid w:val="007A20E7"/>
    <w:rsid w:val="007A21F3"/>
    <w:rsid w:val="007A226E"/>
    <w:rsid w:val="007A24E6"/>
    <w:rsid w:val="007A2C08"/>
    <w:rsid w:val="007A2C67"/>
    <w:rsid w:val="007A2C94"/>
    <w:rsid w:val="007A2ECF"/>
    <w:rsid w:val="007A3657"/>
    <w:rsid w:val="007A3934"/>
    <w:rsid w:val="007A3BA9"/>
    <w:rsid w:val="007A3C2B"/>
    <w:rsid w:val="007A3E33"/>
    <w:rsid w:val="007A4776"/>
    <w:rsid w:val="007A53E4"/>
    <w:rsid w:val="007A548D"/>
    <w:rsid w:val="007A567A"/>
    <w:rsid w:val="007A5F79"/>
    <w:rsid w:val="007A6151"/>
    <w:rsid w:val="007A74B6"/>
    <w:rsid w:val="007A778E"/>
    <w:rsid w:val="007A79BD"/>
    <w:rsid w:val="007B002F"/>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C5"/>
    <w:rsid w:val="007B6249"/>
    <w:rsid w:val="007B6EBC"/>
    <w:rsid w:val="007B6EC1"/>
    <w:rsid w:val="007B71A7"/>
    <w:rsid w:val="007B74DB"/>
    <w:rsid w:val="007B7638"/>
    <w:rsid w:val="007B7848"/>
    <w:rsid w:val="007B7C39"/>
    <w:rsid w:val="007C0C5C"/>
    <w:rsid w:val="007C15C0"/>
    <w:rsid w:val="007C2B56"/>
    <w:rsid w:val="007C2CDF"/>
    <w:rsid w:val="007C3782"/>
    <w:rsid w:val="007C38BA"/>
    <w:rsid w:val="007C3CEE"/>
    <w:rsid w:val="007C456C"/>
    <w:rsid w:val="007C487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9D1"/>
    <w:rsid w:val="007E4C6F"/>
    <w:rsid w:val="007E505C"/>
    <w:rsid w:val="007E52D4"/>
    <w:rsid w:val="007E5B2F"/>
    <w:rsid w:val="007E5FF4"/>
    <w:rsid w:val="007E638A"/>
    <w:rsid w:val="007E78C5"/>
    <w:rsid w:val="007E7C1C"/>
    <w:rsid w:val="007E7F47"/>
    <w:rsid w:val="007F1201"/>
    <w:rsid w:val="007F14F3"/>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C35"/>
    <w:rsid w:val="00870C49"/>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725"/>
    <w:rsid w:val="00881AD2"/>
    <w:rsid w:val="00881E4F"/>
    <w:rsid w:val="00881EBF"/>
    <w:rsid w:val="00881FCD"/>
    <w:rsid w:val="0088207C"/>
    <w:rsid w:val="00882352"/>
    <w:rsid w:val="00883939"/>
    <w:rsid w:val="00883A3D"/>
    <w:rsid w:val="0088404C"/>
    <w:rsid w:val="00884561"/>
    <w:rsid w:val="00884630"/>
    <w:rsid w:val="0088497C"/>
    <w:rsid w:val="00884C8A"/>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3865"/>
    <w:rsid w:val="00893D9A"/>
    <w:rsid w:val="0089474E"/>
    <w:rsid w:val="00894B20"/>
    <w:rsid w:val="00895E33"/>
    <w:rsid w:val="008967A0"/>
    <w:rsid w:val="0089708C"/>
    <w:rsid w:val="0089747E"/>
    <w:rsid w:val="008A095E"/>
    <w:rsid w:val="008A0D61"/>
    <w:rsid w:val="008A1078"/>
    <w:rsid w:val="008A1D75"/>
    <w:rsid w:val="008A2734"/>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50FA"/>
    <w:rsid w:val="008F53DB"/>
    <w:rsid w:val="008F5586"/>
    <w:rsid w:val="008F5DB0"/>
    <w:rsid w:val="008F60F8"/>
    <w:rsid w:val="008F66D1"/>
    <w:rsid w:val="008F7474"/>
    <w:rsid w:val="008F7A96"/>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7E2"/>
    <w:rsid w:val="009618BD"/>
    <w:rsid w:val="00961CA5"/>
    <w:rsid w:val="00961E90"/>
    <w:rsid w:val="00962DAA"/>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CA1"/>
    <w:rsid w:val="009A0EF2"/>
    <w:rsid w:val="009A1174"/>
    <w:rsid w:val="009A1838"/>
    <w:rsid w:val="009A18AE"/>
    <w:rsid w:val="009A1AFE"/>
    <w:rsid w:val="009A203B"/>
    <w:rsid w:val="009A3360"/>
    <w:rsid w:val="009A40CB"/>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4848"/>
    <w:rsid w:val="009B4B38"/>
    <w:rsid w:val="009B534E"/>
    <w:rsid w:val="009B57BB"/>
    <w:rsid w:val="009B5F30"/>
    <w:rsid w:val="009B617D"/>
    <w:rsid w:val="009B71FF"/>
    <w:rsid w:val="009B7780"/>
    <w:rsid w:val="009C0060"/>
    <w:rsid w:val="009C07EF"/>
    <w:rsid w:val="009C0DD1"/>
    <w:rsid w:val="009C1926"/>
    <w:rsid w:val="009C1EE1"/>
    <w:rsid w:val="009C20D2"/>
    <w:rsid w:val="009C253E"/>
    <w:rsid w:val="009C278D"/>
    <w:rsid w:val="009C2C9F"/>
    <w:rsid w:val="009C30FB"/>
    <w:rsid w:val="009C3220"/>
    <w:rsid w:val="009C3F8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2D7"/>
    <w:rsid w:val="009F698F"/>
    <w:rsid w:val="009F6B21"/>
    <w:rsid w:val="009F7782"/>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4AD"/>
    <w:rsid w:val="00A1567A"/>
    <w:rsid w:val="00A15AB3"/>
    <w:rsid w:val="00A16777"/>
    <w:rsid w:val="00A16810"/>
    <w:rsid w:val="00A16C95"/>
    <w:rsid w:val="00A16CA6"/>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3D2"/>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6038D"/>
    <w:rsid w:val="00A61759"/>
    <w:rsid w:val="00A62BE1"/>
    <w:rsid w:val="00A630EC"/>
    <w:rsid w:val="00A637B4"/>
    <w:rsid w:val="00A6387A"/>
    <w:rsid w:val="00A63C1A"/>
    <w:rsid w:val="00A643BD"/>
    <w:rsid w:val="00A644EC"/>
    <w:rsid w:val="00A64884"/>
    <w:rsid w:val="00A64D16"/>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C7F"/>
    <w:rsid w:val="00A77D69"/>
    <w:rsid w:val="00A80121"/>
    <w:rsid w:val="00A81209"/>
    <w:rsid w:val="00A82441"/>
    <w:rsid w:val="00A827C9"/>
    <w:rsid w:val="00A827CE"/>
    <w:rsid w:val="00A827F6"/>
    <w:rsid w:val="00A82C67"/>
    <w:rsid w:val="00A82D6A"/>
    <w:rsid w:val="00A833C6"/>
    <w:rsid w:val="00A836AA"/>
    <w:rsid w:val="00A83D48"/>
    <w:rsid w:val="00A8428D"/>
    <w:rsid w:val="00A8449F"/>
    <w:rsid w:val="00A84C2C"/>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4063"/>
    <w:rsid w:val="00A945DD"/>
    <w:rsid w:val="00A946C8"/>
    <w:rsid w:val="00A9552C"/>
    <w:rsid w:val="00A95613"/>
    <w:rsid w:val="00A95C16"/>
    <w:rsid w:val="00A95DE1"/>
    <w:rsid w:val="00A962A0"/>
    <w:rsid w:val="00A96B12"/>
    <w:rsid w:val="00A96FA4"/>
    <w:rsid w:val="00A976B0"/>
    <w:rsid w:val="00A97C0B"/>
    <w:rsid w:val="00A97EF7"/>
    <w:rsid w:val="00A97FAA"/>
    <w:rsid w:val="00AA09B6"/>
    <w:rsid w:val="00AA0B00"/>
    <w:rsid w:val="00AA1571"/>
    <w:rsid w:val="00AA25CC"/>
    <w:rsid w:val="00AA3DF0"/>
    <w:rsid w:val="00AA4704"/>
    <w:rsid w:val="00AA47D2"/>
    <w:rsid w:val="00AA54E8"/>
    <w:rsid w:val="00AA5552"/>
    <w:rsid w:val="00AA579F"/>
    <w:rsid w:val="00AA5F84"/>
    <w:rsid w:val="00AA600B"/>
    <w:rsid w:val="00AA6267"/>
    <w:rsid w:val="00AA68E5"/>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CCF"/>
    <w:rsid w:val="00AD00FB"/>
    <w:rsid w:val="00AD019F"/>
    <w:rsid w:val="00AD090F"/>
    <w:rsid w:val="00AD1186"/>
    <w:rsid w:val="00AD1467"/>
    <w:rsid w:val="00AD1F34"/>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F8A"/>
    <w:rsid w:val="00AE7BF1"/>
    <w:rsid w:val="00AE7C8C"/>
    <w:rsid w:val="00AE7DBD"/>
    <w:rsid w:val="00AE7EBA"/>
    <w:rsid w:val="00AEAC48"/>
    <w:rsid w:val="00AF02C9"/>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948"/>
    <w:rsid w:val="00B249BA"/>
    <w:rsid w:val="00B24DE6"/>
    <w:rsid w:val="00B24F34"/>
    <w:rsid w:val="00B25012"/>
    <w:rsid w:val="00B25042"/>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8B4"/>
    <w:rsid w:val="00B540E6"/>
    <w:rsid w:val="00B54C92"/>
    <w:rsid w:val="00B552DF"/>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A77"/>
    <w:rsid w:val="00BA00B6"/>
    <w:rsid w:val="00BA0678"/>
    <w:rsid w:val="00BA06C7"/>
    <w:rsid w:val="00BA07F1"/>
    <w:rsid w:val="00BA0991"/>
    <w:rsid w:val="00BA0C64"/>
    <w:rsid w:val="00BA158F"/>
    <w:rsid w:val="00BA15CB"/>
    <w:rsid w:val="00BA1AD6"/>
    <w:rsid w:val="00BA1E75"/>
    <w:rsid w:val="00BA232F"/>
    <w:rsid w:val="00BA290B"/>
    <w:rsid w:val="00BA2E6E"/>
    <w:rsid w:val="00BA37F6"/>
    <w:rsid w:val="00BA3C88"/>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E24"/>
    <w:rsid w:val="00BE00D8"/>
    <w:rsid w:val="00BE0AF6"/>
    <w:rsid w:val="00BE1381"/>
    <w:rsid w:val="00BE21D4"/>
    <w:rsid w:val="00BE298F"/>
    <w:rsid w:val="00BE31CF"/>
    <w:rsid w:val="00BE338A"/>
    <w:rsid w:val="00BE3695"/>
    <w:rsid w:val="00BE3C8E"/>
    <w:rsid w:val="00BE477D"/>
    <w:rsid w:val="00BE4C1A"/>
    <w:rsid w:val="00BE56B4"/>
    <w:rsid w:val="00BE6499"/>
    <w:rsid w:val="00BE6509"/>
    <w:rsid w:val="00BE70E3"/>
    <w:rsid w:val="00BF06E4"/>
    <w:rsid w:val="00BF09DA"/>
    <w:rsid w:val="00BF0C6E"/>
    <w:rsid w:val="00BF0F29"/>
    <w:rsid w:val="00BF1717"/>
    <w:rsid w:val="00BF1914"/>
    <w:rsid w:val="00BF1EFC"/>
    <w:rsid w:val="00BF2141"/>
    <w:rsid w:val="00BF226B"/>
    <w:rsid w:val="00BF2725"/>
    <w:rsid w:val="00BF2E3F"/>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6A6E"/>
    <w:rsid w:val="00C0DA22"/>
    <w:rsid w:val="00C102B4"/>
    <w:rsid w:val="00C1061F"/>
    <w:rsid w:val="00C10806"/>
    <w:rsid w:val="00C10A97"/>
    <w:rsid w:val="00C10F4D"/>
    <w:rsid w:val="00C10FCC"/>
    <w:rsid w:val="00C1228E"/>
    <w:rsid w:val="00C1258E"/>
    <w:rsid w:val="00C130C4"/>
    <w:rsid w:val="00C1334D"/>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71EA"/>
    <w:rsid w:val="00C3735D"/>
    <w:rsid w:val="00C37D89"/>
    <w:rsid w:val="00C405CA"/>
    <w:rsid w:val="00C407F1"/>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F2C"/>
    <w:rsid w:val="00C55470"/>
    <w:rsid w:val="00C55665"/>
    <w:rsid w:val="00C55DDB"/>
    <w:rsid w:val="00C55DE7"/>
    <w:rsid w:val="00C56394"/>
    <w:rsid w:val="00C56605"/>
    <w:rsid w:val="00C56920"/>
    <w:rsid w:val="00C56DAA"/>
    <w:rsid w:val="00C56E4A"/>
    <w:rsid w:val="00C57B84"/>
    <w:rsid w:val="00C57C43"/>
    <w:rsid w:val="00C60E89"/>
    <w:rsid w:val="00C615F3"/>
    <w:rsid w:val="00C622B2"/>
    <w:rsid w:val="00C623F9"/>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7F5"/>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BD8"/>
    <w:rsid w:val="00C76D2F"/>
    <w:rsid w:val="00C76D61"/>
    <w:rsid w:val="00C76EE8"/>
    <w:rsid w:val="00C77241"/>
    <w:rsid w:val="00C77504"/>
    <w:rsid w:val="00C778D4"/>
    <w:rsid w:val="00C8049B"/>
    <w:rsid w:val="00C805E4"/>
    <w:rsid w:val="00C80D03"/>
    <w:rsid w:val="00C812CF"/>
    <w:rsid w:val="00C81484"/>
    <w:rsid w:val="00C819CB"/>
    <w:rsid w:val="00C81FD9"/>
    <w:rsid w:val="00C82E79"/>
    <w:rsid w:val="00C83255"/>
    <w:rsid w:val="00C8376A"/>
    <w:rsid w:val="00C8391D"/>
    <w:rsid w:val="00C83A97"/>
    <w:rsid w:val="00C8433C"/>
    <w:rsid w:val="00C8466C"/>
    <w:rsid w:val="00C84BC8"/>
    <w:rsid w:val="00C84C4E"/>
    <w:rsid w:val="00C84FB5"/>
    <w:rsid w:val="00C84FCD"/>
    <w:rsid w:val="00C8531A"/>
    <w:rsid w:val="00C8549B"/>
    <w:rsid w:val="00C85F66"/>
    <w:rsid w:val="00C86094"/>
    <w:rsid w:val="00C86684"/>
    <w:rsid w:val="00C86C1A"/>
    <w:rsid w:val="00C86F23"/>
    <w:rsid w:val="00C87B07"/>
    <w:rsid w:val="00C90932"/>
    <w:rsid w:val="00C91E46"/>
    <w:rsid w:val="00C91F35"/>
    <w:rsid w:val="00C9263B"/>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D71"/>
    <w:rsid w:val="00CE0EDD"/>
    <w:rsid w:val="00CE1EC8"/>
    <w:rsid w:val="00CE249F"/>
    <w:rsid w:val="00CE2B33"/>
    <w:rsid w:val="00CE305B"/>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2F5"/>
    <w:rsid w:val="00D21F39"/>
    <w:rsid w:val="00D22465"/>
    <w:rsid w:val="00D22655"/>
    <w:rsid w:val="00D2268C"/>
    <w:rsid w:val="00D22A25"/>
    <w:rsid w:val="00D22CB4"/>
    <w:rsid w:val="00D22D2A"/>
    <w:rsid w:val="00D2305C"/>
    <w:rsid w:val="00D237BC"/>
    <w:rsid w:val="00D23ABC"/>
    <w:rsid w:val="00D23F73"/>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1036"/>
    <w:rsid w:val="00D314E6"/>
    <w:rsid w:val="00D328D4"/>
    <w:rsid w:val="00D32C67"/>
    <w:rsid w:val="00D33005"/>
    <w:rsid w:val="00D33A63"/>
    <w:rsid w:val="00D33E95"/>
    <w:rsid w:val="00D3402A"/>
    <w:rsid w:val="00D342A1"/>
    <w:rsid w:val="00D346FC"/>
    <w:rsid w:val="00D349E2"/>
    <w:rsid w:val="00D3553E"/>
    <w:rsid w:val="00D359C2"/>
    <w:rsid w:val="00D35B18"/>
    <w:rsid w:val="00D3664D"/>
    <w:rsid w:val="00D3748C"/>
    <w:rsid w:val="00D378AE"/>
    <w:rsid w:val="00D37920"/>
    <w:rsid w:val="00D37CD8"/>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AB6"/>
    <w:rsid w:val="00D70BAB"/>
    <w:rsid w:val="00D70F26"/>
    <w:rsid w:val="00D711DF"/>
    <w:rsid w:val="00D712E7"/>
    <w:rsid w:val="00D714C2"/>
    <w:rsid w:val="00D71663"/>
    <w:rsid w:val="00D717EC"/>
    <w:rsid w:val="00D71C9B"/>
    <w:rsid w:val="00D72229"/>
    <w:rsid w:val="00D7314D"/>
    <w:rsid w:val="00D73159"/>
    <w:rsid w:val="00D73932"/>
    <w:rsid w:val="00D74455"/>
    <w:rsid w:val="00D75908"/>
    <w:rsid w:val="00D7662F"/>
    <w:rsid w:val="00D7681B"/>
    <w:rsid w:val="00D76BBF"/>
    <w:rsid w:val="00D76D81"/>
    <w:rsid w:val="00D76DC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A7"/>
    <w:rsid w:val="00DB76F3"/>
    <w:rsid w:val="00DB79E4"/>
    <w:rsid w:val="00DC071C"/>
    <w:rsid w:val="00DC08DF"/>
    <w:rsid w:val="00DC0985"/>
    <w:rsid w:val="00DC10D2"/>
    <w:rsid w:val="00DC198E"/>
    <w:rsid w:val="00DC1D0B"/>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07980"/>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D8A"/>
    <w:rsid w:val="00E31E62"/>
    <w:rsid w:val="00E32282"/>
    <w:rsid w:val="00E3228A"/>
    <w:rsid w:val="00E3285E"/>
    <w:rsid w:val="00E32BB1"/>
    <w:rsid w:val="00E332FA"/>
    <w:rsid w:val="00E334F1"/>
    <w:rsid w:val="00E335BE"/>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E82"/>
    <w:rsid w:val="00E41F8A"/>
    <w:rsid w:val="00E42743"/>
    <w:rsid w:val="00E42858"/>
    <w:rsid w:val="00E42B37"/>
    <w:rsid w:val="00E42F43"/>
    <w:rsid w:val="00E4303F"/>
    <w:rsid w:val="00E439B0"/>
    <w:rsid w:val="00E43C51"/>
    <w:rsid w:val="00E44450"/>
    <w:rsid w:val="00E45260"/>
    <w:rsid w:val="00E4553C"/>
    <w:rsid w:val="00E46110"/>
    <w:rsid w:val="00E4618B"/>
    <w:rsid w:val="00E46320"/>
    <w:rsid w:val="00E46731"/>
    <w:rsid w:val="00E506F4"/>
    <w:rsid w:val="00E508C9"/>
    <w:rsid w:val="00E514E6"/>
    <w:rsid w:val="00E51659"/>
    <w:rsid w:val="00E52969"/>
    <w:rsid w:val="00E52A75"/>
    <w:rsid w:val="00E53359"/>
    <w:rsid w:val="00E53F04"/>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8AE"/>
    <w:rsid w:val="00E81CC5"/>
    <w:rsid w:val="00E81E51"/>
    <w:rsid w:val="00E82278"/>
    <w:rsid w:val="00E822F8"/>
    <w:rsid w:val="00E82350"/>
    <w:rsid w:val="00E8284A"/>
    <w:rsid w:val="00E828C6"/>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877"/>
    <w:rsid w:val="00E97EB5"/>
    <w:rsid w:val="00EA016F"/>
    <w:rsid w:val="00EA0A5A"/>
    <w:rsid w:val="00EA0BBE"/>
    <w:rsid w:val="00EA1602"/>
    <w:rsid w:val="00EA175D"/>
    <w:rsid w:val="00EA1B53"/>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C06"/>
    <w:rsid w:val="00EC5E51"/>
    <w:rsid w:val="00EC61F0"/>
    <w:rsid w:val="00EC6474"/>
    <w:rsid w:val="00EC697D"/>
    <w:rsid w:val="00EC6B7C"/>
    <w:rsid w:val="00EC72E1"/>
    <w:rsid w:val="00EC7FDE"/>
    <w:rsid w:val="00ED05E4"/>
    <w:rsid w:val="00ED08AA"/>
    <w:rsid w:val="00ED16B9"/>
    <w:rsid w:val="00ED1CAE"/>
    <w:rsid w:val="00ED2199"/>
    <w:rsid w:val="00ED2573"/>
    <w:rsid w:val="00ED2625"/>
    <w:rsid w:val="00ED2D2F"/>
    <w:rsid w:val="00ED3093"/>
    <w:rsid w:val="00ED3672"/>
    <w:rsid w:val="00ED36C3"/>
    <w:rsid w:val="00ED37B7"/>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43"/>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8D9"/>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6F05"/>
    <w:rsid w:val="00F27167"/>
    <w:rsid w:val="00F27296"/>
    <w:rsid w:val="00F27A02"/>
    <w:rsid w:val="00F27C44"/>
    <w:rsid w:val="00F27D82"/>
    <w:rsid w:val="00F27EA1"/>
    <w:rsid w:val="00F3025E"/>
    <w:rsid w:val="00F304B9"/>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404CC"/>
    <w:rsid w:val="00F428EB"/>
    <w:rsid w:val="00F42AF2"/>
    <w:rsid w:val="00F430F2"/>
    <w:rsid w:val="00F43AAA"/>
    <w:rsid w:val="00F43C9F"/>
    <w:rsid w:val="00F43D55"/>
    <w:rsid w:val="00F44555"/>
    <w:rsid w:val="00F44EBB"/>
    <w:rsid w:val="00F45DE1"/>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193B"/>
    <w:rsid w:val="00F92210"/>
    <w:rsid w:val="00F92AEF"/>
    <w:rsid w:val="00F930F9"/>
    <w:rsid w:val="00F937B0"/>
    <w:rsid w:val="00F939B5"/>
    <w:rsid w:val="00F93A25"/>
    <w:rsid w:val="00F93A3C"/>
    <w:rsid w:val="00F943C3"/>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91B"/>
    <w:rsid w:val="00FC2BE0"/>
    <w:rsid w:val="00FC2C22"/>
    <w:rsid w:val="00FC310A"/>
    <w:rsid w:val="00FC31DF"/>
    <w:rsid w:val="00FC3334"/>
    <w:rsid w:val="00FC37BA"/>
    <w:rsid w:val="00FC3CDE"/>
    <w:rsid w:val="00FC42D3"/>
    <w:rsid w:val="00FC478F"/>
    <w:rsid w:val="00FC51C1"/>
    <w:rsid w:val="00FC5A0C"/>
    <w:rsid w:val="00FC5D3F"/>
    <w:rsid w:val="00FC5DB2"/>
    <w:rsid w:val="00FC6112"/>
    <w:rsid w:val="00FC61EA"/>
    <w:rsid w:val="00FC6561"/>
    <w:rsid w:val="00FC65DE"/>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4A8"/>
    <w:rsid w:val="00FF06BE"/>
    <w:rsid w:val="00FF1102"/>
    <w:rsid w:val="00FF156F"/>
    <w:rsid w:val="00FF18F5"/>
    <w:rsid w:val="00FF237D"/>
    <w:rsid w:val="00FF23D3"/>
    <w:rsid w:val="00FF2665"/>
    <w:rsid w:val="00FF2BD0"/>
    <w:rsid w:val="00FF2EE8"/>
    <w:rsid w:val="00FF3C4A"/>
    <w:rsid w:val="00FF4479"/>
    <w:rsid w:val="00FF519F"/>
    <w:rsid w:val="00FF52F8"/>
    <w:rsid w:val="00FF589C"/>
    <w:rsid w:val="00FF6155"/>
    <w:rsid w:val="00FF68AF"/>
    <w:rsid w:val="00FF68DB"/>
    <w:rsid w:val="00FF6E44"/>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FCC4FA"/>
  <w15:chartTrackingRefBased/>
  <w15:docId w15:val="{C1586B7F-CDF2-4B67-8AEC-D1B58AF2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hyperlink" Target="http://www.vaers.hhs.gov"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mothertobaby.org/ongoing-study/covid19-vaccines/"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aers.hhs.gov" TargetMode="External"/><Relationship Id="rId24" Type="http://schemas.openxmlformats.org/officeDocument/2006/relationships/hyperlink" Target="https://mothertobaby.org/ongoing-study/covid19-vaccines/"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cdc.gov/vaccines/covid-19/clinical-considerations/myocarditis.html" TargetMode="External"/><Relationship Id="rId28" Type="http://schemas.openxmlformats.org/officeDocument/2006/relationships/image" Target="media/image9.png"/><Relationship Id="rId10" Type="http://schemas.microsoft.com/office/2016/09/relationships/commentsIds" Target="commentsIds.xml"/><Relationship Id="rId19" Type="http://schemas.openxmlformats.org/officeDocument/2006/relationships/image" Target="media/image4.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image" Target="media/image7.png"/><Relationship Id="rId27" Type="http://schemas.openxmlformats.org/officeDocument/2006/relationships/image" Target="media/image8.jp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8077</Words>
  <Characters>44160</Characters>
  <Application>Microsoft Office Word</Application>
  <DocSecurity>0</DocSecurity>
  <Lines>368</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52133</CharactersWithSpaces>
  <SharedDoc>false</SharedDoc>
  <HLinks>
    <vt:vector size="42" baseType="variant">
      <vt:variant>
        <vt:i4>5439560</vt:i4>
      </vt:variant>
      <vt:variant>
        <vt:i4>18</vt:i4>
      </vt:variant>
      <vt:variant>
        <vt:i4>0</vt:i4>
      </vt:variant>
      <vt:variant>
        <vt:i4>5</vt:i4>
      </vt:variant>
      <vt:variant>
        <vt:lpwstr>https://www.comirnatyglobal.com/</vt:lpwstr>
      </vt:variant>
      <vt:variant>
        <vt:lpwstr/>
      </vt: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Cselovszky, Michelle Ashley</dc:creator>
  <cp:keywords/>
  <cp:lastModifiedBy>Johnson, Marilyn *</cp:lastModifiedBy>
  <cp:revision>2</cp:revision>
  <dcterms:created xsi:type="dcterms:W3CDTF">2022-08-26T18:59:00Z</dcterms:created>
  <dcterms:modified xsi:type="dcterms:W3CDTF">2022-08-26T18:59:00Z</dcterms:modified>
</cp:coreProperties>
</file>