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4C79192E"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2410A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56B08502"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r w:rsidR="0023480B" w:rsidRPr="0023480B">
        <w:rPr>
          <w:rFonts w:ascii="Times New Roman" w:hAnsi="Times New Roman"/>
          <w:b w:val="0"/>
        </w:rPr>
        <w:t>mL</w:t>
      </w:r>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r>
        <w:rPr>
          <w:rFonts w:ascii="Times New Roman" w:hAnsi="Times New Roman" w:cs="Times New Roman"/>
        </w:rPr>
        <w:t xml:space="preserve">Postmarketing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clinical studies of participants 16 through 55 years of age, the most commonly reported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In clinical studies of participants 56 years of age and older, the most commonly reported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277218"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 xml:space="preserve">arketing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FF69849"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Provided diluent vials are single-use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mL.</w:t>
      </w:r>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r>
        <w:rPr>
          <w:sz w:val="24"/>
          <w:szCs w:val="24"/>
        </w:rPr>
        <w:t xml:space="preserve">Postmarketing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Authorization </w:t>
      </w:r>
      <w:r w:rsidR="00DA1233" w:rsidRPr="00CE249F">
        <w:rPr>
          <w:sz w:val="24"/>
          <w:szCs w:val="24"/>
        </w:rPr>
        <w:t xml:space="preserve"> </w:t>
      </w:r>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with regard to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similar to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032B53E0" w14:textId="46D4EA2F" w:rsidR="00797D20" w:rsidRPr="007B61C5" w:rsidRDefault="00797D20" w:rsidP="00797D20">
      <w:pPr>
        <w:rPr>
          <w:del w:id="7" w:author="Author"/>
          <w:rStyle w:val="CommentReference"/>
          <w:sz w:val="24"/>
          <w:szCs w:val="24"/>
        </w:rPr>
      </w:pPr>
      <w:commentRangeStart w:id="8"/>
      <w:commentRangeStart w:id="9"/>
      <w:del w:id="10" w:author="Author">
        <w:r w:rsidRPr="007B61C5">
          <w:rPr>
            <w:rStyle w:val="CommentReference"/>
            <w:sz w:val="24"/>
            <w:szCs w:val="24"/>
          </w:rPr>
          <w:delText>In</w:delText>
        </w:r>
        <w:commentRangeEnd w:id="8"/>
        <w:r w:rsidR="00172B9B">
          <w:rPr>
            <w:rStyle w:val="CommentReference"/>
            <w:rFonts w:ascii="Arial" w:eastAsia="Times New Roman" w:hAnsi="Arial"/>
          </w:rPr>
          <w:commentReference w:id="8"/>
        </w:r>
        <w:commentRangeEnd w:id="9"/>
        <w:r w:rsidR="003B4F04" w:rsidDel="00FF1E4F">
          <w:rPr>
            <w:rStyle w:val="CommentReference"/>
            <w:rFonts w:ascii="Arial" w:eastAsia="Times New Roman" w:hAnsi="Arial"/>
          </w:rPr>
          <w:commentReference w:id="9"/>
        </w:r>
        <w:r w:rsidRPr="007B61C5">
          <w:rPr>
            <w:rStyle w:val="CommentReference"/>
            <w:sz w:val="24"/>
            <w:szCs w:val="24"/>
          </w:rPr>
          <w:delText xml:space="preserve"> clinical studies, the adverse reactions occurring in &lt;10% of participants 16 through 55 years of age following any dose were </w:delText>
        </w:r>
        <w:r w:rsidRPr="007B61C5" w:rsidDel="00172B9B">
          <w:rPr>
            <w:sz w:val="24"/>
            <w:szCs w:val="24"/>
          </w:rPr>
          <w:delText xml:space="preserve">injection site redness (9.5%), </w:delText>
        </w:r>
        <w:r w:rsidRPr="007B61C5">
          <w:rPr>
            <w:sz w:val="24"/>
            <w:szCs w:val="24"/>
          </w:rPr>
          <w:delText xml:space="preserve">nausea (1.4%), malaise </w:delText>
        </w:r>
        <w:r>
          <w:rPr>
            <w:sz w:val="24"/>
            <w:szCs w:val="24"/>
          </w:rPr>
          <w:delText> </w:delText>
        </w:r>
        <w:r w:rsidRPr="007B61C5">
          <w:rPr>
            <w:sz w:val="24"/>
            <w:szCs w:val="24"/>
          </w:rPr>
          <w:delText xml:space="preserve">(0.7%), </w:delText>
        </w:r>
        <w:r w:rsidRPr="007B61C5" w:rsidDel="00172B9B">
          <w:rPr>
            <w:sz w:val="24"/>
            <w:szCs w:val="24"/>
          </w:rPr>
          <w:delText>lymphadenopathy (0.5%)</w:delText>
        </w:r>
        <w:r w:rsidDel="00172B9B">
          <w:rPr>
            <w:sz w:val="24"/>
            <w:szCs w:val="24"/>
          </w:rPr>
          <w:delText xml:space="preserve">, </w:delText>
        </w:r>
        <w:r>
          <w:rPr>
            <w:sz w:val="24"/>
            <w:szCs w:val="24"/>
          </w:rPr>
          <w:delText xml:space="preserve">asthenia (0.4%), </w:delText>
        </w:r>
        <w:r w:rsidRPr="007B61C5">
          <w:rPr>
            <w:sz w:val="24"/>
            <w:szCs w:val="24"/>
          </w:rPr>
          <w:delText>decreased appetite (0.2%), hyperhidrosis</w:delText>
        </w:r>
      </w:del>
      <w:ins w:id="11" w:author="Author">
        <w:del w:id="12" w:author="Author">
          <w:r w:rsidR="00126930">
            <w:rPr>
              <w:sz w:val="24"/>
              <w:szCs w:val="24"/>
            </w:rPr>
            <w:delText> </w:delText>
          </w:r>
        </w:del>
      </w:ins>
      <w:del w:id="13" w:author="Author">
        <w:r w:rsidRPr="007B61C5">
          <w:rPr>
            <w:sz w:val="24"/>
            <w:szCs w:val="24"/>
          </w:rPr>
          <w:delText xml:space="preserve"> (0.1%), lethargy (0.1%), and night sweats (0.1%).</w:delText>
        </w:r>
      </w:del>
    </w:p>
    <w:p w14:paraId="303D6050" w14:textId="7128D7ED" w:rsidR="00797D20" w:rsidRPr="007B61C5" w:rsidRDefault="00797D20" w:rsidP="00797D20">
      <w:pPr>
        <w:rPr>
          <w:del w:id="14" w:author="Author"/>
          <w:rStyle w:val="CommentReference"/>
          <w:sz w:val="24"/>
          <w:szCs w:val="24"/>
        </w:rPr>
      </w:pPr>
    </w:p>
    <w:p w14:paraId="70B9D27D" w14:textId="16EA9CBD" w:rsidR="00B24525" w:rsidRPr="00426479" w:rsidRDefault="00797D20" w:rsidP="00B12A97">
      <w:pPr>
        <w:shd w:val="clear" w:color="auto" w:fill="FFFFFF"/>
        <w:rPr>
          <w:del w:id="15" w:author="Author"/>
          <w:rFonts w:eastAsia="Times New Roman"/>
          <w:sz w:val="24"/>
        </w:rPr>
      </w:pPr>
      <w:del w:id="16" w:author="Author">
        <w:r w:rsidRPr="007B61C5">
          <w:rPr>
            <w:rStyle w:val="CommentReference"/>
            <w:sz w:val="24"/>
            <w:szCs w:val="24"/>
          </w:rPr>
          <w:delText xml:space="preserve">In clinical studies, the adverse reactions occurring in &lt;10% of participants 56 years of age and older following any dose were nausea (1.0%), malaise (0.5%), </w:delText>
        </w:r>
        <w:r w:rsidRPr="007B61C5">
          <w:rPr>
            <w:sz w:val="24"/>
            <w:szCs w:val="24"/>
          </w:rPr>
          <w:delText xml:space="preserve">asthenia (0.3%), </w:delText>
        </w:r>
        <w:r w:rsidRPr="007B61C5" w:rsidDel="00172B9B">
          <w:rPr>
            <w:sz w:val="24"/>
            <w:szCs w:val="24"/>
          </w:rPr>
          <w:delText xml:space="preserve">lymphadenopathy (0.2%), </w:delText>
        </w:r>
        <w:r w:rsidRPr="007B61C5">
          <w:rPr>
            <w:sz w:val="24"/>
            <w:szCs w:val="24"/>
          </w:rPr>
          <w:delText>lethargy (0.2%), decreased appetite (0.1%), hyperhidrosis (0.1%), and night sweats (0.1%).</w:delText>
        </w:r>
      </w:del>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1EA96A45" w14:textId="6326C594" w:rsidR="00533200" w:rsidRDefault="00936D3C" w:rsidP="00533200">
      <w:pPr>
        <w:keepNext/>
        <w:shd w:val="clear" w:color="auto" w:fill="FFFFFF"/>
        <w:rPr>
          <w:sz w:val="24"/>
          <w:szCs w:val="24"/>
        </w:rPr>
      </w:pPr>
      <w:r>
        <w:rPr>
          <w:sz w:val="24"/>
          <w:szCs w:val="24"/>
        </w:rPr>
        <w:t>Unsolicited a</w:t>
      </w:r>
      <w:r w:rsidR="00533200" w:rsidRPr="00CE249F">
        <w:rPr>
          <w:sz w:val="24"/>
          <w:szCs w:val="24"/>
        </w:rPr>
        <w:t>dverse events detailed below for participants 16 years of age and older are for the placebo</w:t>
      </w:r>
      <w:r w:rsidR="001916A7">
        <w:rPr>
          <w:sz w:val="24"/>
          <w:szCs w:val="24"/>
        </w:rPr>
        <w:noBreakHyphen/>
      </w:r>
      <w:r w:rsidR="00533200" w:rsidRPr="00CE249F">
        <w:rPr>
          <w:sz w:val="24"/>
          <w:szCs w:val="24"/>
        </w:rPr>
        <w:t>controlled blinded follow-up period up to the participants’ unblinding dates.</w:t>
      </w:r>
    </w:p>
    <w:p w14:paraId="44BBD2F8" w14:textId="77777777" w:rsidR="000E3974" w:rsidRDefault="000E3974" w:rsidP="5F82077D">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F4EE8B2" w14:textId="15BDEBB9" w:rsidR="00B72E03" w:rsidRPr="0085778F" w:rsidRDefault="00B72E03"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3BBA84CE" w:rsidR="0092327E" w:rsidRPr="0000284B" w:rsidRDefault="0057762E" w:rsidP="0092327E">
      <w:pPr>
        <w:keepNext/>
        <w:shd w:val="clear" w:color="auto" w:fill="FFFFFF" w:themeFill="background1"/>
        <w:rPr>
          <w:rFonts w:eastAsia="Times New Roman"/>
          <w:sz w:val="24"/>
          <w:szCs w:val="24"/>
        </w:rPr>
      </w:pPr>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=12,995; placebo = 13,026), serious adverse events from Dose 1 up to the participant unblinding date in ongoing follow-up were reporte</w:t>
      </w:r>
      <w:r w:rsidR="0092327E" w:rsidRPr="00434ED6">
        <w:rPr>
          <w:rFonts w:eastAsia="Times New Roman"/>
          <w:sz w:val="24"/>
          <w:szCs w:val="24"/>
        </w:rPr>
        <w:t xml:space="preserve">d by 103 (0.8%) </w:t>
      </w:r>
      <w:r w:rsidR="0092327E" w:rsidRPr="00881E4F">
        <w:rPr>
          <w:rFonts w:eastAsia="Arial"/>
          <w:bCs/>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recipients and 117 (0.9%)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w:t>
      </w:r>
      <w:r w:rsidR="00B06126">
        <w:rPr>
          <w:rFonts w:eastAsia="Times New Roman"/>
          <w:sz w:val="24"/>
          <w:szCs w:val="24"/>
        </w:rPr>
        <w:t> </w:t>
      </w:r>
      <w:r w:rsidR="0092327E" w:rsidRPr="00881E4F">
        <w:rPr>
          <w:rFonts w:eastAsia="Times New Roman"/>
          <w:sz w:val="24"/>
          <w:szCs w:val="24"/>
        </w:rPr>
        <w:t>8</w:t>
      </w:r>
      <w:r w:rsidR="00E943EF">
        <w:rPr>
          <w:rFonts w:eastAsia="Times New Roman"/>
          <w:sz w:val="24"/>
          <w:szCs w:val="24"/>
        </w:rPr>
        <w:t>,</w:t>
      </w:r>
      <w:r w:rsidR="0092327E" w:rsidRPr="00881E4F">
        <w:rPr>
          <w:rFonts w:eastAsia="Times New Roman"/>
          <w:sz w:val="24"/>
          <w:szCs w:val="24"/>
        </w:rPr>
        <w:t>931, placebo = 8</w:t>
      </w:r>
      <w:r w:rsidR="00E943EF">
        <w:rPr>
          <w:rFonts w:eastAsia="Times New Roman"/>
          <w:sz w:val="24"/>
          <w:szCs w:val="24"/>
        </w:rPr>
        <w:t>,</w:t>
      </w:r>
      <w:r w:rsidR="0092327E" w:rsidRPr="00881E4F">
        <w:rPr>
          <w:rFonts w:eastAsia="Times New Roman"/>
          <w:sz w:val="24"/>
          <w:szCs w:val="24"/>
        </w:rPr>
        <w:t xml:space="preserve">895), serious adverse events were reported by 165 (1.8%) </w:t>
      </w:r>
      <w:r w:rsidR="0092327E" w:rsidRPr="00881E4F">
        <w:rPr>
          <w:rFonts w:eastAsia="Arial"/>
          <w:bCs/>
          <w:sz w:val="24"/>
          <w:szCs w:val="24"/>
        </w:rPr>
        <w:t>COMIRNATY</w:t>
      </w:r>
      <w:r w:rsidR="0092327E" w:rsidRPr="00881E4F">
        <w:rPr>
          <w:rFonts w:eastAsia="Times New Roman"/>
          <w:sz w:val="24"/>
          <w:szCs w:val="24"/>
        </w:rPr>
        <w:t xml:space="preserve"> recipients and 151 (1.7%)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2 (2%) placebo recipients. </w:t>
      </w:r>
    </w:p>
    <w:p w14:paraId="0BA594C1" w14:textId="77777777" w:rsidR="0057762E" w:rsidRPr="0057762E" w:rsidRDefault="0057762E" w:rsidP="0057762E">
      <w:pPr>
        <w:keepNext/>
        <w:shd w:val="clear" w:color="auto" w:fill="FFFFFF"/>
        <w:rPr>
          <w:rFonts w:eastAsia="Times New Roman"/>
          <w:sz w:val="24"/>
        </w:rPr>
      </w:pPr>
    </w:p>
    <w:p w14:paraId="6A486E60" w14:textId="17C83B3F" w:rsidR="0057762E" w:rsidRPr="0057762E" w:rsidRDefault="00285725" w:rsidP="0057762E">
      <w:pPr>
        <w:keepNext/>
        <w:shd w:val="clear" w:color="auto" w:fill="FFFFFF"/>
        <w:rPr>
          <w:rFonts w:eastAsia="Times New Roman"/>
          <w:sz w:val="24"/>
        </w:rPr>
      </w:pPr>
      <w:r>
        <w:rPr>
          <w:rFonts w:eastAsia="Times New Roman"/>
          <w:sz w:val="24"/>
        </w:rPr>
        <w:t>In the analysis of blinded, placebo-controlled follow-up, t</w:t>
      </w:r>
      <w:r w:rsidR="0057762E"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sidR="00BF0F29">
        <w:rPr>
          <w:rFonts w:eastAsia="Times New Roman"/>
          <w:sz w:val="24"/>
        </w:rPr>
        <w:t xml:space="preserve"> </w:t>
      </w:r>
      <w:r w:rsidR="00BF0F29">
        <w:rPr>
          <w:sz w:val="24"/>
          <w:szCs w:val="24"/>
        </w:rPr>
        <w:t>In the analysis of unblinded follow-up, there were no notable patterns of specific categories of serious adverse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7777777"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Non-Serious Adverse Events</w:t>
      </w:r>
    </w:p>
    <w:p w14:paraId="1449BCBC" w14:textId="77777777" w:rsidR="00A36C1A" w:rsidRPr="006F486D" w:rsidRDefault="00A36C1A" w:rsidP="00A36C1A">
      <w:pPr>
        <w:keepNext/>
        <w:shd w:val="clear" w:color="auto" w:fill="FFFFFF"/>
        <w:rPr>
          <w:rFonts w:eastAsia="Times New Roman"/>
          <w:sz w:val="24"/>
        </w:rPr>
      </w:pPr>
    </w:p>
    <w:p w14:paraId="27506515" w14:textId="66943AC8" w:rsidR="00D33549" w:rsidRPr="00D22ECD" w:rsidRDefault="00D22ECD" w:rsidP="00D22ECD">
      <w:pPr>
        <w:keepNext/>
        <w:shd w:val="clear" w:color="auto" w:fill="FFFFFF"/>
        <w:rPr>
          <w:ins w:id="17" w:author="Author"/>
          <w:rStyle w:val="CommentReference"/>
          <w:rFonts w:eastAsia="Times New Roman"/>
          <w:sz w:val="24"/>
        </w:rPr>
      </w:pPr>
      <w:bookmarkStart w:id="18" w:name="_Hlk79832279"/>
      <w:commentRangeStart w:id="19"/>
      <w:commentRangeEnd w:id="19"/>
      <w:r>
        <w:rPr>
          <w:rStyle w:val="CommentReference"/>
          <w:rFonts w:ascii="Arial" w:eastAsia="Times New Roman" w:hAnsi="Arial"/>
        </w:rPr>
        <w:commentReference w:id="19"/>
      </w:r>
      <w:ins w:id="20" w:author="Author">
        <w:r w:rsidR="001E5540">
          <w:rPr>
            <w:sz w:val="24"/>
            <w:szCs w:val="24"/>
          </w:rPr>
          <w:t>A</w:t>
        </w:r>
        <w:r w:rsidR="00D33549" w:rsidRPr="00566534">
          <w:rPr>
            <w:sz w:val="24"/>
            <w:szCs w:val="24"/>
          </w:rPr>
          <w:t>mong the total participants who received COMIRNATY or placebo</w:t>
        </w:r>
        <w:r w:rsidR="00D33549">
          <w:rPr>
            <w:sz w:val="24"/>
            <w:szCs w:val="24"/>
          </w:rPr>
          <w:t xml:space="preserve"> 1 month after </w:t>
        </w:r>
        <w:r w:rsidR="00D70327">
          <w:rPr>
            <w:sz w:val="24"/>
            <w:szCs w:val="24"/>
          </w:rPr>
          <w:t>Dose 2</w:t>
        </w:r>
        <w:r w:rsidR="00D33549" w:rsidRPr="007B61C5">
          <w:rPr>
            <w:rStyle w:val="CommentReference"/>
            <w:sz w:val="24"/>
            <w:szCs w:val="24"/>
          </w:rPr>
          <w:t xml:space="preserve">, the adverse reactions occurring in &lt;10% of participants 16 through 55 years of age following any dose were </w:t>
        </w:r>
        <w:r w:rsidR="00D33549" w:rsidRPr="007B61C5">
          <w:rPr>
            <w:sz w:val="24"/>
            <w:szCs w:val="24"/>
          </w:rPr>
          <w:t>nausea (1.4%</w:t>
        </w:r>
        <w:r w:rsidR="00D33549">
          <w:rPr>
            <w:sz w:val="24"/>
            <w:szCs w:val="24"/>
          </w:rPr>
          <w:t xml:space="preserve"> </w:t>
        </w:r>
        <w:r w:rsidR="00D33549">
          <w:rPr>
            <w:sz w:val="24"/>
            <w:szCs w:val="24"/>
          </w:rPr>
          <w:lastRenderedPageBreak/>
          <w:t>or 0.5%</w:t>
        </w:r>
        <w:r w:rsidR="00D33549" w:rsidRPr="007B61C5">
          <w:rPr>
            <w:sz w:val="24"/>
            <w:szCs w:val="24"/>
          </w:rPr>
          <w:t>), malaise</w:t>
        </w:r>
        <w:r w:rsidR="00D33549">
          <w:rPr>
            <w:sz w:val="24"/>
            <w:szCs w:val="24"/>
          </w:rPr>
          <w:t> </w:t>
        </w:r>
        <w:r w:rsidR="00D33549" w:rsidRPr="007B61C5">
          <w:rPr>
            <w:sz w:val="24"/>
            <w:szCs w:val="24"/>
          </w:rPr>
          <w:t>(0.7%</w:t>
        </w:r>
        <w:r w:rsidR="00D33549">
          <w:rPr>
            <w:sz w:val="24"/>
            <w:szCs w:val="24"/>
          </w:rPr>
          <w:t xml:space="preserve"> or 0.1%</w:t>
        </w:r>
        <w:r w:rsidR="00D33549" w:rsidRPr="007B61C5">
          <w:rPr>
            <w:sz w:val="24"/>
            <w:szCs w:val="24"/>
          </w:rPr>
          <w:t xml:space="preserve">), </w:t>
        </w:r>
        <w:r w:rsidR="00D33549">
          <w:rPr>
            <w:sz w:val="24"/>
            <w:szCs w:val="24"/>
          </w:rPr>
          <w:t xml:space="preserve">asthenia (0.4% or 0.1%), </w:t>
        </w:r>
        <w:r w:rsidR="00D33549" w:rsidRPr="007B61C5">
          <w:rPr>
            <w:sz w:val="24"/>
            <w:szCs w:val="24"/>
          </w:rPr>
          <w:t>decreased appetite (0.2%</w:t>
        </w:r>
        <w:r w:rsidR="00D33549">
          <w:rPr>
            <w:sz w:val="24"/>
            <w:szCs w:val="24"/>
          </w:rPr>
          <w:t xml:space="preserve"> or 0.0%</w:t>
        </w:r>
        <w:r w:rsidR="00D33549" w:rsidRPr="007B61C5">
          <w:rPr>
            <w:sz w:val="24"/>
            <w:szCs w:val="24"/>
          </w:rPr>
          <w:t>), hyperhidrosis</w:t>
        </w:r>
        <w:r w:rsidR="00D33549">
          <w:rPr>
            <w:sz w:val="24"/>
            <w:szCs w:val="24"/>
          </w:rPr>
          <w:t> </w:t>
        </w:r>
        <w:r w:rsidR="00D33549" w:rsidRPr="007B61C5">
          <w:rPr>
            <w:sz w:val="24"/>
            <w:szCs w:val="24"/>
          </w:rPr>
          <w:t>(0.1%</w:t>
        </w:r>
        <w:r w:rsidR="00D33549">
          <w:rPr>
            <w:sz w:val="24"/>
            <w:szCs w:val="24"/>
          </w:rPr>
          <w:t xml:space="preserve"> or 0.0%</w:t>
        </w:r>
        <w:r w:rsidR="00D33549" w:rsidRPr="007B61C5">
          <w:rPr>
            <w:sz w:val="24"/>
            <w:szCs w:val="24"/>
          </w:rPr>
          <w:t>), lethargy (0.1%</w:t>
        </w:r>
        <w:r w:rsidR="00D33549">
          <w:rPr>
            <w:sz w:val="24"/>
            <w:szCs w:val="24"/>
          </w:rPr>
          <w:t xml:space="preserve"> or 0.0%</w:t>
        </w:r>
        <w:r w:rsidR="00D33549" w:rsidRPr="007B61C5">
          <w:rPr>
            <w:sz w:val="24"/>
            <w:szCs w:val="24"/>
          </w:rPr>
          <w:t>), and night sweats (0.1%</w:t>
        </w:r>
        <w:r w:rsidR="00D33549">
          <w:rPr>
            <w:sz w:val="24"/>
            <w:szCs w:val="24"/>
          </w:rPr>
          <w:t xml:space="preserve"> or 0.0%</w:t>
        </w:r>
        <w:r w:rsidR="00D33549" w:rsidRPr="007B61C5">
          <w:rPr>
            <w:sz w:val="24"/>
            <w:szCs w:val="24"/>
          </w:rPr>
          <w:t>).</w:t>
        </w:r>
        <w:r w:rsidR="00D33549">
          <w:rPr>
            <w:sz w:val="24"/>
            <w:szCs w:val="24"/>
          </w:rPr>
          <w:t xml:space="preserve"> </w:t>
        </w:r>
      </w:ins>
    </w:p>
    <w:p w14:paraId="52429B43" w14:textId="77777777" w:rsidR="00D33549" w:rsidRPr="007B61C5" w:rsidRDefault="00D33549" w:rsidP="00D33549">
      <w:pPr>
        <w:rPr>
          <w:ins w:id="21" w:author="Author"/>
          <w:rStyle w:val="CommentReference"/>
          <w:sz w:val="24"/>
          <w:szCs w:val="24"/>
        </w:rPr>
      </w:pPr>
    </w:p>
    <w:p w14:paraId="604B41DD" w14:textId="4851D9C3" w:rsidR="00D33549" w:rsidRPr="00213ABF" w:rsidRDefault="005B41C5" w:rsidP="00D33549">
      <w:pPr>
        <w:keepNext/>
        <w:shd w:val="clear" w:color="auto" w:fill="FFFFFF"/>
        <w:rPr>
          <w:ins w:id="22" w:author="Author"/>
          <w:rFonts w:eastAsia="Times New Roman"/>
          <w:sz w:val="24"/>
        </w:rPr>
      </w:pPr>
      <w:ins w:id="23" w:author="Author">
        <w:r>
          <w:rPr>
            <w:sz w:val="24"/>
            <w:szCs w:val="24"/>
          </w:rPr>
          <w:t>Among</w:t>
        </w:r>
        <w:r w:rsidR="00D70327">
          <w:rPr>
            <w:sz w:val="24"/>
            <w:szCs w:val="24"/>
          </w:rPr>
          <w:t xml:space="preserve"> t</w:t>
        </w:r>
        <w:r w:rsidR="00D33549" w:rsidRPr="00566534">
          <w:rPr>
            <w:sz w:val="24"/>
            <w:szCs w:val="24"/>
          </w:rPr>
          <w:t>he total participants who received COMIRNATY or placebo</w:t>
        </w:r>
        <w:r w:rsidR="00D33549">
          <w:rPr>
            <w:sz w:val="24"/>
            <w:szCs w:val="24"/>
          </w:rPr>
          <w:t xml:space="preserve"> 1 month after </w:t>
        </w:r>
        <w:r w:rsidR="00D70327">
          <w:rPr>
            <w:sz w:val="24"/>
            <w:szCs w:val="24"/>
          </w:rPr>
          <w:t>Dose 2</w:t>
        </w:r>
        <w:r w:rsidR="00D33549" w:rsidRPr="007B61C5">
          <w:rPr>
            <w:rStyle w:val="CommentReference"/>
            <w:sz w:val="24"/>
            <w:szCs w:val="24"/>
          </w:rPr>
          <w:t>, the adverse reactions occurring in &lt;10% of participants 56 years of age and older following any dose were nausea (1.0%</w:t>
        </w:r>
        <w:r w:rsidR="00D33549">
          <w:rPr>
            <w:rStyle w:val="CommentReference"/>
            <w:sz w:val="24"/>
            <w:szCs w:val="24"/>
          </w:rPr>
          <w:t xml:space="preserve"> or 0.3%</w:t>
        </w:r>
        <w:r w:rsidR="00D33549" w:rsidRPr="007B61C5">
          <w:rPr>
            <w:rStyle w:val="CommentReference"/>
            <w:sz w:val="24"/>
            <w:szCs w:val="24"/>
          </w:rPr>
          <w:t>), malaise (0.5%</w:t>
        </w:r>
        <w:r w:rsidR="00D33549">
          <w:rPr>
            <w:rStyle w:val="CommentReference"/>
            <w:sz w:val="24"/>
            <w:szCs w:val="24"/>
          </w:rPr>
          <w:t xml:space="preserve"> or 0.1%</w:t>
        </w:r>
        <w:r w:rsidR="00D33549" w:rsidRPr="007B61C5">
          <w:rPr>
            <w:rStyle w:val="CommentReference"/>
            <w:sz w:val="24"/>
            <w:szCs w:val="24"/>
          </w:rPr>
          <w:t xml:space="preserve">), </w:t>
        </w:r>
        <w:r w:rsidR="00D33549" w:rsidRPr="007B61C5">
          <w:rPr>
            <w:sz w:val="24"/>
            <w:szCs w:val="24"/>
          </w:rPr>
          <w:t>asthenia (0.3%</w:t>
        </w:r>
        <w:r w:rsidR="00D33549">
          <w:rPr>
            <w:sz w:val="24"/>
            <w:szCs w:val="24"/>
          </w:rPr>
          <w:t xml:space="preserve"> or 0.1%</w:t>
        </w:r>
        <w:r w:rsidR="00D33549" w:rsidRPr="007B61C5">
          <w:rPr>
            <w:sz w:val="24"/>
            <w:szCs w:val="24"/>
          </w:rPr>
          <w:t>), lethargy (0.2%</w:t>
        </w:r>
        <w:r w:rsidR="00D33549">
          <w:rPr>
            <w:sz w:val="24"/>
            <w:szCs w:val="24"/>
          </w:rPr>
          <w:t xml:space="preserve"> or 0.0%</w:t>
        </w:r>
        <w:r w:rsidR="00D33549" w:rsidRPr="007B61C5">
          <w:rPr>
            <w:sz w:val="24"/>
            <w:szCs w:val="24"/>
          </w:rPr>
          <w:t>), decreased appetite (0.1%</w:t>
        </w:r>
        <w:r w:rsidR="00D33549">
          <w:rPr>
            <w:sz w:val="24"/>
            <w:szCs w:val="24"/>
          </w:rPr>
          <w:t xml:space="preserve"> or 0.0</w:t>
        </w:r>
        <w:r w:rsidR="008A2918">
          <w:rPr>
            <w:sz w:val="24"/>
            <w:szCs w:val="24"/>
          </w:rPr>
          <w:t>%</w:t>
        </w:r>
        <w:r w:rsidR="00D33549" w:rsidRPr="007B61C5">
          <w:rPr>
            <w:sz w:val="24"/>
            <w:szCs w:val="24"/>
          </w:rPr>
          <w:t>), hyperhidrosis (0.1%</w:t>
        </w:r>
        <w:r w:rsidR="00D33549">
          <w:rPr>
            <w:sz w:val="24"/>
            <w:szCs w:val="24"/>
          </w:rPr>
          <w:t xml:space="preserve"> or 0.0%</w:t>
        </w:r>
        <w:r w:rsidR="00D33549" w:rsidRPr="007B61C5">
          <w:rPr>
            <w:sz w:val="24"/>
            <w:szCs w:val="24"/>
          </w:rPr>
          <w:t>), and night sweats (0.1%</w:t>
        </w:r>
        <w:r w:rsidR="00D33549">
          <w:rPr>
            <w:sz w:val="24"/>
            <w:szCs w:val="24"/>
          </w:rPr>
          <w:t xml:space="preserve"> or 0.0%</w:t>
        </w:r>
        <w:r w:rsidR="00D33549" w:rsidRPr="007B61C5">
          <w:rPr>
            <w:sz w:val="24"/>
            <w:szCs w:val="24"/>
          </w:rPr>
          <w:t>).</w:t>
        </w:r>
      </w:ins>
    </w:p>
    <w:p w14:paraId="257551EF" w14:textId="77777777" w:rsidR="00D33549" w:rsidRDefault="00D33549" w:rsidP="008C71D0">
      <w:pPr>
        <w:keepNext/>
        <w:shd w:val="clear" w:color="auto" w:fill="FFFFFF" w:themeFill="background1"/>
        <w:rPr>
          <w:ins w:id="24" w:author="Author"/>
          <w:rFonts w:eastAsia="Times New Roman"/>
          <w:sz w:val="24"/>
          <w:szCs w:val="24"/>
        </w:rPr>
      </w:pPr>
    </w:p>
    <w:p w14:paraId="58DCA67E" w14:textId="65C72F7A" w:rsidR="008C71D0" w:rsidRPr="006F486D" w:rsidRDefault="008C71D0" w:rsidP="008C71D0">
      <w:pPr>
        <w:keepNext/>
        <w:shd w:val="clear" w:color="auto" w:fill="FFFFFF" w:themeFill="background1"/>
        <w:rPr>
          <w:rFonts w:eastAsia="Times New Roman"/>
          <w:sz w:val="24"/>
          <w:szCs w:val="24"/>
        </w:rPr>
      </w:pPr>
      <w:r w:rsidRPr="008C71D0">
        <w:rPr>
          <w:rFonts w:eastAsia="Times New Roman"/>
          <w:sz w:val="24"/>
          <w:szCs w:val="24"/>
        </w:rPr>
        <w:t>Overall in Study 2 in which 12,995 participants 16 through 55 years of age received</w:t>
      </w:r>
      <w:r w:rsidRPr="008C71D0">
        <w:rPr>
          <w:rFonts w:eastAsia="Arial"/>
          <w:bCs/>
          <w:sz w:val="24"/>
          <w:szCs w:val="24"/>
        </w:rPr>
        <w:t xml:space="preserve"> COMIRNATY and 13,026 participants received placebo</w:t>
      </w:r>
      <w:r w:rsidRPr="008C71D0">
        <w:rPr>
          <w:rFonts w:eastAsia="Times New Roman"/>
          <w:sz w:val="24"/>
          <w:szCs w:val="24"/>
        </w:rPr>
        <w:t>, all events, which include non-serious adverse events from Dose 1 up to the participant unblinding date in ongoing follow-up were reported by 4</w:t>
      </w:r>
      <w:r w:rsidR="008A2734">
        <w:rPr>
          <w:rFonts w:eastAsia="Times New Roman"/>
          <w:sz w:val="24"/>
          <w:szCs w:val="24"/>
        </w:rPr>
        <w:t>,</w:t>
      </w:r>
      <w:r w:rsidRPr="008C71D0">
        <w:rPr>
          <w:rFonts w:eastAsia="Times New Roman"/>
          <w:sz w:val="24"/>
          <w:szCs w:val="24"/>
        </w:rPr>
        <w:t xml:space="preserve">396 (33.8%) participants who received </w:t>
      </w:r>
      <w:r w:rsidRPr="008C71D0">
        <w:rPr>
          <w:rFonts w:eastAsia="Arial"/>
          <w:bCs/>
          <w:sz w:val="24"/>
          <w:szCs w:val="24"/>
        </w:rPr>
        <w:t>COMIRNATY</w:t>
      </w:r>
      <w:r w:rsidRPr="008C71D0">
        <w:rPr>
          <w:rFonts w:eastAsia="Times New Roman"/>
          <w:sz w:val="24"/>
          <w:szCs w:val="24"/>
        </w:rPr>
        <w:t xml:space="preserve"> and 2</w:t>
      </w:r>
      <w:r w:rsidR="008A2734">
        <w:rPr>
          <w:rFonts w:eastAsia="Times New Roman"/>
          <w:sz w:val="24"/>
          <w:szCs w:val="24"/>
        </w:rPr>
        <w:t>,</w:t>
      </w:r>
      <w:r w:rsidRPr="008C71D0">
        <w:rPr>
          <w:rFonts w:eastAsia="Times New Roman"/>
          <w:sz w:val="24"/>
          <w:szCs w:val="24"/>
        </w:rPr>
        <w:t xml:space="preserve">136 (16.4%) participants in the placebo group, for participants who received at least 1 dose. In a similar analysis, in participants 56 years of age and older </w:t>
      </w:r>
      <w:r w:rsidRPr="008C71D0">
        <w:rPr>
          <w:rFonts w:eastAsia="Arial"/>
          <w:bCs/>
          <w:sz w:val="24"/>
          <w:szCs w:val="24"/>
        </w:rPr>
        <w:t>(COMIRNATY</w:t>
      </w:r>
      <w:r w:rsidRPr="008C71D0">
        <w:rPr>
          <w:rFonts w:eastAsia="Times New Roman"/>
          <w:sz w:val="24"/>
          <w:szCs w:val="24"/>
        </w:rPr>
        <w:t> = 8</w:t>
      </w:r>
      <w:r w:rsidR="008A2734">
        <w:rPr>
          <w:rFonts w:eastAsia="Times New Roman"/>
          <w:sz w:val="24"/>
          <w:szCs w:val="24"/>
        </w:rPr>
        <w:t>,</w:t>
      </w:r>
      <w:r w:rsidRPr="008C71D0">
        <w:rPr>
          <w:rFonts w:eastAsia="Times New Roman"/>
          <w:sz w:val="24"/>
          <w:szCs w:val="24"/>
        </w:rPr>
        <w:t>931, placebo</w:t>
      </w:r>
      <w:r w:rsidR="00D26E2E">
        <w:rPr>
          <w:rFonts w:eastAsia="Times New Roman"/>
          <w:sz w:val="24"/>
          <w:szCs w:val="24"/>
        </w:rPr>
        <w:t> </w:t>
      </w:r>
      <w:r w:rsidRPr="008C71D0">
        <w:rPr>
          <w:rFonts w:eastAsia="Times New Roman"/>
          <w:sz w:val="24"/>
          <w:szCs w:val="24"/>
        </w:rPr>
        <w:t>=</w:t>
      </w:r>
      <w:r w:rsidR="00D26E2E">
        <w:rPr>
          <w:rFonts w:eastAsia="Times New Roman"/>
          <w:sz w:val="24"/>
          <w:szCs w:val="24"/>
        </w:rPr>
        <w:t> </w:t>
      </w:r>
      <w:r w:rsidRPr="008C71D0">
        <w:rPr>
          <w:rFonts w:eastAsia="Times New Roman"/>
          <w:sz w:val="24"/>
          <w:szCs w:val="24"/>
        </w:rPr>
        <w:t>8</w:t>
      </w:r>
      <w:r w:rsidR="008A2734">
        <w:rPr>
          <w:rFonts w:eastAsia="Times New Roman"/>
          <w:sz w:val="24"/>
          <w:szCs w:val="24"/>
        </w:rPr>
        <w:t>,</w:t>
      </w:r>
      <w:r w:rsidRPr="008C71D0">
        <w:rPr>
          <w:rFonts w:eastAsia="Times New Roman"/>
          <w:sz w:val="24"/>
          <w:szCs w:val="24"/>
        </w:rPr>
        <w:t>895), all events, which include nonserious adverse events were reported by 2</w:t>
      </w:r>
      <w:r w:rsidR="008A2734">
        <w:rPr>
          <w:rFonts w:eastAsia="Times New Roman"/>
          <w:sz w:val="24"/>
          <w:szCs w:val="24"/>
        </w:rPr>
        <w:t>,</w:t>
      </w:r>
      <w:r w:rsidRPr="008C71D0">
        <w:rPr>
          <w:rFonts w:eastAsia="Times New Roman"/>
          <w:sz w:val="24"/>
          <w:szCs w:val="24"/>
        </w:rPr>
        <w:t xml:space="preserve">551 (28.6%) participants who received </w:t>
      </w:r>
      <w:r w:rsidRPr="008C71D0">
        <w:rPr>
          <w:rFonts w:eastAsia="Arial"/>
          <w:bCs/>
          <w:sz w:val="24"/>
          <w:szCs w:val="24"/>
        </w:rPr>
        <w:t>COMIRNATY</w:t>
      </w:r>
      <w:r w:rsidRPr="008C71D0">
        <w:rPr>
          <w:rFonts w:eastAsia="Times New Roman"/>
          <w:sz w:val="24"/>
          <w:szCs w:val="24"/>
        </w:rPr>
        <w:t xml:space="preserve"> and 1</w:t>
      </w:r>
      <w:r w:rsidR="00B90E9A">
        <w:rPr>
          <w:rFonts w:eastAsia="Times New Roman"/>
          <w:sz w:val="24"/>
          <w:szCs w:val="24"/>
        </w:rPr>
        <w:t>,</w:t>
      </w:r>
      <w:r w:rsidRPr="008C71D0">
        <w:rPr>
          <w:rFonts w:eastAsia="Times New Roman"/>
          <w:sz w:val="24"/>
          <w:szCs w:val="24"/>
        </w:rPr>
        <w:t>432 (16.1%) participants in the placebo group, for participants who received at least 1 dose. Among participants with confirmed stable HIV infection, all events, which include non-serious adverse events from Dose 1 up to the participant unblinding date in ongoing follow</w:t>
      </w:r>
      <w:r w:rsidR="00A833C6">
        <w:rPr>
          <w:rFonts w:eastAsia="Times New Roman"/>
          <w:sz w:val="24"/>
          <w:szCs w:val="24"/>
        </w:rPr>
        <w:noBreakHyphen/>
      </w:r>
      <w:r w:rsidRPr="008C71D0">
        <w:rPr>
          <w:rFonts w:eastAsia="Times New Roman"/>
          <w:sz w:val="24"/>
          <w:szCs w:val="24"/>
        </w:rPr>
        <w:t xml:space="preserve">up were reported by 29 (29%) participants who received </w:t>
      </w:r>
      <w:r w:rsidRPr="008C71D0">
        <w:rPr>
          <w:rFonts w:eastAsia="Arial"/>
          <w:sz w:val="24"/>
          <w:szCs w:val="24"/>
        </w:rPr>
        <w:t>COMIRNATY</w:t>
      </w:r>
      <w:r w:rsidRPr="008C71D0">
        <w:rPr>
          <w:rFonts w:eastAsia="Times New Roman"/>
          <w:sz w:val="24"/>
          <w:szCs w:val="24"/>
        </w:rPr>
        <w:t xml:space="preserve"> and 15 (15%) participants in the placebo group, for participants who received at least 1 dose.</w:t>
      </w:r>
    </w:p>
    <w:bookmarkEnd w:id="18"/>
    <w:p w14:paraId="2DFBC384" w14:textId="77777777" w:rsidR="00A36C1A" w:rsidRPr="006F486D" w:rsidRDefault="00A36C1A" w:rsidP="00A36C1A">
      <w:pPr>
        <w:keepNext/>
        <w:shd w:val="clear" w:color="auto" w:fill="FFFFFF"/>
        <w:rPr>
          <w:rFonts w:eastAsia="Times New Roman"/>
          <w:sz w:val="24"/>
        </w:rPr>
      </w:pPr>
    </w:p>
    <w:p w14:paraId="2E885820" w14:textId="362BC365" w:rsidR="00A36C1A" w:rsidRPr="006F486D" w:rsidRDefault="00A36C1A" w:rsidP="00A36C1A">
      <w:pPr>
        <w:keepNext/>
        <w:shd w:val="clear" w:color="auto" w:fill="FFFFFF"/>
        <w:rPr>
          <w:rFonts w:eastAsia="Times New Roman"/>
          <w:sz w:val="24"/>
        </w:rPr>
      </w:pPr>
      <w:r w:rsidRPr="006F486D">
        <w:rPr>
          <w:rFonts w:eastAsia="Times New Roman"/>
          <w:sz w:val="24"/>
        </w:rPr>
        <w:t xml:space="preserve">In these analyses, 58.2% of study participants had at least 4 months of follow-up after Dose 2. The higher frequency of reported unsolicited non-serious adverse events among </w:t>
      </w:r>
      <w:r w:rsidR="000F1279">
        <w:rPr>
          <w:rFonts w:eastAsia="Times New Roman"/>
          <w:sz w:val="24"/>
        </w:rPr>
        <w:t>COMIRNATY</w:t>
      </w:r>
      <w:r w:rsidRPr="006F486D">
        <w:rPr>
          <w:rFonts w:eastAsia="Times New Roman"/>
          <w:sz w:val="24"/>
        </w:rPr>
        <w:t xml:space="preserve"> recipients (inclusive of stable HIV infection) compared to placebo recipients was primarily attributed to local and systemic adverse events reported during the first 7 days following each dose of vaccine that are consistent with adverse reactions solicited among participants in the reactogenicity subset and presented in </w:t>
      </w:r>
      <w:r w:rsidRPr="007C2A5F">
        <w:rPr>
          <w:rFonts w:eastAsia="Times New Roman"/>
          <w:sz w:val="24"/>
        </w:rPr>
        <w:t>Table</w:t>
      </w:r>
      <w:r w:rsidRPr="006F486D">
        <w:rPr>
          <w:rFonts w:eastAsia="Times New Roman"/>
          <w:sz w:val="24"/>
        </w:rPr>
        <w:t xml:space="preserve"> 3 and</w:t>
      </w:r>
      <w:r w:rsidR="00521697" w:rsidRPr="006F486D">
        <w:rPr>
          <w:rFonts w:eastAsia="Times New Roman"/>
          <w:sz w:val="24"/>
        </w:rPr>
        <w:t xml:space="preserve"> Table </w:t>
      </w:r>
      <w:r w:rsidRPr="006F486D">
        <w:rPr>
          <w:rFonts w:eastAsia="Times New Roman"/>
          <w:sz w:val="24"/>
        </w:rPr>
        <w:t xml:space="preserve">4. </w:t>
      </w:r>
    </w:p>
    <w:p w14:paraId="3FA98DCE" w14:textId="2FE7457E" w:rsidR="00A36C1A" w:rsidRDefault="00A36C1A" w:rsidP="00A36C1A">
      <w:pPr>
        <w:keepNext/>
        <w:shd w:val="clear" w:color="auto" w:fill="FFFFFF"/>
        <w:rPr>
          <w:rFonts w:eastAsia="Times New Roman"/>
          <w:sz w:val="24"/>
        </w:rPr>
      </w:pPr>
    </w:p>
    <w:p w14:paraId="5661BF33" w14:textId="6DCFC281"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6A6760FB" w14:textId="77777777" w:rsidR="003C6870" w:rsidRPr="006F486D" w:rsidRDefault="003C6870" w:rsidP="00A36C1A">
      <w:pPr>
        <w:keepNext/>
        <w:shd w:val="clear" w:color="auto" w:fill="FFFFFF"/>
        <w:rPr>
          <w:rFonts w:eastAsia="Times New Roman"/>
          <w:sz w:val="24"/>
        </w:rPr>
      </w:pPr>
    </w:p>
    <w:p w14:paraId="66B1EAEE" w14:textId="39B79860"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to date, </w:t>
      </w:r>
      <w:r w:rsidRPr="006F486D" w:rsidDel="00651BBB">
        <w:rPr>
          <w:rFonts w:eastAsia="Times New Roman"/>
          <w:sz w:val="24"/>
        </w:rPr>
        <w:t xml:space="preserve">Bell’s palsy </w:t>
      </w:r>
      <w:r w:rsidRPr="006F486D">
        <w:rPr>
          <w:rFonts w:eastAsia="Times New Roman"/>
          <w:sz w:val="24"/>
        </w:rPr>
        <w:t xml:space="preserve">(facial paralysis) was reported by 4 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r w:rsidR="00D032B3" w:rsidRPr="00177859">
        <w:rPr>
          <w:rFonts w:eastAsia="Times New Roman"/>
          <w:b/>
          <w:sz w:val="24"/>
        </w:rPr>
        <w:t>Post</w:t>
      </w:r>
      <w:r w:rsidR="00586040">
        <w:rPr>
          <w:rFonts w:eastAsia="Times New Roman"/>
          <w:b/>
          <w:sz w:val="24"/>
        </w:rPr>
        <w:t>m</w:t>
      </w:r>
      <w:r w:rsidR="005B025D">
        <w:rPr>
          <w:rFonts w:eastAsia="Times New Roman"/>
          <w:b/>
          <w:sz w:val="24"/>
        </w:rPr>
        <w:t xml:space="preserve">arketing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The following adverse reactions have been identified during post</w:t>
      </w:r>
      <w:r w:rsidR="005B025D">
        <w:rPr>
          <w:rFonts w:eastAsia="Times New Roman"/>
          <w:sz w:val="24"/>
          <w:szCs w:val="24"/>
        </w:rPr>
        <w:t xml:space="preserve">marketing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lastRenderedPageBreak/>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25" w:name="_Hlk64440336"/>
      <w:r w:rsidRPr="006F486D">
        <w:rPr>
          <w:sz w:val="24"/>
          <w:szCs w:val="24"/>
        </w:rPr>
        <w:t>Musculoskeletal and Connective Tissue Disorders</w:t>
      </w:r>
      <w:bookmarkEnd w:id="25"/>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4"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26" w:name="_Hlk80252769"/>
      <w:r w:rsidRPr="00566534">
        <w:rPr>
          <w:sz w:val="24"/>
          <w:szCs w:val="24"/>
        </w:rPr>
        <w:t>Overall, among the total participants who received COMIRNATY or placebo</w:t>
      </w:r>
      <w:bookmarkEnd w:id="26"/>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27" w:name="IDX"/>
      <w:bookmarkStart w:id="28" w:name="_Hlk57121030"/>
      <w:bookmarkEnd w:id="27"/>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years of age and older who had been enrolled from July 27, 2020, and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28"/>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lastRenderedPageBreak/>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70A75641" w:rsidR="00240A63" w:rsidRPr="00624F9F" w:rsidRDefault="00240A63" w:rsidP="00240A63">
      <w:pPr>
        <w:rPr>
          <w:color w:val="242424"/>
          <w:sz w:val="24"/>
          <w:szCs w:val="24"/>
          <w:shd w:val="clear" w:color="auto" w:fill="FFFFFF"/>
        </w:rPr>
      </w:pPr>
      <w:commentRangeStart w:id="29"/>
      <w:commentRangeStart w:id="30"/>
      <w:r w:rsidRPr="008F5DB0">
        <w:rPr>
          <w:color w:val="242424"/>
          <w:sz w:val="24"/>
          <w:szCs w:val="24"/>
          <w:shd w:val="clear" w:color="auto" w:fill="FFFFFF"/>
        </w:rPr>
        <w:lastRenderedPageBreak/>
        <w:t>S</w:t>
      </w:r>
      <w:r w:rsidRPr="009B534E">
        <w:rPr>
          <w:color w:val="242424"/>
          <w:sz w:val="24"/>
          <w:szCs w:val="24"/>
          <w:shd w:val="clear" w:color="auto" w:fill="FFFFFF"/>
        </w:rPr>
        <w:t>ubgroup</w:t>
      </w:r>
      <w:commentRangeEnd w:id="29"/>
      <w:r>
        <w:rPr>
          <w:rStyle w:val="CommentReference"/>
          <w:rFonts w:ascii="Arial" w:eastAsia="Times New Roman" w:hAnsi="Arial"/>
        </w:rPr>
        <w:commentReference w:id="29"/>
      </w:r>
      <w:commentRangeEnd w:id="30"/>
      <w:r w:rsidR="007247A4">
        <w:rPr>
          <w:rStyle w:val="CommentReference"/>
          <w:rFonts w:ascii="Arial" w:eastAsia="Times New Roman" w:hAnsi="Arial"/>
        </w:rPr>
        <w:commentReference w:id="30"/>
      </w:r>
      <w:r w:rsidRPr="009B534E">
        <w:rPr>
          <w:color w:val="242424"/>
          <w:sz w:val="24"/>
          <w:szCs w:val="24"/>
          <w:shd w:val="clear" w:color="auto" w:fill="FFFFFF"/>
        </w:rPr>
        <w:t xml:space="preserve">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geographies, and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Pr>
          <w:color w:val="242424"/>
          <w:sz w:val="24"/>
          <w:szCs w:val="24"/>
          <w:shd w:val="clear" w:color="auto" w:fill="FFFFFF"/>
        </w:rPr>
        <w:t xml:space="preserve">and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lastRenderedPageBreak/>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mL.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31" w:name="_Hlk52021589"/>
      <w:r w:rsidRPr="000918D9">
        <w:rPr>
          <w:spacing w:val="-1"/>
          <w:sz w:val="24"/>
          <w:szCs w:val="24"/>
          <w:u w:val="single" w:color="000000"/>
        </w:rPr>
        <w:t>Frozen Vials Prior to Use</w:t>
      </w:r>
    </w:p>
    <w:bookmarkEnd w:id="31"/>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lastRenderedPageBreak/>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5"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6"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lastRenderedPageBreak/>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commentRangeStart w:id="32"/>
      <w:commentRangeStart w:id="33"/>
      <w:r w:rsidR="00DB4CB1">
        <w:rPr>
          <w:sz w:val="24"/>
          <w:szCs w:val="24"/>
          <w:lang w:val="en"/>
        </w:rPr>
        <w:fldChar w:fldCharType="begin"/>
      </w:r>
      <w:r w:rsidR="00DB4CB1">
        <w:rPr>
          <w:sz w:val="24"/>
          <w:szCs w:val="24"/>
          <w:lang w:val="en"/>
        </w:rPr>
        <w:instrText xml:space="preserve"> HYPERLINK "</w:instrText>
      </w:r>
      <w:r w:rsidR="00DB4CB1" w:rsidRPr="00DB4CB1">
        <w:rPr>
          <w:sz w:val="24"/>
          <w:szCs w:val="24"/>
          <w:lang w:val="en"/>
        </w:rPr>
        <w:instrText>https://dailymed.nlm.nih.gov/dailymed/</w:instrText>
      </w:r>
      <w:r w:rsidR="00DB4CB1">
        <w:rPr>
          <w:sz w:val="24"/>
          <w:szCs w:val="24"/>
          <w:lang w:val="en"/>
        </w:rPr>
        <w:instrText xml:space="preserve">" </w:instrText>
      </w:r>
      <w:r w:rsidR="00DB4CB1">
        <w:rPr>
          <w:sz w:val="24"/>
          <w:szCs w:val="24"/>
          <w:lang w:val="en"/>
        </w:rPr>
        <w:fldChar w:fldCharType="separate"/>
      </w:r>
      <w:r w:rsidR="00DB4CB1" w:rsidRPr="00366A37">
        <w:rPr>
          <w:rStyle w:val="Hyperlink"/>
          <w:sz w:val="24"/>
          <w:szCs w:val="24"/>
          <w:lang w:val="en"/>
        </w:rPr>
        <w:t>https://dailymed.nlm.nih.gov/dailymed/</w:t>
      </w:r>
      <w:r w:rsidR="00DB4CB1">
        <w:rPr>
          <w:sz w:val="24"/>
          <w:szCs w:val="24"/>
          <w:lang w:val="en"/>
        </w:rPr>
        <w:fldChar w:fldCharType="end"/>
      </w:r>
      <w:commentRangeEnd w:id="32"/>
      <w:r w:rsidRPr="00DC536A">
        <w:rPr>
          <w:sz w:val="24"/>
          <w:szCs w:val="24"/>
          <w:lang w:val="en"/>
        </w:rPr>
        <w:t>.</w:t>
      </w:r>
      <w:r w:rsidR="001B5452">
        <w:rPr>
          <w:rStyle w:val="CommentReference"/>
          <w:rFonts w:ascii="Arial" w:eastAsia="Times New Roman" w:hAnsi="Arial"/>
        </w:rPr>
        <w:commentReference w:id="32"/>
      </w:r>
      <w:commentRangeEnd w:id="33"/>
      <w:r w:rsidR="00C96196">
        <w:rPr>
          <w:rStyle w:val="CommentReference"/>
          <w:rFonts w:ascii="Arial" w:eastAsia="Times New Roman" w:hAnsi="Arial"/>
        </w:rPr>
        <w:commentReference w:id="33"/>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7">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3F9341B8"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ins w:id="34" w:author="Author">
        <w:r w:rsidR="00135364">
          <w:rPr>
            <w:sz w:val="24"/>
            <w:szCs w:val="24"/>
            <w:lang w:val="en"/>
          </w:rPr>
          <w:t>6</w:t>
        </w:r>
      </w:ins>
      <w:del w:id="35" w:author="Author">
        <w:r w:rsidR="00807FF7" w:rsidDel="00135364">
          <w:rPr>
            <w:sz w:val="24"/>
            <w:szCs w:val="24"/>
            <w:lang w:val="en"/>
          </w:rPr>
          <w:delText>5</w:delText>
        </w:r>
      </w:del>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Author" w:initials="A">
    <w:p w14:paraId="1F73C73F" w14:textId="03410224" w:rsidR="00172B9B" w:rsidRDefault="00172B9B">
      <w:pPr>
        <w:pStyle w:val="CommentText"/>
        <w:rPr>
          <w:b/>
          <w:bCs/>
        </w:rPr>
      </w:pPr>
      <w:r>
        <w:rPr>
          <w:rStyle w:val="CommentReference"/>
        </w:rPr>
        <w:annotationRef/>
      </w:r>
      <w:r w:rsidRPr="003B4F04">
        <w:rPr>
          <w:b/>
          <w:bCs/>
        </w:rPr>
        <w:t>FDA comment:</w:t>
      </w:r>
    </w:p>
    <w:p w14:paraId="3B13419B" w14:textId="77777777" w:rsidR="003B4F04" w:rsidRPr="003B4F04" w:rsidRDefault="003B4F04">
      <w:pPr>
        <w:pStyle w:val="CommentText"/>
        <w:rPr>
          <w:b/>
          <w:bCs/>
        </w:rPr>
      </w:pPr>
    </w:p>
    <w:p w14:paraId="5C973FB5" w14:textId="280EE2B0" w:rsidR="003B4F04" w:rsidRDefault="003B4F04" w:rsidP="003B4F04">
      <w:pPr>
        <w:pStyle w:val="CommentText"/>
      </w:pPr>
      <w:r>
        <w:t>Pfizer, The events not contained in the Tables 1-4 above were not solicited, thus they should be categorized correctly and moved into the discussion of Non-Serious Unsolicited Adverse Events, below, using a format consistent with presentation of those events, by treatment arm and follow-up time period.</w:t>
      </w:r>
    </w:p>
    <w:p w14:paraId="1C6C2B1B" w14:textId="3173DA59" w:rsidR="00172B9B" w:rsidRDefault="003B4F04" w:rsidP="003B4F04">
      <w:pPr>
        <w:pStyle w:val="CommentText"/>
      </w:pPr>
      <w:r>
        <w:t>Events discussed elsewhere should not be included (lymphadenopathy, injection site redness).</w:t>
      </w:r>
    </w:p>
  </w:comment>
  <w:comment w:id="9" w:author="Author" w:initials="A">
    <w:p w14:paraId="0011105D" w14:textId="5EF90574" w:rsidR="00D22ECD" w:rsidRDefault="003B4F04" w:rsidP="00CE008D">
      <w:pPr>
        <w:pStyle w:val="CommentText"/>
      </w:pPr>
      <w:r>
        <w:rPr>
          <w:rStyle w:val="CommentReference"/>
        </w:rPr>
        <w:annotationRef/>
      </w:r>
    </w:p>
    <w:p w14:paraId="29AD8206" w14:textId="5CD2726D" w:rsidR="00D22ECD" w:rsidRPr="00884FEB" w:rsidRDefault="00D22ECD" w:rsidP="00D22ECD">
      <w:pPr>
        <w:pStyle w:val="CommentText"/>
        <w:rPr>
          <w:b/>
          <w:bCs/>
        </w:rPr>
      </w:pPr>
      <w:r w:rsidRPr="00884FEB">
        <w:rPr>
          <w:b/>
          <w:bCs/>
        </w:rPr>
        <w:t>Pfizer-BioNTech</w:t>
      </w:r>
      <w:r w:rsidR="00CE008D">
        <w:rPr>
          <w:b/>
          <w:bCs/>
        </w:rPr>
        <w:t xml:space="preserve"> response</w:t>
      </w:r>
      <w:r w:rsidRPr="00884FEB">
        <w:rPr>
          <w:b/>
          <w:bCs/>
        </w:rPr>
        <w:t xml:space="preserve">: </w:t>
      </w:r>
    </w:p>
    <w:p w14:paraId="0061E98A" w14:textId="5313E19E" w:rsidR="00D22ECD" w:rsidRDefault="00D22ECD" w:rsidP="00D22ECD">
      <w:pPr>
        <w:pStyle w:val="CommentText"/>
      </w:pPr>
      <w:r>
        <w:t>The Sponsor accepts and has provided the follow-up period and treatment arm data</w:t>
      </w:r>
      <w:r w:rsidR="00E46497">
        <w:t xml:space="preserve"> in the Non Serious Adverse Event section below</w:t>
      </w:r>
      <w:r>
        <w:t>.</w:t>
      </w:r>
    </w:p>
    <w:p w14:paraId="47490D94" w14:textId="77777777" w:rsidR="00D22ECD" w:rsidRDefault="00D22ECD" w:rsidP="00D22ECD">
      <w:pPr>
        <w:pStyle w:val="CommentText"/>
      </w:pPr>
    </w:p>
    <w:p w14:paraId="597C9023" w14:textId="69857DD5" w:rsidR="006B2690" w:rsidRDefault="006B2690" w:rsidP="00D22ECD">
      <w:pPr>
        <w:pStyle w:val="CommentText"/>
      </w:pPr>
      <w:r>
        <w:t>Source:</w:t>
      </w:r>
    </w:p>
    <w:p w14:paraId="4D24D5EF" w14:textId="77777777" w:rsidR="006B2690" w:rsidRDefault="006B2690" w:rsidP="00D22ECD">
      <w:pPr>
        <w:pStyle w:val="CommentText"/>
      </w:pPr>
    </w:p>
    <w:p w14:paraId="156FB099" w14:textId="061DF4EE" w:rsidR="006B2690" w:rsidRPr="006B2690" w:rsidRDefault="006B2690" w:rsidP="006B2690">
      <w:pPr>
        <w:rPr>
          <w:rFonts w:ascii="Arial" w:eastAsia="Times New Roman" w:hAnsi="Arial"/>
          <w:i/>
          <w:iCs/>
          <w:color w:val="4472C4" w:themeColor="accent1"/>
          <w:sz w:val="24"/>
        </w:rPr>
      </w:pPr>
      <w:r w:rsidRPr="006B2690">
        <w:rPr>
          <w:rFonts w:ascii="Arial" w:eastAsia="Times New Roman" w:hAnsi="Arial"/>
          <w:i/>
          <w:iCs/>
          <w:color w:val="4472C4" w:themeColor="accent1"/>
          <w:sz w:val="24"/>
        </w:rPr>
        <w:t>Interim Clinical Study Report – 6 Month Update: A Phase 1/2/3, Placebo</w:t>
      </w:r>
      <w:r w:rsidRPr="006B2690">
        <w:rPr>
          <w:rFonts w:ascii="Arial" w:eastAsia="Times New Roman" w:hAnsi="Arial"/>
          <w:i/>
          <w:iCs/>
          <w:color w:val="4472C4" w:themeColor="accent1"/>
          <w:sz w:val="24"/>
        </w:rPr>
        <w:noBreakHyphen/>
        <w:t>Controlled, Randomized, Observer-Blind, Dose-Finding Study to Evaluate the Safety, Tolerability, Immunogenicity, and Efficacy of SARS-COV-2 RNA Vaccine Candidates Against COVID-19 in Healthy Individuals: Tables</w:t>
      </w:r>
    </w:p>
    <w:p w14:paraId="3124E44D" w14:textId="5E9E9DF0" w:rsidR="003B4F04" w:rsidRDefault="00D22ECD" w:rsidP="00D22ECD">
      <w:pPr>
        <w:pStyle w:val="CommentText"/>
      </w:pPr>
      <w:r w:rsidRPr="006B2690">
        <w:rPr>
          <w:i/>
          <w:iCs/>
          <w:color w:val="4472C4" w:themeColor="accent1"/>
        </w:rPr>
        <w:t>14.86</w:t>
      </w:r>
      <w:r w:rsidR="006B2690" w:rsidRPr="006B2690">
        <w:rPr>
          <w:i/>
          <w:iCs/>
          <w:color w:val="4472C4" w:themeColor="accent1"/>
        </w:rPr>
        <w:t xml:space="preserve"> and</w:t>
      </w:r>
      <w:r w:rsidRPr="006B2690">
        <w:rPr>
          <w:i/>
          <w:iCs/>
          <w:color w:val="4472C4" w:themeColor="accent1"/>
        </w:rPr>
        <w:t xml:space="preserve"> 14.87</w:t>
      </w:r>
    </w:p>
  </w:comment>
  <w:comment w:id="19" w:author="Author" w:initials="A">
    <w:p w14:paraId="67A1C711" w14:textId="77777777" w:rsidR="00D22ECD" w:rsidRDefault="00D22ECD" w:rsidP="00D22ECD">
      <w:pPr>
        <w:pStyle w:val="CommentText"/>
        <w:rPr>
          <w:b/>
          <w:bCs/>
        </w:rPr>
      </w:pPr>
      <w:r>
        <w:rPr>
          <w:rStyle w:val="CommentReference"/>
        </w:rPr>
        <w:annotationRef/>
      </w:r>
      <w:r w:rsidRPr="003B4F04">
        <w:rPr>
          <w:b/>
          <w:bCs/>
        </w:rPr>
        <w:t>FDA comment:</w:t>
      </w:r>
    </w:p>
    <w:p w14:paraId="445ECADD" w14:textId="77777777" w:rsidR="00D22ECD" w:rsidRPr="003B4F04" w:rsidRDefault="00D22ECD" w:rsidP="00D22ECD">
      <w:pPr>
        <w:pStyle w:val="CommentText"/>
        <w:rPr>
          <w:b/>
          <w:bCs/>
        </w:rPr>
      </w:pPr>
    </w:p>
    <w:p w14:paraId="03996B83" w14:textId="77777777" w:rsidR="00D22ECD" w:rsidRDefault="00D22ECD" w:rsidP="00D22ECD">
      <w:pPr>
        <w:pStyle w:val="CommentText"/>
      </w:pPr>
      <w:r>
        <w:t>Pfizer, The events not contained in the Tables 1-4 above were not solicited, thus they should be categorized correctly and moved into the discussion of Non-Serious Unsolicited Adverse Events, below, using a format consistent with presentation of those events, by treatment arm and follow-up time period.</w:t>
      </w:r>
    </w:p>
    <w:p w14:paraId="2FBE314B" w14:textId="77777777" w:rsidR="00D22ECD" w:rsidRDefault="00D22ECD" w:rsidP="00D22ECD">
      <w:pPr>
        <w:pStyle w:val="CommentText"/>
      </w:pPr>
      <w:r>
        <w:t>Events discussed elsewhere should not be included (lymphadenopathy, injection site redness).</w:t>
      </w:r>
    </w:p>
    <w:p w14:paraId="2E75E6A2" w14:textId="77777777" w:rsidR="00D22ECD" w:rsidRDefault="00D22ECD" w:rsidP="00D22ECD">
      <w:pPr>
        <w:pStyle w:val="CommentText"/>
      </w:pPr>
    </w:p>
    <w:p w14:paraId="7C1DAD43" w14:textId="57D0A22C" w:rsidR="00D22ECD" w:rsidRPr="00884FEB" w:rsidRDefault="00D22ECD" w:rsidP="00D22ECD">
      <w:pPr>
        <w:pStyle w:val="CommentText"/>
        <w:rPr>
          <w:b/>
          <w:bCs/>
        </w:rPr>
      </w:pPr>
      <w:r w:rsidRPr="00884FEB">
        <w:rPr>
          <w:b/>
          <w:bCs/>
        </w:rPr>
        <w:t>Pfizer-BioNTech</w:t>
      </w:r>
      <w:r w:rsidR="00CE008D">
        <w:rPr>
          <w:b/>
          <w:bCs/>
        </w:rPr>
        <w:t xml:space="preserve"> response</w:t>
      </w:r>
      <w:r w:rsidRPr="00884FEB">
        <w:rPr>
          <w:b/>
          <w:bCs/>
        </w:rPr>
        <w:t xml:space="preserve">: </w:t>
      </w:r>
    </w:p>
    <w:p w14:paraId="198CF06F" w14:textId="77777777" w:rsidR="00D22ECD" w:rsidRDefault="00D22ECD" w:rsidP="00D22ECD">
      <w:pPr>
        <w:pStyle w:val="CommentText"/>
      </w:pPr>
      <w:r>
        <w:t>The Sponsor accepts and has provided the follow-up period and treatment arm data.</w:t>
      </w:r>
    </w:p>
    <w:p w14:paraId="4EF08700" w14:textId="77777777" w:rsidR="00D22ECD" w:rsidRDefault="00D22ECD" w:rsidP="00D22ECD">
      <w:pPr>
        <w:pStyle w:val="CommentText"/>
      </w:pPr>
    </w:p>
    <w:p w14:paraId="61CCACF3" w14:textId="77777777" w:rsidR="00E46497" w:rsidRDefault="00E46497" w:rsidP="00E46497">
      <w:pPr>
        <w:pStyle w:val="CommentText"/>
      </w:pPr>
      <w:r>
        <w:t>Source:</w:t>
      </w:r>
    </w:p>
    <w:p w14:paraId="0413E0CA" w14:textId="77777777" w:rsidR="00E46497" w:rsidRDefault="00E46497" w:rsidP="00E46497">
      <w:pPr>
        <w:pStyle w:val="CommentText"/>
      </w:pPr>
    </w:p>
    <w:p w14:paraId="09A35830" w14:textId="77777777" w:rsidR="00E46497" w:rsidRPr="006B2690" w:rsidRDefault="00E46497" w:rsidP="00E46497">
      <w:pPr>
        <w:rPr>
          <w:rFonts w:ascii="Arial" w:eastAsia="Times New Roman" w:hAnsi="Arial"/>
          <w:i/>
          <w:iCs/>
          <w:color w:val="4472C4" w:themeColor="accent1"/>
          <w:sz w:val="24"/>
        </w:rPr>
      </w:pPr>
      <w:r w:rsidRPr="006B2690">
        <w:rPr>
          <w:rFonts w:ascii="Arial" w:eastAsia="Times New Roman" w:hAnsi="Arial"/>
          <w:i/>
          <w:iCs/>
          <w:color w:val="4472C4" w:themeColor="accent1"/>
          <w:sz w:val="24"/>
        </w:rPr>
        <w:t>Interim Clinical Study Report – 6 Month Update: A Phase 1/2/3, Placebo</w:t>
      </w:r>
      <w:r w:rsidRPr="006B2690">
        <w:rPr>
          <w:rFonts w:ascii="Arial" w:eastAsia="Times New Roman" w:hAnsi="Arial"/>
          <w:i/>
          <w:iCs/>
          <w:color w:val="4472C4" w:themeColor="accent1"/>
          <w:sz w:val="24"/>
        </w:rPr>
        <w:noBreakHyphen/>
        <w:t>Controlled, Randomized, Observer-Blind, Dose-Finding Study to Evaluate the Safety, Tolerability, Immunogenicity, and Efficacy of SARS-COV-2 RNA Vaccine Candidates Against COVID-19 in Healthy Individuals: Tables</w:t>
      </w:r>
    </w:p>
    <w:p w14:paraId="3E0FF817" w14:textId="5A7AE2C2" w:rsidR="00D22ECD" w:rsidRDefault="00E46497" w:rsidP="00E46497">
      <w:pPr>
        <w:pStyle w:val="CommentText"/>
      </w:pPr>
      <w:r w:rsidRPr="006B2690">
        <w:rPr>
          <w:i/>
          <w:iCs/>
          <w:color w:val="4472C4" w:themeColor="accent1"/>
        </w:rPr>
        <w:t>14.86 and 14.87</w:t>
      </w:r>
    </w:p>
  </w:comment>
  <w:comment w:id="29" w:author="Author" w:initials="A">
    <w:p w14:paraId="155FEE77" w14:textId="77777777" w:rsidR="007247A4" w:rsidRPr="007247A4" w:rsidRDefault="00240A63" w:rsidP="00240A63">
      <w:pPr>
        <w:pStyle w:val="CommentText"/>
        <w:rPr>
          <w:b/>
          <w:bCs/>
        </w:rPr>
      </w:pPr>
      <w:r>
        <w:rPr>
          <w:rStyle w:val="CommentReference"/>
        </w:rPr>
        <w:annotationRef/>
      </w:r>
      <w:r w:rsidR="007247A4" w:rsidRPr="007247A4">
        <w:rPr>
          <w:b/>
          <w:bCs/>
        </w:rPr>
        <w:t>FDA comment:</w:t>
      </w:r>
    </w:p>
    <w:p w14:paraId="0CDA7B1C" w14:textId="77777777" w:rsidR="007247A4" w:rsidRDefault="007247A4" w:rsidP="00240A63">
      <w:pPr>
        <w:pStyle w:val="CommentText"/>
      </w:pPr>
    </w:p>
    <w:p w14:paraId="155EBB43" w14:textId="6BD60714" w:rsidR="00240A63" w:rsidRDefault="00240A63" w:rsidP="00240A63">
      <w:pPr>
        <w:pStyle w:val="CommentText"/>
      </w:pPr>
      <w:r>
        <w:t xml:space="preserve">Pfizer, </w:t>
      </w:r>
    </w:p>
    <w:p w14:paraId="6E42BB33" w14:textId="77777777" w:rsidR="00240A63" w:rsidRDefault="00240A63" w:rsidP="00240A63">
      <w:pPr>
        <w:pStyle w:val="CommentText"/>
      </w:pPr>
      <w:r>
        <w:t>Please see our revised statement regarding subgroup analyses off vaccine efficacy.</w:t>
      </w:r>
    </w:p>
  </w:comment>
  <w:comment w:id="30" w:author="Author" w:initials="A">
    <w:p w14:paraId="17863C45" w14:textId="77777777" w:rsidR="007247A4" w:rsidRPr="0058697C" w:rsidRDefault="007247A4">
      <w:pPr>
        <w:pStyle w:val="CommentText"/>
        <w:rPr>
          <w:b/>
        </w:rPr>
      </w:pPr>
      <w:r>
        <w:rPr>
          <w:rStyle w:val="CommentReference"/>
        </w:rPr>
        <w:annotationRef/>
      </w:r>
      <w:r w:rsidRPr="0058697C">
        <w:rPr>
          <w:b/>
        </w:rPr>
        <w:t>Pfizer-BioNTech response:</w:t>
      </w:r>
    </w:p>
    <w:p w14:paraId="34B1A9EE" w14:textId="76A5BD9B" w:rsidR="007247A4" w:rsidRDefault="00922153">
      <w:pPr>
        <w:pStyle w:val="CommentText"/>
      </w:pPr>
      <w:r w:rsidRPr="0058697C">
        <w:t>The Sponsor accepts th</w:t>
      </w:r>
      <w:r w:rsidR="000426E2" w:rsidRPr="0058697C">
        <w:t>e</w:t>
      </w:r>
      <w:r w:rsidRPr="0058697C">
        <w:t xml:space="preserve"> </w:t>
      </w:r>
      <w:r w:rsidR="000426E2" w:rsidRPr="0058697C">
        <w:t xml:space="preserve">FDA’s </w:t>
      </w:r>
      <w:r w:rsidRPr="0058697C">
        <w:t>revision</w:t>
      </w:r>
      <w:r w:rsidR="000426E2" w:rsidRPr="0058697C">
        <w:t xml:space="preserve"> to this paragraph</w:t>
      </w:r>
      <w:r w:rsidRPr="0058697C">
        <w:t>.</w:t>
      </w:r>
    </w:p>
  </w:comment>
  <w:comment w:id="32" w:author="Author" w:initials="A">
    <w:p w14:paraId="12F4121D" w14:textId="6D3B2E71" w:rsidR="001B5452" w:rsidRPr="00C96196" w:rsidRDefault="001B5452">
      <w:pPr>
        <w:pStyle w:val="CommentText"/>
        <w:rPr>
          <w:b/>
          <w:bCs/>
        </w:rPr>
      </w:pPr>
      <w:r>
        <w:rPr>
          <w:rStyle w:val="CommentReference"/>
        </w:rPr>
        <w:annotationRef/>
      </w:r>
      <w:r w:rsidR="00C96196" w:rsidRPr="00C96196">
        <w:rPr>
          <w:b/>
          <w:bCs/>
        </w:rPr>
        <w:t>FDA comment:</w:t>
      </w:r>
    </w:p>
    <w:p w14:paraId="78B66579" w14:textId="77777777" w:rsidR="00C96196" w:rsidRDefault="00C96196">
      <w:pPr>
        <w:pStyle w:val="CommentText"/>
      </w:pPr>
    </w:p>
    <w:p w14:paraId="085FDC87" w14:textId="77777777" w:rsidR="00C96196" w:rsidRDefault="00C96196" w:rsidP="00C96196">
      <w:pPr>
        <w:pStyle w:val="CommentText"/>
      </w:pPr>
      <w:r>
        <w:t>Pfizer,</w:t>
      </w:r>
    </w:p>
    <w:p w14:paraId="22D0F59D" w14:textId="609BED66" w:rsidR="00C96196" w:rsidRDefault="00C96196" w:rsidP="00C96196">
      <w:pPr>
        <w:pStyle w:val="CommentText"/>
      </w:pPr>
      <w:r>
        <w:t>We continue to request to only provide a link to DailyMed as this is sufficient. Furthermore, the other site may contain elements that are promotional and have not been reviewed by FDA.</w:t>
      </w:r>
    </w:p>
  </w:comment>
  <w:comment w:id="33" w:author="Author" w:initials="A">
    <w:p w14:paraId="2E4520F7" w14:textId="56D3EA79" w:rsidR="00C96196" w:rsidRDefault="00C96196">
      <w:pPr>
        <w:pStyle w:val="CommentText"/>
        <w:rPr>
          <w:b/>
          <w:bCs/>
        </w:rPr>
      </w:pPr>
      <w:r>
        <w:rPr>
          <w:rStyle w:val="CommentReference"/>
        </w:rPr>
        <w:annotationRef/>
      </w:r>
      <w:r w:rsidRPr="00C96196">
        <w:rPr>
          <w:b/>
          <w:bCs/>
        </w:rPr>
        <w:t>Pfizer-BioNtech</w:t>
      </w:r>
      <w:r w:rsidR="000978D8">
        <w:rPr>
          <w:b/>
          <w:bCs/>
        </w:rPr>
        <w:t xml:space="preserve"> </w:t>
      </w:r>
      <w:r w:rsidR="00CE008D">
        <w:rPr>
          <w:b/>
          <w:bCs/>
        </w:rPr>
        <w:t>response</w:t>
      </w:r>
      <w:r w:rsidRPr="00C96196">
        <w:rPr>
          <w:b/>
          <w:bCs/>
        </w:rPr>
        <w:t>:</w:t>
      </w:r>
    </w:p>
    <w:p w14:paraId="1271A52E" w14:textId="1A9DD8A9" w:rsidR="005445C4" w:rsidRDefault="00217BFB" w:rsidP="00F9466F">
      <w:pPr>
        <w:pStyle w:val="CommentText"/>
      </w:pPr>
      <w:r w:rsidRPr="000978D8">
        <w:t>T</w:t>
      </w:r>
      <w:r w:rsidR="000978D8" w:rsidRPr="000978D8">
        <w:t xml:space="preserve">he Sponsor </w:t>
      </w:r>
      <w:r w:rsidR="00F37BA3">
        <w:t xml:space="preserve">will comply </w:t>
      </w:r>
      <w:r w:rsidR="0028536A">
        <w:t xml:space="preserve">but we reiterate our concern that there is a delay with labels being posted to DailyMed and we believe that including both websites will allow providers to obtain information about our product as quickly as possible. </w:t>
      </w:r>
      <w:r w:rsidR="0028536A" w:rsidRPr="001D4878">
        <w:t>This is consistent with Pfizer's other approved labels and no objections have been raised.</w:t>
      </w:r>
      <w:r w:rsidR="006A6CD7">
        <w:t xml:space="preserve"> </w:t>
      </w:r>
      <w:r w:rsidR="006A6CD7" w:rsidRPr="006A6CD7">
        <w:t xml:space="preserve">The Sponsor </w:t>
      </w:r>
      <w:r w:rsidR="006A6CD7">
        <w:t>plans to revisit this discussion with the next labeling supplement post-approval</w:t>
      </w:r>
      <w:r w:rsidR="006A6CD7" w:rsidRPr="006A6CD7">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C6C2B1B" w15:done="0"/>
  <w15:commentEx w15:paraId="3124E44D" w15:paraIdParent="1C6C2B1B" w15:done="0"/>
  <w15:commentEx w15:paraId="3E0FF817" w15:done="0"/>
  <w15:commentEx w15:paraId="6E42BB33" w15:done="0"/>
  <w15:commentEx w15:paraId="34B1A9EE" w15:paraIdParent="6E42BB33" w15:done="0"/>
  <w15:commentEx w15:paraId="22D0F59D" w15:done="0"/>
  <w15:commentEx w15:paraId="1271A52E" w15:paraIdParent="22D0F59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6C2B1B" w16cid:durableId="24C7C912"/>
  <w16cid:commentId w16cid:paraId="3124E44D" w16cid:durableId="24C7C923"/>
  <w16cid:commentId w16cid:paraId="3E0FF817" w16cid:durableId="24C89817"/>
  <w16cid:commentId w16cid:paraId="6E42BB33" w16cid:durableId="24C74039"/>
  <w16cid:commentId w16cid:paraId="34B1A9EE" w16cid:durableId="24C7C9DC"/>
  <w16cid:commentId w16cid:paraId="22D0F59D" w16cid:durableId="24C7C9FC"/>
  <w16cid:commentId w16cid:paraId="1271A52E" w16cid:durableId="24C7CA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92DA6" w14:textId="77777777" w:rsidR="00870F02" w:rsidRDefault="00870F02">
      <w:r>
        <w:separator/>
      </w:r>
    </w:p>
  </w:endnote>
  <w:endnote w:type="continuationSeparator" w:id="0">
    <w:p w14:paraId="2D70189B" w14:textId="77777777" w:rsidR="00870F02" w:rsidRDefault="00870F02">
      <w:r>
        <w:continuationSeparator/>
      </w:r>
    </w:p>
  </w:endnote>
  <w:endnote w:type="continuationNotice" w:id="1">
    <w:p w14:paraId="2596655F" w14:textId="77777777" w:rsidR="00870F02" w:rsidRDefault="00870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A0EF3" w14:textId="77777777" w:rsidR="00870F02" w:rsidRDefault="00870F02">
      <w:r>
        <w:separator/>
      </w:r>
    </w:p>
  </w:footnote>
  <w:footnote w:type="continuationSeparator" w:id="0">
    <w:p w14:paraId="7E036506" w14:textId="77777777" w:rsidR="00870F02" w:rsidRDefault="00870F02">
      <w:r>
        <w:continuationSeparator/>
      </w:r>
    </w:p>
  </w:footnote>
  <w:footnote w:type="continuationNotice" w:id="1">
    <w:p w14:paraId="4CB55A47" w14:textId="77777777" w:rsidR="00870F02" w:rsidRDefault="00870F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549A"/>
    <w:rsid w:val="000668EB"/>
    <w:rsid w:val="00066AAC"/>
    <w:rsid w:val="000671F0"/>
    <w:rsid w:val="00067508"/>
    <w:rsid w:val="000676CA"/>
    <w:rsid w:val="000677E1"/>
    <w:rsid w:val="00067CBC"/>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6C0"/>
    <w:rsid w:val="000C7E82"/>
    <w:rsid w:val="000D00AB"/>
    <w:rsid w:val="000D06F2"/>
    <w:rsid w:val="000D11C7"/>
    <w:rsid w:val="000D1F2D"/>
    <w:rsid w:val="000D1F3F"/>
    <w:rsid w:val="000D239C"/>
    <w:rsid w:val="000D2818"/>
    <w:rsid w:val="000D3265"/>
    <w:rsid w:val="000D39C1"/>
    <w:rsid w:val="000D3CA5"/>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BF6"/>
    <w:rsid w:val="00127E56"/>
    <w:rsid w:val="00127FE3"/>
    <w:rsid w:val="00130004"/>
    <w:rsid w:val="0013005F"/>
    <w:rsid w:val="001304EA"/>
    <w:rsid w:val="00130673"/>
    <w:rsid w:val="001308C1"/>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6E"/>
    <w:rsid w:val="001A01C2"/>
    <w:rsid w:val="001A04C7"/>
    <w:rsid w:val="001A14C9"/>
    <w:rsid w:val="001A1B2C"/>
    <w:rsid w:val="001A1FAA"/>
    <w:rsid w:val="001A2593"/>
    <w:rsid w:val="001A324C"/>
    <w:rsid w:val="001A39D8"/>
    <w:rsid w:val="001A4777"/>
    <w:rsid w:val="001A4C97"/>
    <w:rsid w:val="001A5E25"/>
    <w:rsid w:val="001A6E9A"/>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878"/>
    <w:rsid w:val="001D4D8A"/>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F1F"/>
    <w:rsid w:val="0065622E"/>
    <w:rsid w:val="00657336"/>
    <w:rsid w:val="00660187"/>
    <w:rsid w:val="006601D4"/>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4F43"/>
    <w:rsid w:val="0069504A"/>
    <w:rsid w:val="006951BE"/>
    <w:rsid w:val="00695856"/>
    <w:rsid w:val="00695A48"/>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518"/>
    <w:rsid w:val="006E1D61"/>
    <w:rsid w:val="006E201A"/>
    <w:rsid w:val="006E24D4"/>
    <w:rsid w:val="006E24E5"/>
    <w:rsid w:val="006E28E0"/>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23F8"/>
    <w:rsid w:val="007329BB"/>
    <w:rsid w:val="00732CF6"/>
    <w:rsid w:val="00732EDB"/>
    <w:rsid w:val="0073314B"/>
    <w:rsid w:val="00733A57"/>
    <w:rsid w:val="00733DF9"/>
    <w:rsid w:val="0073401E"/>
    <w:rsid w:val="00734093"/>
    <w:rsid w:val="00734D17"/>
    <w:rsid w:val="00735C5F"/>
    <w:rsid w:val="0073616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262"/>
    <w:rsid w:val="00767A74"/>
    <w:rsid w:val="00767B07"/>
    <w:rsid w:val="00767C22"/>
    <w:rsid w:val="00767C98"/>
    <w:rsid w:val="00770EB7"/>
    <w:rsid w:val="007710CE"/>
    <w:rsid w:val="00771504"/>
    <w:rsid w:val="00771CB2"/>
    <w:rsid w:val="007722F4"/>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949"/>
    <w:rsid w:val="007A206E"/>
    <w:rsid w:val="007A20E7"/>
    <w:rsid w:val="007A21F3"/>
    <w:rsid w:val="007A226E"/>
    <w:rsid w:val="007A24E6"/>
    <w:rsid w:val="007A2C08"/>
    <w:rsid w:val="007A2C67"/>
    <w:rsid w:val="007A2C94"/>
    <w:rsid w:val="007A2ECF"/>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782"/>
    <w:rsid w:val="007C38BA"/>
    <w:rsid w:val="007C3CEE"/>
    <w:rsid w:val="007C456C"/>
    <w:rsid w:val="007C487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627"/>
    <w:rsid w:val="00802DD7"/>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095"/>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C0060"/>
    <w:rsid w:val="009C07EF"/>
    <w:rsid w:val="009C0DD1"/>
    <w:rsid w:val="009C1926"/>
    <w:rsid w:val="009C1EE1"/>
    <w:rsid w:val="009C20D2"/>
    <w:rsid w:val="009C253E"/>
    <w:rsid w:val="009C278D"/>
    <w:rsid w:val="009C2C9F"/>
    <w:rsid w:val="009C30FB"/>
    <w:rsid w:val="009C3220"/>
    <w:rsid w:val="009C3F8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2D7"/>
    <w:rsid w:val="009F698F"/>
    <w:rsid w:val="009F6B21"/>
    <w:rsid w:val="009F7782"/>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1759"/>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C7F"/>
    <w:rsid w:val="00A77D69"/>
    <w:rsid w:val="00A80121"/>
    <w:rsid w:val="00A81209"/>
    <w:rsid w:val="00A82441"/>
    <w:rsid w:val="00A827C9"/>
    <w:rsid w:val="00A827CE"/>
    <w:rsid w:val="00A827F6"/>
    <w:rsid w:val="00A82C67"/>
    <w:rsid w:val="00A82D6A"/>
    <w:rsid w:val="00A833C6"/>
    <w:rsid w:val="00A836AA"/>
    <w:rsid w:val="00A83D48"/>
    <w:rsid w:val="00A8428D"/>
    <w:rsid w:val="00A8449F"/>
    <w:rsid w:val="00A84C2C"/>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4063"/>
    <w:rsid w:val="00A945DD"/>
    <w:rsid w:val="00A946C8"/>
    <w:rsid w:val="00A9552C"/>
    <w:rsid w:val="00A95613"/>
    <w:rsid w:val="00A95C16"/>
    <w:rsid w:val="00A95DE1"/>
    <w:rsid w:val="00A962A0"/>
    <w:rsid w:val="00A96B12"/>
    <w:rsid w:val="00A96FA4"/>
    <w:rsid w:val="00A976B0"/>
    <w:rsid w:val="00A97C0B"/>
    <w:rsid w:val="00A97EF7"/>
    <w:rsid w:val="00A97FAA"/>
    <w:rsid w:val="00AA09B6"/>
    <w:rsid w:val="00AA0B00"/>
    <w:rsid w:val="00AA1571"/>
    <w:rsid w:val="00AA25CC"/>
    <w:rsid w:val="00AA3DF0"/>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F8A"/>
    <w:rsid w:val="00AE7BF1"/>
    <w:rsid w:val="00AE7C8C"/>
    <w:rsid w:val="00AE7DBD"/>
    <w:rsid w:val="00AE7EBA"/>
    <w:rsid w:val="00AEAC48"/>
    <w:rsid w:val="00AF02C9"/>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56B4"/>
    <w:rsid w:val="00BE6499"/>
    <w:rsid w:val="00BE6509"/>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A97"/>
    <w:rsid w:val="00C10F4D"/>
    <w:rsid w:val="00C10FCC"/>
    <w:rsid w:val="00C11F2C"/>
    <w:rsid w:val="00C1228E"/>
    <w:rsid w:val="00C1258E"/>
    <w:rsid w:val="00C130C4"/>
    <w:rsid w:val="00C1334D"/>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71EA"/>
    <w:rsid w:val="00C3735D"/>
    <w:rsid w:val="00C37D89"/>
    <w:rsid w:val="00C405CA"/>
    <w:rsid w:val="00C407F1"/>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BD8"/>
    <w:rsid w:val="00C76D2F"/>
    <w:rsid w:val="00C76D61"/>
    <w:rsid w:val="00C76EE8"/>
    <w:rsid w:val="00C77241"/>
    <w:rsid w:val="00C77504"/>
    <w:rsid w:val="00C778D4"/>
    <w:rsid w:val="00C8049B"/>
    <w:rsid w:val="00C805E4"/>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B07"/>
    <w:rsid w:val="00C90932"/>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983"/>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549"/>
    <w:rsid w:val="00D33A63"/>
    <w:rsid w:val="00D33E95"/>
    <w:rsid w:val="00D3402A"/>
    <w:rsid w:val="00D342A1"/>
    <w:rsid w:val="00D346FC"/>
    <w:rsid w:val="00D349E2"/>
    <w:rsid w:val="00D3553E"/>
    <w:rsid w:val="00D359C2"/>
    <w:rsid w:val="00D35B18"/>
    <w:rsid w:val="00D3664D"/>
    <w:rsid w:val="00D3748C"/>
    <w:rsid w:val="00D378AE"/>
    <w:rsid w:val="00D37920"/>
    <w:rsid w:val="00D37CD8"/>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76F3"/>
    <w:rsid w:val="00DB79E4"/>
    <w:rsid w:val="00DC071C"/>
    <w:rsid w:val="00DC08DF"/>
    <w:rsid w:val="00DC0985"/>
    <w:rsid w:val="00DC10D2"/>
    <w:rsid w:val="00DC147C"/>
    <w:rsid w:val="00DC198E"/>
    <w:rsid w:val="00DC1D0B"/>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B3A"/>
    <w:rsid w:val="00E05D25"/>
    <w:rsid w:val="00E05D9D"/>
    <w:rsid w:val="00E06138"/>
    <w:rsid w:val="00E0632A"/>
    <w:rsid w:val="00E0658F"/>
    <w:rsid w:val="00E0668A"/>
    <w:rsid w:val="00E06837"/>
    <w:rsid w:val="00E07980"/>
    <w:rsid w:val="00E10092"/>
    <w:rsid w:val="00E1057D"/>
    <w:rsid w:val="00E1059D"/>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506F4"/>
    <w:rsid w:val="00E508C9"/>
    <w:rsid w:val="00E514E6"/>
    <w:rsid w:val="00E51659"/>
    <w:rsid w:val="00E52969"/>
    <w:rsid w:val="00E52A75"/>
    <w:rsid w:val="00E53359"/>
    <w:rsid w:val="00E53F04"/>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B3C"/>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C0660"/>
    <w:rsid w:val="00EC0822"/>
    <w:rsid w:val="00EC1169"/>
    <w:rsid w:val="00EC146A"/>
    <w:rsid w:val="00EC19E2"/>
    <w:rsid w:val="00EC1A8D"/>
    <w:rsid w:val="00EC222B"/>
    <w:rsid w:val="00EC2568"/>
    <w:rsid w:val="00EC256F"/>
    <w:rsid w:val="00EC26BA"/>
    <w:rsid w:val="00EC2848"/>
    <w:rsid w:val="00EC3D45"/>
    <w:rsid w:val="00EC3F75"/>
    <w:rsid w:val="00EC491C"/>
    <w:rsid w:val="00EC54C1"/>
    <w:rsid w:val="00EC5693"/>
    <w:rsid w:val="00EC572D"/>
    <w:rsid w:val="00EC5887"/>
    <w:rsid w:val="00EC5A3A"/>
    <w:rsid w:val="00EC5AD0"/>
    <w:rsid w:val="00EC5C06"/>
    <w:rsid w:val="00EC5E51"/>
    <w:rsid w:val="00EC61F0"/>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6F05"/>
    <w:rsid w:val="00F27167"/>
    <w:rsid w:val="00F27263"/>
    <w:rsid w:val="00F27296"/>
    <w:rsid w:val="00F27A02"/>
    <w:rsid w:val="00F27C44"/>
    <w:rsid w:val="00F27D82"/>
    <w:rsid w:val="00F27EA1"/>
    <w:rsid w:val="00F3025E"/>
    <w:rsid w:val="00F304B9"/>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20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C4A"/>
    <w:rsid w:val="00FF4479"/>
    <w:rsid w:val="00FF519F"/>
    <w:rsid w:val="00FF52F8"/>
    <w:rsid w:val="00FF589C"/>
    <w:rsid w:val="00FF6155"/>
    <w:rsid w:val="00FF68AF"/>
    <w:rsid w:val="00FF68DB"/>
    <w:rsid w:val="00FF6E44"/>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FCC4FA"/>
  <w15:chartTrackingRefBased/>
  <w15:docId w15:val="{2FDDCEDA-8B17-4C10-8089-A8B949963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www.vaers.hhs.gov" TargetMode="Externa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hyperlink" Target="https://mothertobaby.org/ongoing-study/covid19-vaccines/"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mothertobaby.org/ongoing-study/covid19-vaccines/"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16/09/relationships/commentsIds" Target="commentsIds.xml"/><Relationship Id="rId28" Type="http://schemas.openxmlformats.org/officeDocument/2006/relationships/image" Target="media/image9.png"/><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microsoft.com/office/2011/relationships/commentsExtended" Target="commentsExtended.xml"/><Relationship Id="rId27" Type="http://schemas.openxmlformats.org/officeDocument/2006/relationships/image" Target="media/image8.jp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8119</Words>
  <Characters>44791</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52805</CharactersWithSpaces>
  <SharedDoc>false</SharedDoc>
  <HLinks>
    <vt:vector size="90" baseType="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ariant>
        <vt:i4>7208974</vt:i4>
      </vt:variant>
      <vt:variant>
        <vt:i4>24</vt:i4>
      </vt:variant>
      <vt:variant>
        <vt:i4>0</vt:i4>
      </vt:variant>
      <vt:variant>
        <vt:i4>5</vt:i4>
      </vt:variant>
      <vt:variant>
        <vt:lpwstr>mailto:John.Perez@pfizer.com</vt:lpwstr>
      </vt:variant>
      <vt:variant>
        <vt:lpwstr/>
      </vt:variant>
      <vt:variant>
        <vt:i4>1572972</vt:i4>
      </vt:variant>
      <vt:variant>
        <vt:i4>21</vt:i4>
      </vt:variant>
      <vt:variant>
        <vt:i4>0</vt:i4>
      </vt:variant>
      <vt:variant>
        <vt:i4>5</vt:i4>
      </vt:variant>
      <vt:variant>
        <vt:lpwstr>mailto:Liping.Zhang@pfizer.com</vt:lpwstr>
      </vt:variant>
      <vt:variant>
        <vt:lpwstr/>
      </vt:variant>
      <vt:variant>
        <vt:i4>6422539</vt:i4>
      </vt:variant>
      <vt:variant>
        <vt:i4>18</vt:i4>
      </vt:variant>
      <vt:variant>
        <vt:i4>0</vt:i4>
      </vt:variant>
      <vt:variant>
        <vt:i4>5</vt:i4>
      </vt:variant>
      <vt:variant>
        <vt:lpwstr>mailto:Jennifer.Bodie@pfizer.com</vt:lpwstr>
      </vt:variant>
      <vt:variant>
        <vt:lpwstr/>
      </vt:variant>
      <vt:variant>
        <vt:i4>852021</vt:i4>
      </vt:variant>
      <vt:variant>
        <vt:i4>15</vt:i4>
      </vt:variant>
      <vt:variant>
        <vt:i4>0</vt:i4>
      </vt:variant>
      <vt:variant>
        <vt:i4>5</vt:i4>
      </vt:variant>
      <vt:variant>
        <vt:lpwstr>mailto:Xia.Xu3@pfizer.com</vt:lpwstr>
      </vt:variant>
      <vt:variant>
        <vt:lpwstr/>
      </vt:variant>
      <vt:variant>
        <vt:i4>7208974</vt:i4>
      </vt:variant>
      <vt:variant>
        <vt:i4>12</vt:i4>
      </vt:variant>
      <vt:variant>
        <vt:i4>0</vt:i4>
      </vt:variant>
      <vt:variant>
        <vt:i4>5</vt:i4>
      </vt:variant>
      <vt:variant>
        <vt:lpwstr>mailto:John.Perez@pfizer.com</vt:lpwstr>
      </vt:variant>
      <vt:variant>
        <vt:lpwstr/>
      </vt:variant>
      <vt:variant>
        <vt:i4>1572972</vt:i4>
      </vt:variant>
      <vt:variant>
        <vt:i4>9</vt:i4>
      </vt:variant>
      <vt:variant>
        <vt:i4>0</vt:i4>
      </vt:variant>
      <vt:variant>
        <vt:i4>5</vt:i4>
      </vt:variant>
      <vt:variant>
        <vt:lpwstr>mailto:Liping.Zhang@pfizer.com</vt:lpwstr>
      </vt:variant>
      <vt:variant>
        <vt:lpwstr/>
      </vt:variant>
      <vt:variant>
        <vt:i4>6422539</vt:i4>
      </vt:variant>
      <vt:variant>
        <vt:i4>6</vt:i4>
      </vt:variant>
      <vt:variant>
        <vt:i4>0</vt:i4>
      </vt:variant>
      <vt:variant>
        <vt:i4>5</vt:i4>
      </vt:variant>
      <vt:variant>
        <vt:lpwstr>mailto:Jennifer.Bodie@pfizer.com</vt:lpwstr>
      </vt:variant>
      <vt:variant>
        <vt:lpwstr/>
      </vt:variant>
      <vt:variant>
        <vt:i4>852021</vt:i4>
      </vt:variant>
      <vt:variant>
        <vt:i4>3</vt:i4>
      </vt:variant>
      <vt:variant>
        <vt:i4>0</vt:i4>
      </vt:variant>
      <vt:variant>
        <vt:i4>5</vt:i4>
      </vt:variant>
      <vt:variant>
        <vt:lpwstr>mailto:Xia.Xu3@pfizer.com</vt:lpwstr>
      </vt:variant>
      <vt:variant>
        <vt:lpwstr/>
      </vt:variant>
      <vt:variant>
        <vt:i4>7208974</vt:i4>
      </vt:variant>
      <vt:variant>
        <vt:i4>0</vt:i4>
      </vt:variant>
      <vt:variant>
        <vt:i4>0</vt:i4>
      </vt:variant>
      <vt:variant>
        <vt:i4>5</vt:i4>
      </vt:variant>
      <vt:variant>
        <vt:lpwstr>mailto:John.Perez@pfizer.com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Marilyn *</dc:creator>
  <cp:keywords/>
  <cp:lastModifiedBy>Johnson, Marilyn *</cp:lastModifiedBy>
  <cp:revision>2</cp:revision>
  <dcterms:created xsi:type="dcterms:W3CDTF">2022-08-26T20:40:00Z</dcterms:created>
  <dcterms:modified xsi:type="dcterms:W3CDTF">2022-08-26T20:40:00Z</dcterms:modified>
</cp:coreProperties>
</file>