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1E34114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2D6CC1">
        <w:rPr>
          <w:rFonts w:eastAsia="Times New Roman"/>
          <w:b/>
          <w:color w:val="000000"/>
          <w:sz w:val="16"/>
        </w:rPr>
        <w:t>2021</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4C79192E"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2410A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56B08502"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r>
        <w:rPr>
          <w:rFonts w:ascii="Times New Roman" w:hAnsi="Times New Roman" w:cs="Times New Roman"/>
        </w:rPr>
        <w:t xml:space="preserve">Postmarketing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339DD372"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2D6CC1">
        <w:rPr>
          <w:rFonts w:eastAsia="Times New Roman"/>
          <w:b/>
          <w:bCs/>
          <w:color w:val="000000"/>
          <w:sz w:val="16"/>
        </w:rPr>
        <w:t>8</w:t>
      </w:r>
      <w:r w:rsidRPr="00177859">
        <w:rPr>
          <w:rFonts w:eastAsia="Times New Roman"/>
          <w:b/>
          <w:bCs/>
          <w:color w:val="000000"/>
          <w:sz w:val="16"/>
        </w:rPr>
        <w:t>/</w:t>
      </w:r>
      <w:r w:rsidR="002D6CC1">
        <w:rPr>
          <w:rFonts w:eastAsia="Times New Roman"/>
          <w:b/>
          <w:bCs/>
          <w:color w:val="000000"/>
          <w:sz w:val="16"/>
        </w:rPr>
        <w:t>2021</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3EBBA2"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 xml:space="preserve">arketing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2621F7"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Provided diluent vials are single-use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mL.</w:t>
      </w:r>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r>
        <w:rPr>
          <w:sz w:val="24"/>
          <w:szCs w:val="24"/>
        </w:rPr>
        <w:t xml:space="preserve">Postmarketing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4DD06DC"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r w:rsidR="0076687F" w:rsidRPr="00A177DB">
        <w:rPr>
          <w:sz w:val="24"/>
          <w:szCs w:val="24"/>
        </w:rPr>
        <w:t xml:space="preserve">Emergency Use Authorization </w:t>
      </w:r>
      <w:r w:rsidR="00DA1233" w:rsidRPr="00CE249F">
        <w:rPr>
          <w:sz w:val="24"/>
          <w:szCs w:val="24"/>
        </w:rPr>
        <w:t xml:space="preserve"> </w:t>
      </w:r>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with regard to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similar to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rStyle w:val="CommentReference"/>
          <w:sz w:val="24"/>
          <w:szCs w:val="24"/>
        </w:rPr>
      </w:pPr>
    </w:p>
    <w:p w14:paraId="032B53E0" w14:textId="46D4EA2F" w:rsidR="00797D20" w:rsidRPr="007B61C5" w:rsidRDefault="00797D20" w:rsidP="00797D20">
      <w:pPr>
        <w:rPr>
          <w:del w:id="7" w:author="Author"/>
          <w:rStyle w:val="CommentReference"/>
          <w:sz w:val="24"/>
          <w:szCs w:val="24"/>
        </w:rPr>
      </w:pPr>
      <w:del w:id="8" w:author="Author">
        <w:r w:rsidRPr="007B61C5">
          <w:rPr>
            <w:rStyle w:val="CommentReference"/>
            <w:sz w:val="24"/>
            <w:szCs w:val="24"/>
          </w:rPr>
          <w:delText xml:space="preserve">In clinical studies, the adverse reactions occurring in &lt;10% of participants 16 through 55 years of age following any dose were </w:delText>
        </w:r>
        <w:r w:rsidRPr="007B61C5" w:rsidDel="00172B9B">
          <w:rPr>
            <w:sz w:val="24"/>
            <w:szCs w:val="24"/>
          </w:rPr>
          <w:delText xml:space="preserve">injection site redness (9.5%), </w:delText>
        </w:r>
        <w:r w:rsidRPr="007B61C5">
          <w:rPr>
            <w:sz w:val="24"/>
            <w:szCs w:val="24"/>
          </w:rPr>
          <w:delText xml:space="preserve">nausea (1.4%), malaise </w:delText>
        </w:r>
        <w:r>
          <w:rPr>
            <w:sz w:val="24"/>
            <w:szCs w:val="24"/>
          </w:rPr>
          <w:delText> </w:delText>
        </w:r>
        <w:r w:rsidRPr="007B61C5">
          <w:rPr>
            <w:sz w:val="24"/>
            <w:szCs w:val="24"/>
          </w:rPr>
          <w:delText xml:space="preserve">(0.7%), </w:delText>
        </w:r>
        <w:r w:rsidRPr="007B61C5" w:rsidDel="00172B9B">
          <w:rPr>
            <w:sz w:val="24"/>
            <w:szCs w:val="24"/>
          </w:rPr>
          <w:delText>lymphadenopathy (0.5%)</w:delText>
        </w:r>
        <w:r w:rsidDel="00172B9B">
          <w:rPr>
            <w:sz w:val="24"/>
            <w:szCs w:val="24"/>
          </w:rPr>
          <w:delText xml:space="preserve">, </w:delText>
        </w:r>
        <w:r>
          <w:rPr>
            <w:sz w:val="24"/>
            <w:szCs w:val="24"/>
          </w:rPr>
          <w:delText xml:space="preserve">asthenia (0.4%), </w:delText>
        </w:r>
        <w:r w:rsidRPr="007B61C5">
          <w:rPr>
            <w:sz w:val="24"/>
            <w:szCs w:val="24"/>
          </w:rPr>
          <w:delText>decreased appetite (0.2%), hyperhidrosis</w:delText>
        </w:r>
      </w:del>
      <w:ins w:id="9" w:author="Author">
        <w:del w:id="10" w:author="Author">
          <w:r w:rsidR="00126930">
            <w:rPr>
              <w:sz w:val="24"/>
              <w:szCs w:val="24"/>
            </w:rPr>
            <w:delText> </w:delText>
          </w:r>
        </w:del>
      </w:ins>
      <w:del w:id="11" w:author="Author">
        <w:r w:rsidRPr="007B61C5">
          <w:rPr>
            <w:sz w:val="24"/>
            <w:szCs w:val="24"/>
          </w:rPr>
          <w:delText xml:space="preserve"> (0.1%), lethargy (0.1%), and night sweats (0.1%).</w:delText>
        </w:r>
      </w:del>
    </w:p>
    <w:p w14:paraId="303D6050" w14:textId="7128D7ED" w:rsidR="00797D20" w:rsidRPr="007B61C5" w:rsidRDefault="00797D20" w:rsidP="00797D20">
      <w:pPr>
        <w:rPr>
          <w:del w:id="12" w:author="Author"/>
          <w:rStyle w:val="CommentReference"/>
          <w:sz w:val="24"/>
          <w:szCs w:val="24"/>
        </w:rPr>
      </w:pPr>
    </w:p>
    <w:p w14:paraId="70B9D27D" w14:textId="16EA9CBD" w:rsidR="00B24525" w:rsidRPr="00426479" w:rsidRDefault="00797D20" w:rsidP="00B12A97">
      <w:pPr>
        <w:shd w:val="clear" w:color="auto" w:fill="FFFFFF"/>
        <w:rPr>
          <w:del w:id="13" w:author="Author"/>
          <w:rFonts w:eastAsia="Times New Roman"/>
          <w:sz w:val="24"/>
        </w:rPr>
      </w:pPr>
      <w:del w:id="14" w:author="Author">
        <w:r w:rsidRPr="007B61C5">
          <w:rPr>
            <w:rStyle w:val="CommentReference"/>
            <w:sz w:val="24"/>
            <w:szCs w:val="24"/>
          </w:rPr>
          <w:delText xml:space="preserve">In clinical studies, the adverse reactions occurring in &lt;10% of participants 56 years of age and older following any dose were nausea (1.0%), malaise (0.5%), </w:delText>
        </w:r>
        <w:r w:rsidRPr="007B61C5">
          <w:rPr>
            <w:sz w:val="24"/>
            <w:szCs w:val="24"/>
          </w:rPr>
          <w:delText xml:space="preserve">asthenia (0.3%), </w:delText>
        </w:r>
        <w:r w:rsidRPr="007B61C5" w:rsidDel="00172B9B">
          <w:rPr>
            <w:sz w:val="24"/>
            <w:szCs w:val="24"/>
          </w:rPr>
          <w:delText xml:space="preserve">lymphadenopathy (0.2%), </w:delText>
        </w:r>
        <w:r w:rsidRPr="007B61C5">
          <w:rPr>
            <w:sz w:val="24"/>
            <w:szCs w:val="24"/>
          </w:rPr>
          <w:delText>lethargy (0.2%), decreased appetite (0.1%), hyperhidrosis (0.1%), and night sweats (0.1%).</w:delText>
        </w:r>
      </w:del>
    </w:p>
    <w:p w14:paraId="2CB0DC56" w14:textId="053E2567" w:rsidR="009F7782" w:rsidRPr="00617321" w:rsidRDefault="009F7782" w:rsidP="0045485F">
      <w:pPr>
        <w:shd w:val="clear" w:color="auto" w:fill="FFFFFF"/>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r w:rsidR="002354CE">
        <w:rPr>
          <w:sz w:val="24"/>
          <w:szCs w:val="24"/>
        </w:rPr>
        <w:t xml:space="preserve"> </w:t>
      </w:r>
      <w:r w:rsidR="6153278D" w:rsidRPr="5FA77D1B">
        <w:rPr>
          <w:sz w:val="24"/>
          <w:szCs w:val="24"/>
        </w:rPr>
        <w:t>11,253</w:t>
      </w:r>
      <w:r w:rsidRPr="00671A1C">
        <w:rPr>
          <w:sz w:val="24"/>
          <w:szCs w:val="24"/>
        </w:rPr>
        <w:t xml:space="preserve"> </w:t>
      </w:r>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r w:rsidR="7C6DC5A5" w:rsidRPr="4CD4C87B">
        <w:rPr>
          <w:sz w:val="24"/>
          <w:szCs w:val="24"/>
        </w:rPr>
        <w:t>11,316</w:t>
      </w:r>
      <w:r w:rsidR="00F53066">
        <w:rPr>
          <w:sz w:val="24"/>
          <w:szCs w:val="24"/>
        </w:rPr>
        <w:t xml:space="preserve"> (</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r w:rsidRPr="00671A1C">
        <w:rPr>
          <w:sz w:val="24"/>
          <w:szCs w:val="24"/>
        </w:rPr>
        <w:t>8.1%</w:t>
      </w:r>
      <w:r w:rsidR="00F53066">
        <w:rPr>
          <w:sz w:val="24"/>
          <w:szCs w:val="24"/>
        </w:rPr>
        <w:t>)</w:t>
      </w:r>
      <w:r w:rsidRPr="00671A1C">
        <w:rPr>
          <w:sz w:val="24"/>
          <w:szCs w:val="24"/>
        </w:rPr>
        <w:t xml:space="preserve"> and </w:t>
      </w: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387D03FE" w:rsidR="00671A1C" w:rsidRPr="00671A1C" w:rsidRDefault="00671A1C" w:rsidP="12A7DE4C">
      <w:pPr>
        <w:keepNext/>
        <w:shd w:val="clear" w:color="auto" w:fill="FFFFFF" w:themeFill="background1"/>
        <w:rPr>
          <w:sz w:val="24"/>
          <w:szCs w:val="24"/>
        </w:rPr>
      </w:pPr>
    </w:p>
    <w:p w14:paraId="1EA96A45" w14:textId="6326C594" w:rsidR="00533200" w:rsidRDefault="00936D3C" w:rsidP="00533200">
      <w:pPr>
        <w:keepNext/>
        <w:shd w:val="clear" w:color="auto" w:fill="FFFFFF"/>
        <w:rPr>
          <w:sz w:val="24"/>
          <w:szCs w:val="24"/>
        </w:rPr>
      </w:pPr>
      <w:r>
        <w:rPr>
          <w:sz w:val="24"/>
          <w:szCs w:val="24"/>
        </w:rPr>
        <w:t>Unsolicited a</w:t>
      </w:r>
      <w:r w:rsidR="00533200" w:rsidRPr="00CE249F">
        <w:rPr>
          <w:sz w:val="24"/>
          <w:szCs w:val="24"/>
        </w:rPr>
        <w:t>dverse events detailed below for participants 16 years of age and older are for the placebo</w:t>
      </w:r>
      <w:r w:rsidR="001916A7">
        <w:rPr>
          <w:sz w:val="24"/>
          <w:szCs w:val="24"/>
        </w:rPr>
        <w:noBreakHyphen/>
      </w:r>
      <w:r w:rsidR="00533200" w:rsidRPr="00CE249F">
        <w:rPr>
          <w:sz w:val="24"/>
          <w:szCs w:val="24"/>
        </w:rPr>
        <w:t>controlled blinded follow-up period up to the participants’ unblinding dates.</w:t>
      </w:r>
    </w:p>
    <w:p w14:paraId="44BBD2F8" w14:textId="77777777" w:rsidR="000E3974" w:rsidRDefault="000E3974" w:rsidP="5F82077D">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r w:rsidR="7C59561B" w:rsidRPr="63F42889">
        <w:rPr>
          <w:sz w:val="24"/>
          <w:szCs w:val="24"/>
        </w:rPr>
        <w:t>12,</w:t>
      </w:r>
      <w:r w:rsidR="7C59561B" w:rsidRPr="5F82077D">
        <w:rPr>
          <w:sz w:val="24"/>
          <w:szCs w:val="24"/>
        </w:rPr>
        <w:t>006</w:t>
      </w:r>
      <w:r>
        <w:rPr>
          <w:sz w:val="24"/>
          <w:szCs w:val="24"/>
        </w:rPr>
        <w:t xml:space="preserve"> (</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15BDEBB9" w:rsidR="00B72E03" w:rsidRPr="0085778F" w:rsidRDefault="00B72E03"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3BBA84CE"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=12,995; placebo = 13,026), serious adverse events from Dose 1 up to the participant unblinding date in ongoing follow-up were reporte</w:t>
      </w:r>
      <w:r w:rsidR="0092327E" w:rsidRPr="00434ED6">
        <w:rPr>
          <w:rFonts w:eastAsia="Times New Roman"/>
          <w:sz w:val="24"/>
          <w:szCs w:val="24"/>
        </w:rPr>
        <w:t xml:space="preserve">d by 103 (0.8%)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w:t>
      </w:r>
      <w:r w:rsidR="00B06126">
        <w:rPr>
          <w:rFonts w:eastAsia="Times New Roman"/>
          <w:sz w:val="24"/>
          <w:szCs w:val="24"/>
        </w:rPr>
        <w:t> </w:t>
      </w:r>
      <w:r w:rsidR="0092327E" w:rsidRPr="00881E4F">
        <w:rPr>
          <w:rFonts w:eastAsia="Times New Roman"/>
          <w:sz w:val="24"/>
          <w:szCs w:val="24"/>
        </w:rPr>
        <w:t>8</w:t>
      </w:r>
      <w:r w:rsidR="00E943EF">
        <w:rPr>
          <w:rFonts w:eastAsia="Times New Roman"/>
          <w:sz w:val="24"/>
          <w:szCs w:val="24"/>
        </w:rPr>
        <w:t>,</w:t>
      </w:r>
      <w:r w:rsidR="0092327E" w:rsidRPr="00881E4F">
        <w:rPr>
          <w:rFonts w:eastAsia="Times New Roman"/>
          <w:sz w:val="24"/>
          <w:szCs w:val="24"/>
        </w:rPr>
        <w:t>931, placebo = 8</w:t>
      </w:r>
      <w:r w:rsidR="00E943EF">
        <w:rPr>
          <w:rFonts w:eastAsia="Times New Roman"/>
          <w:sz w:val="24"/>
          <w:szCs w:val="24"/>
        </w:rPr>
        <w:t>,</w:t>
      </w:r>
      <w:r w:rsidR="0092327E" w:rsidRPr="00881E4F">
        <w:rPr>
          <w:rFonts w:eastAsia="Times New Roman"/>
          <w:sz w:val="24"/>
          <w:szCs w:val="24"/>
        </w:rPr>
        <w:t xml:space="preserve">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17C83B3F" w:rsidR="0057762E" w:rsidRPr="0057762E" w:rsidRDefault="00285725" w:rsidP="0057762E">
      <w:pPr>
        <w:keepNext/>
        <w:shd w:val="clear" w:color="auto" w:fill="FFFFFF"/>
        <w:rPr>
          <w:rFonts w:eastAsia="Times New Roman"/>
          <w:sz w:val="24"/>
        </w:rPr>
      </w:pPr>
      <w:r>
        <w:rPr>
          <w:rFonts w:eastAsia="Times New Roman"/>
          <w:sz w:val="24"/>
        </w:rPr>
        <w:t>In the analysis of blinded, placebo-controlled follow-up, t</w:t>
      </w:r>
      <w:r w:rsidR="0057762E"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sidR="00BF0F29">
        <w:rPr>
          <w:rFonts w:eastAsia="Times New Roman"/>
          <w:sz w:val="24"/>
        </w:rPr>
        <w:t xml:space="preserve"> </w:t>
      </w:r>
      <w:r w:rsidR="00BF0F29">
        <w:rPr>
          <w:sz w:val="24"/>
          <w:szCs w:val="24"/>
        </w:rPr>
        <w:t>In the analysis of unblinded follow-up, there were no notable patterns of specific categories of serious adverse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27506515" w14:textId="66943AC8" w:rsidR="00D33549" w:rsidRPr="00D22ECD" w:rsidRDefault="001E5540" w:rsidP="00D22ECD">
      <w:pPr>
        <w:keepNext/>
        <w:shd w:val="clear" w:color="auto" w:fill="FFFFFF"/>
        <w:rPr>
          <w:ins w:id="15" w:author="Author"/>
          <w:rStyle w:val="CommentReference"/>
          <w:rFonts w:eastAsia="Times New Roman"/>
          <w:sz w:val="24"/>
        </w:rPr>
      </w:pPr>
      <w:bookmarkStart w:id="16" w:name="_Hlk79832279"/>
      <w:ins w:id="17" w:author="Author">
        <w:r>
          <w:rPr>
            <w:sz w:val="24"/>
            <w:szCs w:val="24"/>
          </w:rPr>
          <w:t>A</w:t>
        </w:r>
        <w:r w:rsidR="00D33549" w:rsidRPr="00566534">
          <w:rPr>
            <w:sz w:val="24"/>
            <w:szCs w:val="24"/>
          </w:rPr>
          <w:t>mong the total participants who received COMIRNATY or placebo</w:t>
        </w:r>
        <w:r w:rsidR="00D33549">
          <w:rPr>
            <w:sz w:val="24"/>
            <w:szCs w:val="24"/>
          </w:rPr>
          <w:t xml:space="preserve"> 1 month after </w:t>
        </w:r>
        <w:r w:rsidR="00D70327">
          <w:rPr>
            <w:sz w:val="24"/>
            <w:szCs w:val="24"/>
          </w:rPr>
          <w:t>Dose 2</w:t>
        </w:r>
        <w:r w:rsidR="00D33549" w:rsidRPr="007B61C5">
          <w:rPr>
            <w:rStyle w:val="CommentReference"/>
            <w:sz w:val="24"/>
            <w:szCs w:val="24"/>
          </w:rPr>
          <w:t xml:space="preserve">, the adverse reactions occurring in &lt;10% of participants 16 through 55 years of age following any dose were </w:t>
        </w:r>
        <w:r w:rsidR="00D33549" w:rsidRPr="007B61C5">
          <w:rPr>
            <w:sz w:val="24"/>
            <w:szCs w:val="24"/>
          </w:rPr>
          <w:t>nausea (1.4%</w:t>
        </w:r>
        <w:r w:rsidR="00D33549">
          <w:rPr>
            <w:sz w:val="24"/>
            <w:szCs w:val="24"/>
          </w:rPr>
          <w:t xml:space="preserve"> </w:t>
        </w:r>
        <w:r w:rsidR="00D33549">
          <w:rPr>
            <w:sz w:val="24"/>
            <w:szCs w:val="24"/>
          </w:rPr>
          <w:lastRenderedPageBreak/>
          <w:t>or 0.5%</w:t>
        </w:r>
        <w:r w:rsidR="00D33549" w:rsidRPr="007B61C5">
          <w:rPr>
            <w:sz w:val="24"/>
            <w:szCs w:val="24"/>
          </w:rPr>
          <w:t>), malaise</w:t>
        </w:r>
        <w:r w:rsidR="00D33549">
          <w:rPr>
            <w:sz w:val="24"/>
            <w:szCs w:val="24"/>
          </w:rPr>
          <w:t> </w:t>
        </w:r>
        <w:r w:rsidR="00D33549" w:rsidRPr="007B61C5">
          <w:rPr>
            <w:sz w:val="24"/>
            <w:szCs w:val="24"/>
          </w:rPr>
          <w:t>(0.7%</w:t>
        </w:r>
        <w:r w:rsidR="00D33549">
          <w:rPr>
            <w:sz w:val="24"/>
            <w:szCs w:val="24"/>
          </w:rPr>
          <w:t xml:space="preserve"> or 0.1%</w:t>
        </w:r>
        <w:r w:rsidR="00D33549" w:rsidRPr="007B61C5">
          <w:rPr>
            <w:sz w:val="24"/>
            <w:szCs w:val="24"/>
          </w:rPr>
          <w:t xml:space="preserve">), </w:t>
        </w:r>
        <w:r w:rsidR="00D33549">
          <w:rPr>
            <w:sz w:val="24"/>
            <w:szCs w:val="24"/>
          </w:rPr>
          <w:t xml:space="preserve">asthenia (0.4% or 0.1%), </w:t>
        </w:r>
        <w:r w:rsidR="00D33549" w:rsidRPr="007B61C5">
          <w:rPr>
            <w:sz w:val="24"/>
            <w:szCs w:val="24"/>
          </w:rPr>
          <w:t>decreased appetite (0.2%</w:t>
        </w:r>
        <w:r w:rsidR="00D33549">
          <w:rPr>
            <w:sz w:val="24"/>
            <w:szCs w:val="24"/>
          </w:rPr>
          <w:t xml:space="preserve"> or 0.0%</w:t>
        </w:r>
        <w:r w:rsidR="00D33549" w:rsidRPr="007B61C5">
          <w:rPr>
            <w:sz w:val="24"/>
            <w:szCs w:val="24"/>
          </w:rPr>
          <w:t>), hyperhidrosis</w:t>
        </w:r>
        <w:r w:rsidR="00D33549">
          <w:rPr>
            <w:sz w:val="24"/>
            <w:szCs w:val="24"/>
          </w:rPr>
          <w:t> </w:t>
        </w:r>
        <w:r w:rsidR="00D33549" w:rsidRPr="007B61C5">
          <w:rPr>
            <w:sz w:val="24"/>
            <w:szCs w:val="24"/>
          </w:rPr>
          <w:t>(0.1%</w:t>
        </w:r>
        <w:r w:rsidR="00D33549">
          <w:rPr>
            <w:sz w:val="24"/>
            <w:szCs w:val="24"/>
          </w:rPr>
          <w:t xml:space="preserve"> or 0.0%</w:t>
        </w:r>
        <w:r w:rsidR="00D33549" w:rsidRPr="007B61C5">
          <w:rPr>
            <w:sz w:val="24"/>
            <w:szCs w:val="24"/>
          </w:rPr>
          <w:t>), lethargy (0.1%</w:t>
        </w:r>
        <w:r w:rsidR="00D33549">
          <w:rPr>
            <w:sz w:val="24"/>
            <w:szCs w:val="24"/>
          </w:rPr>
          <w:t xml:space="preserve"> or 0.0%</w:t>
        </w:r>
        <w:r w:rsidR="00D33549" w:rsidRPr="007B61C5">
          <w:rPr>
            <w:sz w:val="24"/>
            <w:szCs w:val="24"/>
          </w:rPr>
          <w:t>), and night sweats (0.1%</w:t>
        </w:r>
        <w:r w:rsidR="00D33549">
          <w:rPr>
            <w:sz w:val="24"/>
            <w:szCs w:val="24"/>
          </w:rPr>
          <w:t xml:space="preserve"> or 0.0%</w:t>
        </w:r>
        <w:r w:rsidR="00D33549" w:rsidRPr="007B61C5">
          <w:rPr>
            <w:sz w:val="24"/>
            <w:szCs w:val="24"/>
          </w:rPr>
          <w:t>).</w:t>
        </w:r>
        <w:r w:rsidR="00D33549">
          <w:rPr>
            <w:sz w:val="24"/>
            <w:szCs w:val="24"/>
          </w:rPr>
          <w:t xml:space="preserve"> </w:t>
        </w:r>
      </w:ins>
    </w:p>
    <w:p w14:paraId="52429B43" w14:textId="77777777" w:rsidR="00D33549" w:rsidRPr="007B61C5" w:rsidRDefault="00D33549" w:rsidP="00D33549">
      <w:pPr>
        <w:rPr>
          <w:ins w:id="18" w:author="Author"/>
          <w:rStyle w:val="CommentReference"/>
          <w:sz w:val="24"/>
          <w:szCs w:val="24"/>
        </w:rPr>
      </w:pPr>
    </w:p>
    <w:p w14:paraId="604B41DD" w14:textId="4851D9C3" w:rsidR="00D33549" w:rsidRPr="00213ABF" w:rsidRDefault="005B41C5" w:rsidP="00D33549">
      <w:pPr>
        <w:keepNext/>
        <w:shd w:val="clear" w:color="auto" w:fill="FFFFFF"/>
        <w:rPr>
          <w:ins w:id="19" w:author="Author"/>
          <w:rFonts w:eastAsia="Times New Roman"/>
          <w:sz w:val="24"/>
        </w:rPr>
      </w:pPr>
      <w:ins w:id="20" w:author="Author">
        <w:r>
          <w:rPr>
            <w:sz w:val="24"/>
            <w:szCs w:val="24"/>
          </w:rPr>
          <w:t>Among</w:t>
        </w:r>
        <w:r w:rsidR="00D70327">
          <w:rPr>
            <w:sz w:val="24"/>
            <w:szCs w:val="24"/>
          </w:rPr>
          <w:t xml:space="preserve"> t</w:t>
        </w:r>
        <w:r w:rsidR="00D33549" w:rsidRPr="00566534">
          <w:rPr>
            <w:sz w:val="24"/>
            <w:szCs w:val="24"/>
          </w:rPr>
          <w:t>he total participants who received COMIRNATY or placebo</w:t>
        </w:r>
        <w:r w:rsidR="00D33549">
          <w:rPr>
            <w:sz w:val="24"/>
            <w:szCs w:val="24"/>
          </w:rPr>
          <w:t xml:space="preserve"> 1 month after </w:t>
        </w:r>
        <w:r w:rsidR="00D70327">
          <w:rPr>
            <w:sz w:val="24"/>
            <w:szCs w:val="24"/>
          </w:rPr>
          <w:t>Dose 2</w:t>
        </w:r>
        <w:r w:rsidR="00D33549" w:rsidRPr="007B61C5">
          <w:rPr>
            <w:rStyle w:val="CommentReference"/>
            <w:sz w:val="24"/>
            <w:szCs w:val="24"/>
          </w:rPr>
          <w:t>, the adverse reactions occurring in &lt;10% of participants 56 years of age and older following any dose were nausea (1.0%</w:t>
        </w:r>
        <w:r w:rsidR="00D33549">
          <w:rPr>
            <w:rStyle w:val="CommentReference"/>
            <w:sz w:val="24"/>
            <w:szCs w:val="24"/>
          </w:rPr>
          <w:t xml:space="preserve"> or 0.3%</w:t>
        </w:r>
        <w:r w:rsidR="00D33549" w:rsidRPr="007B61C5">
          <w:rPr>
            <w:rStyle w:val="CommentReference"/>
            <w:sz w:val="24"/>
            <w:szCs w:val="24"/>
          </w:rPr>
          <w:t>), malaise (0.5%</w:t>
        </w:r>
        <w:r w:rsidR="00D33549">
          <w:rPr>
            <w:rStyle w:val="CommentReference"/>
            <w:sz w:val="24"/>
            <w:szCs w:val="24"/>
          </w:rPr>
          <w:t xml:space="preserve"> or 0.1%</w:t>
        </w:r>
        <w:r w:rsidR="00D33549" w:rsidRPr="007B61C5">
          <w:rPr>
            <w:rStyle w:val="CommentReference"/>
            <w:sz w:val="24"/>
            <w:szCs w:val="24"/>
          </w:rPr>
          <w:t xml:space="preserve">), </w:t>
        </w:r>
        <w:r w:rsidR="00D33549" w:rsidRPr="007B61C5">
          <w:rPr>
            <w:sz w:val="24"/>
            <w:szCs w:val="24"/>
          </w:rPr>
          <w:t>asthenia (0.3%</w:t>
        </w:r>
        <w:r w:rsidR="00D33549">
          <w:rPr>
            <w:sz w:val="24"/>
            <w:szCs w:val="24"/>
          </w:rPr>
          <w:t xml:space="preserve"> or 0.1%</w:t>
        </w:r>
        <w:r w:rsidR="00D33549" w:rsidRPr="007B61C5">
          <w:rPr>
            <w:sz w:val="24"/>
            <w:szCs w:val="24"/>
          </w:rPr>
          <w:t>), lethargy (0.2%</w:t>
        </w:r>
        <w:r w:rsidR="00D33549">
          <w:rPr>
            <w:sz w:val="24"/>
            <w:szCs w:val="24"/>
          </w:rPr>
          <w:t xml:space="preserve"> or 0.0%</w:t>
        </w:r>
        <w:r w:rsidR="00D33549" w:rsidRPr="007B61C5">
          <w:rPr>
            <w:sz w:val="24"/>
            <w:szCs w:val="24"/>
          </w:rPr>
          <w:t>), decreased appetite (0.1%</w:t>
        </w:r>
        <w:r w:rsidR="00D33549">
          <w:rPr>
            <w:sz w:val="24"/>
            <w:szCs w:val="24"/>
          </w:rPr>
          <w:t xml:space="preserve"> or 0.0</w:t>
        </w:r>
        <w:r w:rsidR="008A2918">
          <w:rPr>
            <w:sz w:val="24"/>
            <w:szCs w:val="24"/>
          </w:rPr>
          <w:t>%</w:t>
        </w:r>
        <w:r w:rsidR="00D33549" w:rsidRPr="007B61C5">
          <w:rPr>
            <w:sz w:val="24"/>
            <w:szCs w:val="24"/>
          </w:rPr>
          <w:t>), hyperhidrosis (0.1%</w:t>
        </w:r>
        <w:r w:rsidR="00D33549">
          <w:rPr>
            <w:sz w:val="24"/>
            <w:szCs w:val="24"/>
          </w:rPr>
          <w:t xml:space="preserve"> or 0.0%</w:t>
        </w:r>
        <w:r w:rsidR="00D33549" w:rsidRPr="007B61C5">
          <w:rPr>
            <w:sz w:val="24"/>
            <w:szCs w:val="24"/>
          </w:rPr>
          <w:t>), and night sweats (0.1%</w:t>
        </w:r>
        <w:r w:rsidR="00D33549">
          <w:rPr>
            <w:sz w:val="24"/>
            <w:szCs w:val="24"/>
          </w:rPr>
          <w:t xml:space="preserve"> or 0.0%</w:t>
        </w:r>
        <w:r w:rsidR="00D33549" w:rsidRPr="007B61C5">
          <w:rPr>
            <w:sz w:val="24"/>
            <w:szCs w:val="24"/>
          </w:rPr>
          <w:t>).</w:t>
        </w:r>
      </w:ins>
    </w:p>
    <w:p w14:paraId="257551EF" w14:textId="77777777" w:rsidR="00D33549" w:rsidRDefault="00D33549" w:rsidP="008C71D0">
      <w:pPr>
        <w:keepNext/>
        <w:shd w:val="clear" w:color="auto" w:fill="FFFFFF" w:themeFill="background1"/>
        <w:rPr>
          <w:ins w:id="21" w:author="Author"/>
          <w:rFonts w:eastAsia="Times New Roman"/>
          <w:sz w:val="24"/>
          <w:szCs w:val="24"/>
        </w:rPr>
      </w:pPr>
    </w:p>
    <w:p w14:paraId="58DCA67E" w14:textId="65C72F7A" w:rsidR="008C71D0" w:rsidRPr="006F486D" w:rsidRDefault="008C71D0" w:rsidP="008C71D0">
      <w:pPr>
        <w:keepNext/>
        <w:shd w:val="clear" w:color="auto" w:fill="FFFFFF" w:themeFill="background1"/>
        <w:rPr>
          <w:rFonts w:eastAsia="Times New Roman"/>
          <w:sz w:val="24"/>
          <w:szCs w:val="24"/>
        </w:rPr>
      </w:pPr>
      <w:r w:rsidRPr="008C71D0">
        <w:rPr>
          <w:rFonts w:eastAsia="Times New Roman"/>
          <w:sz w:val="24"/>
          <w:szCs w:val="24"/>
        </w:rPr>
        <w:t>Overall in Study 2 in which 12,995 participants 16 through 55 years of age received</w:t>
      </w:r>
      <w:r w:rsidRPr="008C71D0">
        <w:rPr>
          <w:rFonts w:eastAsia="Arial"/>
          <w:bCs/>
          <w:sz w:val="24"/>
          <w:szCs w:val="24"/>
        </w:rPr>
        <w:t xml:space="preserve"> COMIRNATY and 13,026 participants received placebo</w:t>
      </w:r>
      <w:r w:rsidRPr="008C71D0">
        <w:rPr>
          <w:rFonts w:eastAsia="Times New Roman"/>
          <w:sz w:val="24"/>
          <w:szCs w:val="24"/>
        </w:rPr>
        <w:t>, all events, which include non-serious adverse events from Dose 1 up to the participant unblinding date in ongoing follow-up were reported by 4</w:t>
      </w:r>
      <w:r w:rsidR="008A2734">
        <w:rPr>
          <w:rFonts w:eastAsia="Times New Roman"/>
          <w:sz w:val="24"/>
          <w:szCs w:val="24"/>
        </w:rPr>
        <w:t>,</w:t>
      </w:r>
      <w:r w:rsidRPr="008C71D0">
        <w:rPr>
          <w:rFonts w:eastAsia="Times New Roman"/>
          <w:sz w:val="24"/>
          <w:szCs w:val="24"/>
        </w:rPr>
        <w:t xml:space="preserve">396 (33.8%) participants who received </w:t>
      </w:r>
      <w:r w:rsidRPr="008C71D0">
        <w:rPr>
          <w:rFonts w:eastAsia="Arial"/>
          <w:bCs/>
          <w:sz w:val="24"/>
          <w:szCs w:val="24"/>
        </w:rPr>
        <w:t>COMIRNATY</w:t>
      </w:r>
      <w:r w:rsidRPr="008C71D0">
        <w:rPr>
          <w:rFonts w:eastAsia="Times New Roman"/>
          <w:sz w:val="24"/>
          <w:szCs w:val="24"/>
        </w:rPr>
        <w:t xml:space="preserve"> and 2</w:t>
      </w:r>
      <w:r w:rsidR="008A2734">
        <w:rPr>
          <w:rFonts w:eastAsia="Times New Roman"/>
          <w:sz w:val="24"/>
          <w:szCs w:val="24"/>
        </w:rPr>
        <w:t>,</w:t>
      </w:r>
      <w:r w:rsidRPr="008C71D0">
        <w:rPr>
          <w:rFonts w:eastAsia="Times New Roman"/>
          <w:sz w:val="24"/>
          <w:szCs w:val="24"/>
        </w:rPr>
        <w:t xml:space="preserve">136 (16.4%) participants in the placebo group, for participants who received at least 1 dose. In a similar analysis, in participants 56 years of age and older </w:t>
      </w:r>
      <w:r w:rsidRPr="008C71D0">
        <w:rPr>
          <w:rFonts w:eastAsia="Arial"/>
          <w:bCs/>
          <w:sz w:val="24"/>
          <w:szCs w:val="24"/>
        </w:rPr>
        <w:t>(COMIRNATY</w:t>
      </w:r>
      <w:r w:rsidRPr="008C71D0">
        <w:rPr>
          <w:rFonts w:eastAsia="Times New Roman"/>
          <w:sz w:val="24"/>
          <w:szCs w:val="24"/>
        </w:rPr>
        <w:t> = 8</w:t>
      </w:r>
      <w:r w:rsidR="008A2734">
        <w:rPr>
          <w:rFonts w:eastAsia="Times New Roman"/>
          <w:sz w:val="24"/>
          <w:szCs w:val="24"/>
        </w:rPr>
        <w:t>,</w:t>
      </w:r>
      <w:r w:rsidRPr="008C71D0">
        <w:rPr>
          <w:rFonts w:eastAsia="Times New Roman"/>
          <w:sz w:val="24"/>
          <w:szCs w:val="24"/>
        </w:rPr>
        <w:t>931, placebo</w:t>
      </w:r>
      <w:r w:rsidR="00D26E2E">
        <w:rPr>
          <w:rFonts w:eastAsia="Times New Roman"/>
          <w:sz w:val="24"/>
          <w:szCs w:val="24"/>
        </w:rPr>
        <w:t> </w:t>
      </w:r>
      <w:r w:rsidRPr="008C71D0">
        <w:rPr>
          <w:rFonts w:eastAsia="Times New Roman"/>
          <w:sz w:val="24"/>
          <w:szCs w:val="24"/>
        </w:rPr>
        <w:t>=</w:t>
      </w:r>
      <w:r w:rsidR="00D26E2E">
        <w:rPr>
          <w:rFonts w:eastAsia="Times New Roman"/>
          <w:sz w:val="24"/>
          <w:szCs w:val="24"/>
        </w:rPr>
        <w:t> </w:t>
      </w:r>
      <w:r w:rsidRPr="008C71D0">
        <w:rPr>
          <w:rFonts w:eastAsia="Times New Roman"/>
          <w:sz w:val="24"/>
          <w:szCs w:val="24"/>
        </w:rPr>
        <w:t>8</w:t>
      </w:r>
      <w:r w:rsidR="008A2734">
        <w:rPr>
          <w:rFonts w:eastAsia="Times New Roman"/>
          <w:sz w:val="24"/>
          <w:szCs w:val="24"/>
        </w:rPr>
        <w:t>,</w:t>
      </w:r>
      <w:r w:rsidRPr="008C71D0">
        <w:rPr>
          <w:rFonts w:eastAsia="Times New Roman"/>
          <w:sz w:val="24"/>
          <w:szCs w:val="24"/>
        </w:rPr>
        <w:t>895), all events, which include nonserious adverse events were reported by 2</w:t>
      </w:r>
      <w:r w:rsidR="008A2734">
        <w:rPr>
          <w:rFonts w:eastAsia="Times New Roman"/>
          <w:sz w:val="24"/>
          <w:szCs w:val="24"/>
        </w:rPr>
        <w:t>,</w:t>
      </w:r>
      <w:r w:rsidRPr="008C71D0">
        <w:rPr>
          <w:rFonts w:eastAsia="Times New Roman"/>
          <w:sz w:val="24"/>
          <w:szCs w:val="24"/>
        </w:rPr>
        <w:t xml:space="preserve">551 (28.6%) participants who received </w:t>
      </w:r>
      <w:r w:rsidRPr="008C71D0">
        <w:rPr>
          <w:rFonts w:eastAsia="Arial"/>
          <w:bCs/>
          <w:sz w:val="24"/>
          <w:szCs w:val="24"/>
        </w:rPr>
        <w:t>COMIRNATY</w:t>
      </w:r>
      <w:r w:rsidRPr="008C71D0">
        <w:rPr>
          <w:rFonts w:eastAsia="Times New Roman"/>
          <w:sz w:val="24"/>
          <w:szCs w:val="24"/>
        </w:rPr>
        <w:t xml:space="preserve"> and 1</w:t>
      </w:r>
      <w:r w:rsidR="00B90E9A">
        <w:rPr>
          <w:rFonts w:eastAsia="Times New Roman"/>
          <w:sz w:val="24"/>
          <w:szCs w:val="24"/>
        </w:rPr>
        <w:t>,</w:t>
      </w:r>
      <w:r w:rsidRPr="008C71D0">
        <w:rPr>
          <w:rFonts w:eastAsia="Times New Roman"/>
          <w:sz w:val="24"/>
          <w:szCs w:val="24"/>
        </w:rPr>
        <w:t>432 (16.1%) participants in the placebo group, for participants who received at least 1 dose. Among participants with confirmed stable HIV infection, all events, which include non-serious adverse events from Dose 1 up to the participant unblinding date in ongoing follow</w:t>
      </w:r>
      <w:r w:rsidR="00A833C6">
        <w:rPr>
          <w:rFonts w:eastAsia="Times New Roman"/>
          <w:sz w:val="24"/>
          <w:szCs w:val="24"/>
        </w:rPr>
        <w:noBreakHyphen/>
      </w:r>
      <w:r w:rsidRPr="008C71D0">
        <w:rPr>
          <w:rFonts w:eastAsia="Times New Roman"/>
          <w:sz w:val="24"/>
          <w:szCs w:val="24"/>
        </w:rPr>
        <w:t xml:space="preserve">up were reported by 29 (29%) participants who received </w:t>
      </w:r>
      <w:r w:rsidRPr="008C71D0">
        <w:rPr>
          <w:rFonts w:eastAsia="Arial"/>
          <w:sz w:val="24"/>
          <w:szCs w:val="24"/>
        </w:rPr>
        <w:t>COMIRNATY</w:t>
      </w:r>
      <w:r w:rsidRPr="008C71D0">
        <w:rPr>
          <w:rFonts w:eastAsia="Times New Roman"/>
          <w:sz w:val="24"/>
          <w:szCs w:val="24"/>
        </w:rPr>
        <w:t xml:space="preserve"> and 15 (15%) participants in the placebo group, for participants who received at least 1 dose.</w:t>
      </w:r>
    </w:p>
    <w:bookmarkEnd w:id="16"/>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r w:rsidRPr="006F486D">
        <w:rPr>
          <w:rFonts w:eastAsia="Times New Roman"/>
          <w:sz w:val="24"/>
        </w:rPr>
        <w:t xml:space="preserve">In these analyses, 58.2% of study participants had at least 4 months of follow-up after Dose 2.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2FE7457E" w:rsidR="00A36C1A" w:rsidRDefault="00A36C1A" w:rsidP="00A36C1A">
      <w:pPr>
        <w:keepNext/>
        <w:shd w:val="clear" w:color="auto" w:fill="FFFFFF"/>
        <w:rPr>
          <w:rFonts w:eastAsia="Times New Roman"/>
          <w:sz w:val="24"/>
        </w:rPr>
      </w:pPr>
    </w:p>
    <w:p w14:paraId="5661BF33" w14:textId="6DCFC281"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6A6760FB" w14:textId="77777777" w:rsidR="003C6870" w:rsidRPr="006F486D" w:rsidRDefault="003C6870" w:rsidP="00A36C1A">
      <w:pPr>
        <w:keepNext/>
        <w:shd w:val="clear" w:color="auto" w:fill="FFFFFF"/>
        <w:rPr>
          <w:rFonts w:eastAsia="Times New Roman"/>
          <w:sz w:val="24"/>
        </w:rPr>
      </w:pPr>
    </w:p>
    <w:p w14:paraId="66B1EAEE" w14:textId="39B79860"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r w:rsidR="00D032B3" w:rsidRPr="00177859">
        <w:rPr>
          <w:rFonts w:eastAsia="Times New Roman"/>
          <w:b/>
          <w:sz w:val="24"/>
        </w:rPr>
        <w:t>Post</w:t>
      </w:r>
      <w:r w:rsidR="00586040">
        <w:rPr>
          <w:rFonts w:eastAsia="Times New Roman"/>
          <w:b/>
          <w:sz w:val="24"/>
        </w:rPr>
        <w:t>m</w:t>
      </w:r>
      <w:r w:rsidR="005B025D">
        <w:rPr>
          <w:rFonts w:eastAsia="Times New Roman"/>
          <w:b/>
          <w:sz w:val="24"/>
        </w:rPr>
        <w:t xml:space="preserve">arketing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The following adverse reactions have been identified during post</w:t>
      </w:r>
      <w:r w:rsidR="005B025D">
        <w:rPr>
          <w:rFonts w:eastAsia="Times New Roman"/>
          <w:sz w:val="24"/>
          <w:szCs w:val="24"/>
        </w:rPr>
        <w:t xml:space="preserve">marketing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lastRenderedPageBreak/>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22" w:name="_Hlk64440336"/>
      <w:r w:rsidRPr="006F486D">
        <w:rPr>
          <w:sz w:val="24"/>
          <w:szCs w:val="24"/>
        </w:rPr>
        <w:t>Musculoskeletal and Connective Tissue Disorders</w:t>
      </w:r>
      <w:bookmarkEnd w:id="22"/>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39FDC54A"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r w:rsidR="00E332FA">
        <w:rPr>
          <w:sz w:val="24"/>
          <w:szCs w:val="24"/>
        </w:rPr>
        <w:t>4</w:t>
      </w:r>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r w:rsidR="00250B76">
        <w:rPr>
          <w:sz w:val="24"/>
          <w:szCs w:val="24"/>
        </w:rPr>
        <w:t>,</w:t>
      </w:r>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bookmarkStart w:id="23" w:name="_Hlk80252769"/>
      <w:r w:rsidRPr="00566534">
        <w:rPr>
          <w:sz w:val="24"/>
          <w:szCs w:val="24"/>
        </w:rPr>
        <w:t>Overall, among the total participants who received COMIRNATY or placebo</w:t>
      </w:r>
      <w:bookmarkEnd w:id="23"/>
      <w:r w:rsidRPr="00566534">
        <w:rPr>
          <w:sz w:val="24"/>
          <w:szCs w:val="24"/>
        </w:rPr>
        <w:t>,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24" w:name="IDX"/>
      <w:bookmarkStart w:id="25" w:name="_Hlk57121030"/>
      <w:bookmarkEnd w:id="24"/>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years of age and older who had been enrolled from July 27, 2020, and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25"/>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lastRenderedPageBreak/>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68516363" w14:textId="70A75641" w:rsidR="00240A63" w:rsidRPr="00624F9F" w:rsidRDefault="00240A63" w:rsidP="00240A63">
      <w:pPr>
        <w:rPr>
          <w:color w:val="242424"/>
          <w:sz w:val="24"/>
          <w:szCs w:val="24"/>
          <w:shd w:val="clear" w:color="auto" w:fill="FFFFFF"/>
        </w:rPr>
      </w:pPr>
      <w:r w:rsidRPr="008F5DB0">
        <w:rPr>
          <w:color w:val="242424"/>
          <w:sz w:val="24"/>
          <w:szCs w:val="24"/>
          <w:shd w:val="clear" w:color="auto" w:fill="FFFFFF"/>
        </w:rPr>
        <w:lastRenderedPageBreak/>
        <w:t>S</w:t>
      </w:r>
      <w:r w:rsidRPr="009B534E">
        <w:rPr>
          <w:color w:val="242424"/>
          <w:sz w:val="24"/>
          <w:szCs w:val="24"/>
          <w:shd w:val="clear" w:color="auto" w:fill="FFFFFF"/>
        </w:rPr>
        <w:t xml:space="preserve">ubgroup analyses </w:t>
      </w:r>
      <w:r w:rsidRPr="00152FDA">
        <w:rPr>
          <w:color w:val="242424"/>
          <w:sz w:val="24"/>
          <w:szCs w:val="24"/>
          <w:shd w:val="clear" w:color="auto" w:fill="FFFFFF"/>
        </w:rPr>
        <w:t xml:space="preserve">of vaccine efficacy </w:t>
      </w:r>
      <w:r w:rsidRPr="00CA1593">
        <w:rPr>
          <w:color w:val="242424"/>
          <w:sz w:val="24"/>
          <w:szCs w:val="24"/>
          <w:shd w:val="clear" w:color="auto" w:fill="FFFFFF"/>
        </w:rPr>
        <w:t xml:space="preserve">(although limited </w:t>
      </w:r>
      <w:r>
        <w:rPr>
          <w:color w:val="242424"/>
          <w:sz w:val="24"/>
          <w:szCs w:val="24"/>
          <w:shd w:val="clear" w:color="auto" w:fill="FFFFFF"/>
        </w:rPr>
        <w:t xml:space="preserve">by small </w:t>
      </w:r>
      <w:r w:rsidRPr="00CA1593">
        <w:rPr>
          <w:color w:val="242424"/>
          <w:sz w:val="24"/>
          <w:szCs w:val="24"/>
          <w:shd w:val="clear" w:color="auto" w:fill="FFFFFF"/>
        </w:rPr>
        <w:t xml:space="preserve">numbers of </w:t>
      </w:r>
      <w:r>
        <w:rPr>
          <w:color w:val="242424"/>
          <w:sz w:val="24"/>
          <w:szCs w:val="24"/>
          <w:shd w:val="clear" w:color="auto" w:fill="FFFFFF"/>
        </w:rPr>
        <w:t>cases in some subgroups</w:t>
      </w:r>
      <w:r w:rsidRPr="00CA1593">
        <w:rPr>
          <w:color w:val="242424"/>
          <w:sz w:val="24"/>
          <w:szCs w:val="24"/>
          <w:shd w:val="clear" w:color="auto" w:fill="FFFFFF"/>
        </w:rPr>
        <w:t>)</w:t>
      </w:r>
      <w:r>
        <w:rPr>
          <w:color w:val="242424"/>
          <w:sz w:val="24"/>
          <w:szCs w:val="24"/>
          <w:shd w:val="clear" w:color="auto" w:fill="FFFFFF"/>
        </w:rPr>
        <w:t xml:space="preserve"> </w:t>
      </w:r>
      <w:r w:rsidRPr="00152FDA">
        <w:rPr>
          <w:color w:val="242424"/>
          <w:sz w:val="24"/>
          <w:szCs w:val="24"/>
          <w:shd w:val="clear" w:color="auto" w:fill="FFFFFF"/>
        </w:rPr>
        <w:t xml:space="preserve">did not </w:t>
      </w:r>
      <w:r>
        <w:rPr>
          <w:color w:val="242424"/>
          <w:sz w:val="24"/>
          <w:szCs w:val="24"/>
          <w:shd w:val="clear" w:color="auto" w:fill="FFFFFF"/>
        </w:rPr>
        <w:t xml:space="preserve">suggest meaningful differences in efficacy across </w:t>
      </w:r>
      <w:r w:rsidRPr="009B534E">
        <w:rPr>
          <w:color w:val="242424"/>
          <w:sz w:val="24"/>
          <w:szCs w:val="24"/>
          <w:shd w:val="clear" w:color="auto" w:fill="FFFFFF"/>
        </w:rPr>
        <w:t xml:space="preserve">genders, ethnic groups, </w:t>
      </w:r>
      <w:r w:rsidRPr="009E3B3A">
        <w:rPr>
          <w:color w:val="242424"/>
          <w:sz w:val="24"/>
          <w:szCs w:val="24"/>
          <w:shd w:val="clear" w:color="auto" w:fill="FFFFFF"/>
        </w:rPr>
        <w:t>geographies, and participan</w:t>
      </w:r>
      <w:r w:rsidRPr="00493091">
        <w:rPr>
          <w:color w:val="242424"/>
          <w:sz w:val="24"/>
          <w:szCs w:val="24"/>
          <w:shd w:val="clear" w:color="auto" w:fill="FFFFFF"/>
        </w:rPr>
        <w:t xml:space="preserve">ts with </w:t>
      </w:r>
      <w:r w:rsidRPr="0092327E">
        <w:rPr>
          <w:color w:val="242424"/>
          <w:sz w:val="24"/>
          <w:szCs w:val="24"/>
          <w:shd w:val="clear" w:color="auto" w:fill="FFFFFF"/>
        </w:rPr>
        <w:t>obesity</w:t>
      </w:r>
      <w:r w:rsidRPr="00493091">
        <w:rPr>
          <w:color w:val="242424"/>
          <w:sz w:val="24"/>
          <w:szCs w:val="24"/>
          <w:shd w:val="clear" w:color="auto" w:fill="FFFFFF"/>
        </w:rPr>
        <w:t xml:space="preserve"> </w:t>
      </w:r>
      <w:r>
        <w:rPr>
          <w:color w:val="242424"/>
          <w:sz w:val="24"/>
          <w:szCs w:val="24"/>
          <w:shd w:val="clear" w:color="auto" w:fill="FFFFFF"/>
        </w:rPr>
        <w:t xml:space="preserve">and </w:t>
      </w:r>
      <w:r w:rsidRPr="00493091">
        <w:rPr>
          <w:color w:val="242424"/>
          <w:sz w:val="24"/>
          <w:szCs w:val="24"/>
          <w:shd w:val="clear" w:color="auto" w:fill="FFFFFF"/>
        </w:rPr>
        <w:t>medical comorbiditi</w:t>
      </w:r>
      <w:r w:rsidRPr="0092327E">
        <w:rPr>
          <w:color w:val="242424"/>
          <w:sz w:val="24"/>
          <w:szCs w:val="24"/>
          <w:shd w:val="clear" w:color="auto" w:fill="FFFFFF"/>
        </w:rPr>
        <w:t xml:space="preserve">es </w:t>
      </w:r>
      <w:r w:rsidRPr="008C71D0">
        <w:rPr>
          <w:color w:val="242424"/>
          <w:sz w:val="24"/>
          <w:szCs w:val="24"/>
          <w:shd w:val="clear" w:color="auto" w:fill="FFFFFF"/>
        </w:rPr>
        <w:t>associated with high risk of severe COVID-19</w:t>
      </w:r>
      <w:r>
        <w:rPr>
          <w:color w:val="242424"/>
          <w:sz w:val="24"/>
          <w:szCs w:val="24"/>
          <w:shd w:val="clear" w:color="auto" w:fill="FFFFFF"/>
        </w:rPr>
        <w:t>.</w:t>
      </w:r>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lastRenderedPageBreak/>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mL.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26" w:name="_Hlk52021589"/>
      <w:r w:rsidRPr="000918D9">
        <w:rPr>
          <w:spacing w:val="-1"/>
          <w:sz w:val="24"/>
          <w:szCs w:val="24"/>
          <w:u w:val="single" w:color="000000"/>
        </w:rPr>
        <w:t>Frozen Vials Prior to Use</w:t>
      </w:r>
    </w:p>
    <w:bookmarkEnd w:id="26"/>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lastRenderedPageBreak/>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13D10494" w:rsidR="00DC536A" w:rsidRPr="00DC536A" w:rsidRDefault="00DC536A" w:rsidP="00740284">
      <w:pPr>
        <w:keepNext/>
        <w:tabs>
          <w:tab w:val="left" w:pos="288"/>
        </w:tabs>
        <w:rPr>
          <w:sz w:val="24"/>
          <w:szCs w:val="24"/>
          <w:lang w:val="en"/>
        </w:rPr>
      </w:pPr>
      <w:r w:rsidRPr="00DC536A">
        <w:rPr>
          <w:sz w:val="24"/>
          <w:szCs w:val="24"/>
          <w:lang w:val="en"/>
        </w:rPr>
        <w:lastRenderedPageBreak/>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hyperlink r:id="rId24" w:history="1">
        <w:r w:rsidR="00DB4CB1" w:rsidRPr="00366A37">
          <w:rPr>
            <w:rStyle w:val="Hyperlink"/>
            <w:sz w:val="24"/>
            <w:szCs w:val="24"/>
            <w:lang w:val="en"/>
          </w:rPr>
          <w:t>https://dailymed.nlm.nih.gov/dailymed/</w:t>
        </w:r>
      </w:hyperlink>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3F9341B8"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ins w:id="27" w:author="Author">
        <w:r w:rsidR="00135364">
          <w:rPr>
            <w:sz w:val="24"/>
            <w:szCs w:val="24"/>
            <w:lang w:val="en"/>
          </w:rPr>
          <w:t>6</w:t>
        </w:r>
      </w:ins>
      <w:del w:id="28" w:author="Author">
        <w:r w:rsidR="00807FF7" w:rsidDel="00135364">
          <w:rPr>
            <w:sz w:val="24"/>
            <w:szCs w:val="24"/>
            <w:lang w:val="en"/>
          </w:rPr>
          <w:delText>5</w:delText>
        </w:r>
      </w:del>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2DA6" w14:textId="77777777" w:rsidR="00870F02" w:rsidRDefault="00870F02">
      <w:r>
        <w:separator/>
      </w:r>
    </w:p>
  </w:endnote>
  <w:endnote w:type="continuationSeparator" w:id="0">
    <w:p w14:paraId="2D70189B" w14:textId="77777777" w:rsidR="00870F02" w:rsidRDefault="00870F02">
      <w:r>
        <w:continuationSeparator/>
      </w:r>
    </w:p>
  </w:endnote>
  <w:endnote w:type="continuationNotice" w:id="1">
    <w:p w14:paraId="2596655F" w14:textId="77777777" w:rsidR="00870F02" w:rsidRDefault="00870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A0EF3" w14:textId="77777777" w:rsidR="00870F02" w:rsidRDefault="00870F02">
      <w:r>
        <w:separator/>
      </w:r>
    </w:p>
  </w:footnote>
  <w:footnote w:type="continuationSeparator" w:id="0">
    <w:p w14:paraId="7E036506" w14:textId="77777777" w:rsidR="00870F02" w:rsidRDefault="00870F02">
      <w:r>
        <w:continuationSeparator/>
      </w:r>
    </w:p>
  </w:footnote>
  <w:footnote w:type="continuationNotice" w:id="1">
    <w:p w14:paraId="4CB55A47" w14:textId="77777777" w:rsidR="00870F02" w:rsidRDefault="00870F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D9"/>
    <w:rsid w:val="00005FFA"/>
    <w:rsid w:val="000063E3"/>
    <w:rsid w:val="00006F8E"/>
    <w:rsid w:val="000075FB"/>
    <w:rsid w:val="00007713"/>
    <w:rsid w:val="00010EA9"/>
    <w:rsid w:val="0001122F"/>
    <w:rsid w:val="00011553"/>
    <w:rsid w:val="00011B82"/>
    <w:rsid w:val="00011C01"/>
    <w:rsid w:val="00011CD0"/>
    <w:rsid w:val="00011D1F"/>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AE6"/>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6E2"/>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549A"/>
    <w:rsid w:val="000668EB"/>
    <w:rsid w:val="00066AAC"/>
    <w:rsid w:val="000671F0"/>
    <w:rsid w:val="00067508"/>
    <w:rsid w:val="000676CA"/>
    <w:rsid w:val="000677E1"/>
    <w:rsid w:val="00067CBC"/>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6DAB"/>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1B4"/>
    <w:rsid w:val="00095575"/>
    <w:rsid w:val="00095CDD"/>
    <w:rsid w:val="00095F04"/>
    <w:rsid w:val="000963E0"/>
    <w:rsid w:val="00097850"/>
    <w:rsid w:val="000978D8"/>
    <w:rsid w:val="00097F07"/>
    <w:rsid w:val="000A007A"/>
    <w:rsid w:val="000A0816"/>
    <w:rsid w:val="000A0C39"/>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46CE"/>
    <w:rsid w:val="000A545C"/>
    <w:rsid w:val="000A5B5F"/>
    <w:rsid w:val="000A5C2B"/>
    <w:rsid w:val="000A6B10"/>
    <w:rsid w:val="000A70FF"/>
    <w:rsid w:val="000A796A"/>
    <w:rsid w:val="000A7C6D"/>
    <w:rsid w:val="000B0065"/>
    <w:rsid w:val="000B02FA"/>
    <w:rsid w:val="000B03AF"/>
    <w:rsid w:val="000B0B12"/>
    <w:rsid w:val="000B13D1"/>
    <w:rsid w:val="000B176E"/>
    <w:rsid w:val="000B190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6F9B"/>
    <w:rsid w:val="000C76C0"/>
    <w:rsid w:val="000C7E82"/>
    <w:rsid w:val="000D00AB"/>
    <w:rsid w:val="000D06F2"/>
    <w:rsid w:val="000D11C7"/>
    <w:rsid w:val="000D1F2D"/>
    <w:rsid w:val="000D1F3F"/>
    <w:rsid w:val="000D239C"/>
    <w:rsid w:val="000D2818"/>
    <w:rsid w:val="000D3265"/>
    <w:rsid w:val="000D39C1"/>
    <w:rsid w:val="000D3CA5"/>
    <w:rsid w:val="000D4538"/>
    <w:rsid w:val="000D474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51"/>
    <w:rsid w:val="000E599B"/>
    <w:rsid w:val="000E5B71"/>
    <w:rsid w:val="000E5E00"/>
    <w:rsid w:val="000E637F"/>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692"/>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3DA6"/>
    <w:rsid w:val="0011495B"/>
    <w:rsid w:val="001149CE"/>
    <w:rsid w:val="00115626"/>
    <w:rsid w:val="00115B43"/>
    <w:rsid w:val="0011612D"/>
    <w:rsid w:val="001167CE"/>
    <w:rsid w:val="0011753B"/>
    <w:rsid w:val="00117F16"/>
    <w:rsid w:val="00120845"/>
    <w:rsid w:val="00120EFE"/>
    <w:rsid w:val="001210F7"/>
    <w:rsid w:val="00121C52"/>
    <w:rsid w:val="00121E57"/>
    <w:rsid w:val="001220E9"/>
    <w:rsid w:val="001222B5"/>
    <w:rsid w:val="00122514"/>
    <w:rsid w:val="00122655"/>
    <w:rsid w:val="00122E4D"/>
    <w:rsid w:val="0012396A"/>
    <w:rsid w:val="00123D60"/>
    <w:rsid w:val="0012414B"/>
    <w:rsid w:val="00124250"/>
    <w:rsid w:val="00124296"/>
    <w:rsid w:val="00124CF0"/>
    <w:rsid w:val="001256E9"/>
    <w:rsid w:val="00125701"/>
    <w:rsid w:val="001262C1"/>
    <w:rsid w:val="00126679"/>
    <w:rsid w:val="00126930"/>
    <w:rsid w:val="00126FFC"/>
    <w:rsid w:val="001275D0"/>
    <w:rsid w:val="00127BF6"/>
    <w:rsid w:val="00127E56"/>
    <w:rsid w:val="00127FE3"/>
    <w:rsid w:val="00130004"/>
    <w:rsid w:val="0013005F"/>
    <w:rsid w:val="001304EA"/>
    <w:rsid w:val="00130673"/>
    <w:rsid w:val="001308C1"/>
    <w:rsid w:val="00130A7B"/>
    <w:rsid w:val="00130CD1"/>
    <w:rsid w:val="00130D79"/>
    <w:rsid w:val="00131562"/>
    <w:rsid w:val="00132887"/>
    <w:rsid w:val="001329AF"/>
    <w:rsid w:val="00132F6A"/>
    <w:rsid w:val="0013313E"/>
    <w:rsid w:val="00133CCF"/>
    <w:rsid w:val="0013478F"/>
    <w:rsid w:val="00134B44"/>
    <w:rsid w:val="00135021"/>
    <w:rsid w:val="00135364"/>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067F"/>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2AD"/>
    <w:rsid w:val="00166547"/>
    <w:rsid w:val="0016654E"/>
    <w:rsid w:val="00166630"/>
    <w:rsid w:val="00166C04"/>
    <w:rsid w:val="00166E6A"/>
    <w:rsid w:val="001674DF"/>
    <w:rsid w:val="00167849"/>
    <w:rsid w:val="00170CFB"/>
    <w:rsid w:val="00170D87"/>
    <w:rsid w:val="00171278"/>
    <w:rsid w:val="00171727"/>
    <w:rsid w:val="00171D92"/>
    <w:rsid w:val="00172991"/>
    <w:rsid w:val="00172B9B"/>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123"/>
    <w:rsid w:val="001933C7"/>
    <w:rsid w:val="001934D2"/>
    <w:rsid w:val="001939D1"/>
    <w:rsid w:val="00193C27"/>
    <w:rsid w:val="0019449E"/>
    <w:rsid w:val="001948D0"/>
    <w:rsid w:val="00194AC6"/>
    <w:rsid w:val="00195A4D"/>
    <w:rsid w:val="00195A66"/>
    <w:rsid w:val="00195BAF"/>
    <w:rsid w:val="00195FB7"/>
    <w:rsid w:val="0019690A"/>
    <w:rsid w:val="00196B59"/>
    <w:rsid w:val="00196D13"/>
    <w:rsid w:val="00196E5C"/>
    <w:rsid w:val="00197276"/>
    <w:rsid w:val="00197AC8"/>
    <w:rsid w:val="00197B46"/>
    <w:rsid w:val="00197C6E"/>
    <w:rsid w:val="001A01C2"/>
    <w:rsid w:val="001A04C7"/>
    <w:rsid w:val="001A14C9"/>
    <w:rsid w:val="001A1B2C"/>
    <w:rsid w:val="001A1FAA"/>
    <w:rsid w:val="001A2593"/>
    <w:rsid w:val="001A324C"/>
    <w:rsid w:val="001A39D8"/>
    <w:rsid w:val="001A4777"/>
    <w:rsid w:val="001A4C97"/>
    <w:rsid w:val="001A5E25"/>
    <w:rsid w:val="001A6E9A"/>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452"/>
    <w:rsid w:val="001B5C53"/>
    <w:rsid w:val="001B5EEE"/>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878"/>
    <w:rsid w:val="001D4D8A"/>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540"/>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313E"/>
    <w:rsid w:val="00203385"/>
    <w:rsid w:val="00203630"/>
    <w:rsid w:val="00203822"/>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3B6"/>
    <w:rsid w:val="00213ABF"/>
    <w:rsid w:val="00213FD0"/>
    <w:rsid w:val="00214012"/>
    <w:rsid w:val="00215E00"/>
    <w:rsid w:val="002160BD"/>
    <w:rsid w:val="00217327"/>
    <w:rsid w:val="002176E8"/>
    <w:rsid w:val="00217880"/>
    <w:rsid w:val="00217BFB"/>
    <w:rsid w:val="00217BFF"/>
    <w:rsid w:val="002201B6"/>
    <w:rsid w:val="00220243"/>
    <w:rsid w:val="0022036B"/>
    <w:rsid w:val="00220907"/>
    <w:rsid w:val="00220CE2"/>
    <w:rsid w:val="002212DE"/>
    <w:rsid w:val="0022142D"/>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146"/>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CE1"/>
    <w:rsid w:val="00237F7F"/>
    <w:rsid w:val="00240627"/>
    <w:rsid w:val="00240A63"/>
    <w:rsid w:val="00240C4D"/>
    <w:rsid w:val="002410A2"/>
    <w:rsid w:val="002417E7"/>
    <w:rsid w:val="00242001"/>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4558"/>
    <w:rsid w:val="00254786"/>
    <w:rsid w:val="00255A6E"/>
    <w:rsid w:val="00255C61"/>
    <w:rsid w:val="00257070"/>
    <w:rsid w:val="002574A5"/>
    <w:rsid w:val="00257561"/>
    <w:rsid w:val="002578E3"/>
    <w:rsid w:val="00257932"/>
    <w:rsid w:val="002579B4"/>
    <w:rsid w:val="00257A1F"/>
    <w:rsid w:val="00257D55"/>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36A"/>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8E2"/>
    <w:rsid w:val="002B1C1B"/>
    <w:rsid w:val="002B1F59"/>
    <w:rsid w:val="002B2CC5"/>
    <w:rsid w:val="002B313B"/>
    <w:rsid w:val="002B3219"/>
    <w:rsid w:val="002B3250"/>
    <w:rsid w:val="002B326E"/>
    <w:rsid w:val="002B3894"/>
    <w:rsid w:val="002B398E"/>
    <w:rsid w:val="002B3C37"/>
    <w:rsid w:val="002B4179"/>
    <w:rsid w:val="002B4BB6"/>
    <w:rsid w:val="002B54C7"/>
    <w:rsid w:val="002B5815"/>
    <w:rsid w:val="002B5895"/>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996"/>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D6A90"/>
    <w:rsid w:val="002D6CC1"/>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36EA"/>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002"/>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705"/>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35F"/>
    <w:rsid w:val="003354CE"/>
    <w:rsid w:val="00335B98"/>
    <w:rsid w:val="00335BF8"/>
    <w:rsid w:val="00336A29"/>
    <w:rsid w:val="00336C07"/>
    <w:rsid w:val="003377AB"/>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51B"/>
    <w:rsid w:val="0035783A"/>
    <w:rsid w:val="00357844"/>
    <w:rsid w:val="0035799B"/>
    <w:rsid w:val="0036017C"/>
    <w:rsid w:val="003619A5"/>
    <w:rsid w:val="00361C0B"/>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C64"/>
    <w:rsid w:val="00373E4B"/>
    <w:rsid w:val="00374177"/>
    <w:rsid w:val="0037428C"/>
    <w:rsid w:val="003743F2"/>
    <w:rsid w:val="0037476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4F04"/>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6870"/>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048"/>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09A"/>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609"/>
    <w:rsid w:val="00442862"/>
    <w:rsid w:val="00443A8F"/>
    <w:rsid w:val="00443C5D"/>
    <w:rsid w:val="00443C8A"/>
    <w:rsid w:val="00444252"/>
    <w:rsid w:val="004444E7"/>
    <w:rsid w:val="00445096"/>
    <w:rsid w:val="00445FC6"/>
    <w:rsid w:val="004461B4"/>
    <w:rsid w:val="0044638E"/>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485F"/>
    <w:rsid w:val="00455485"/>
    <w:rsid w:val="0045569D"/>
    <w:rsid w:val="00456968"/>
    <w:rsid w:val="00456A70"/>
    <w:rsid w:val="00457E45"/>
    <w:rsid w:val="0046024F"/>
    <w:rsid w:val="00460ACF"/>
    <w:rsid w:val="00460CA4"/>
    <w:rsid w:val="00460D5B"/>
    <w:rsid w:val="00460E5E"/>
    <w:rsid w:val="00460ED0"/>
    <w:rsid w:val="0046141B"/>
    <w:rsid w:val="004617BB"/>
    <w:rsid w:val="00461A65"/>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6D6F"/>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787"/>
    <w:rsid w:val="004B2EC4"/>
    <w:rsid w:val="004B37DF"/>
    <w:rsid w:val="004B4174"/>
    <w:rsid w:val="004B4357"/>
    <w:rsid w:val="004B4FD1"/>
    <w:rsid w:val="004B5322"/>
    <w:rsid w:val="004B562D"/>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826"/>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3F6"/>
    <w:rsid w:val="004E06EF"/>
    <w:rsid w:val="004E0D42"/>
    <w:rsid w:val="004E0E59"/>
    <w:rsid w:val="004E1193"/>
    <w:rsid w:val="004E14D5"/>
    <w:rsid w:val="004E1697"/>
    <w:rsid w:val="004E186B"/>
    <w:rsid w:val="004E216E"/>
    <w:rsid w:val="004E24B3"/>
    <w:rsid w:val="004E3696"/>
    <w:rsid w:val="004E398B"/>
    <w:rsid w:val="004E3B54"/>
    <w:rsid w:val="004E3BF1"/>
    <w:rsid w:val="004E3F58"/>
    <w:rsid w:val="004E3FCA"/>
    <w:rsid w:val="004E4449"/>
    <w:rsid w:val="004E4756"/>
    <w:rsid w:val="004E4955"/>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4D0"/>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5365"/>
    <w:rsid w:val="00505447"/>
    <w:rsid w:val="00505931"/>
    <w:rsid w:val="00505CE0"/>
    <w:rsid w:val="00507647"/>
    <w:rsid w:val="0050792A"/>
    <w:rsid w:val="00507CAF"/>
    <w:rsid w:val="00510244"/>
    <w:rsid w:val="0051053D"/>
    <w:rsid w:val="00510B13"/>
    <w:rsid w:val="00510E10"/>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CE0"/>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5E37"/>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5C4"/>
    <w:rsid w:val="00544935"/>
    <w:rsid w:val="00545BCC"/>
    <w:rsid w:val="00545ED8"/>
    <w:rsid w:val="005462C5"/>
    <w:rsid w:val="00546DCD"/>
    <w:rsid w:val="00546DFC"/>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595"/>
    <w:rsid w:val="005627C6"/>
    <w:rsid w:val="00562BDC"/>
    <w:rsid w:val="00562C69"/>
    <w:rsid w:val="00562E44"/>
    <w:rsid w:val="005635E6"/>
    <w:rsid w:val="00563FAA"/>
    <w:rsid w:val="0056449F"/>
    <w:rsid w:val="00564750"/>
    <w:rsid w:val="005647BB"/>
    <w:rsid w:val="00564899"/>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009"/>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377"/>
    <w:rsid w:val="0058471D"/>
    <w:rsid w:val="0058472D"/>
    <w:rsid w:val="0058485A"/>
    <w:rsid w:val="0058588D"/>
    <w:rsid w:val="00586040"/>
    <w:rsid w:val="00586371"/>
    <w:rsid w:val="0058651A"/>
    <w:rsid w:val="0058694B"/>
    <w:rsid w:val="0058697C"/>
    <w:rsid w:val="00586AE0"/>
    <w:rsid w:val="00586FD9"/>
    <w:rsid w:val="0058727B"/>
    <w:rsid w:val="005874FB"/>
    <w:rsid w:val="0058761B"/>
    <w:rsid w:val="005902EF"/>
    <w:rsid w:val="0059035E"/>
    <w:rsid w:val="005906C0"/>
    <w:rsid w:val="00590BA5"/>
    <w:rsid w:val="0059114B"/>
    <w:rsid w:val="00591C40"/>
    <w:rsid w:val="005926E1"/>
    <w:rsid w:val="00592BF6"/>
    <w:rsid w:val="00592CDF"/>
    <w:rsid w:val="0059343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1C5"/>
    <w:rsid w:val="005B4554"/>
    <w:rsid w:val="005B4584"/>
    <w:rsid w:val="005B52DA"/>
    <w:rsid w:val="005B56B5"/>
    <w:rsid w:val="005B5B33"/>
    <w:rsid w:val="005B5D5F"/>
    <w:rsid w:val="005B6006"/>
    <w:rsid w:val="005B6055"/>
    <w:rsid w:val="005B6F33"/>
    <w:rsid w:val="005B7097"/>
    <w:rsid w:val="005B7358"/>
    <w:rsid w:val="005B76D7"/>
    <w:rsid w:val="005B780D"/>
    <w:rsid w:val="005C00B0"/>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7F4"/>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32EA"/>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966"/>
    <w:rsid w:val="00621EF7"/>
    <w:rsid w:val="0062253B"/>
    <w:rsid w:val="00623B81"/>
    <w:rsid w:val="00624089"/>
    <w:rsid w:val="00624382"/>
    <w:rsid w:val="006244E2"/>
    <w:rsid w:val="00624549"/>
    <w:rsid w:val="006259EE"/>
    <w:rsid w:val="00625A55"/>
    <w:rsid w:val="006263B1"/>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2716"/>
    <w:rsid w:val="006435A9"/>
    <w:rsid w:val="006436E7"/>
    <w:rsid w:val="00643FDC"/>
    <w:rsid w:val="00644071"/>
    <w:rsid w:val="0064487A"/>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F1F"/>
    <w:rsid w:val="0065622E"/>
    <w:rsid w:val="00657336"/>
    <w:rsid w:val="00660187"/>
    <w:rsid w:val="006601D4"/>
    <w:rsid w:val="00660BB4"/>
    <w:rsid w:val="00661202"/>
    <w:rsid w:val="006618F2"/>
    <w:rsid w:val="00661D5B"/>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4F43"/>
    <w:rsid w:val="0069504A"/>
    <w:rsid w:val="006951BE"/>
    <w:rsid w:val="00695856"/>
    <w:rsid w:val="00695A48"/>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B87"/>
    <w:rsid w:val="006A4420"/>
    <w:rsid w:val="006A4F11"/>
    <w:rsid w:val="006A53BF"/>
    <w:rsid w:val="006A5478"/>
    <w:rsid w:val="006A5527"/>
    <w:rsid w:val="006A57A5"/>
    <w:rsid w:val="006A57E4"/>
    <w:rsid w:val="006A5B0D"/>
    <w:rsid w:val="006A679B"/>
    <w:rsid w:val="006A6A22"/>
    <w:rsid w:val="006A6CD7"/>
    <w:rsid w:val="006A6FBB"/>
    <w:rsid w:val="006A7A59"/>
    <w:rsid w:val="006B01CB"/>
    <w:rsid w:val="006B0258"/>
    <w:rsid w:val="006B045B"/>
    <w:rsid w:val="006B0FBF"/>
    <w:rsid w:val="006B1BCF"/>
    <w:rsid w:val="006B2602"/>
    <w:rsid w:val="006B263A"/>
    <w:rsid w:val="006B2690"/>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D24"/>
    <w:rsid w:val="006D1EBE"/>
    <w:rsid w:val="006D22F8"/>
    <w:rsid w:val="006D28C4"/>
    <w:rsid w:val="006D3257"/>
    <w:rsid w:val="006D333B"/>
    <w:rsid w:val="006D414F"/>
    <w:rsid w:val="006D4A3B"/>
    <w:rsid w:val="006D567F"/>
    <w:rsid w:val="006D5A0E"/>
    <w:rsid w:val="006D5CBD"/>
    <w:rsid w:val="006D602C"/>
    <w:rsid w:val="006D6940"/>
    <w:rsid w:val="006D69BD"/>
    <w:rsid w:val="006D6AD9"/>
    <w:rsid w:val="006D7999"/>
    <w:rsid w:val="006D7C4A"/>
    <w:rsid w:val="006E00E9"/>
    <w:rsid w:val="006E05B8"/>
    <w:rsid w:val="006E0667"/>
    <w:rsid w:val="006E0ADE"/>
    <w:rsid w:val="006E0B50"/>
    <w:rsid w:val="006E0DE4"/>
    <w:rsid w:val="006E1518"/>
    <w:rsid w:val="006E1D61"/>
    <w:rsid w:val="006E201A"/>
    <w:rsid w:val="006E24D4"/>
    <w:rsid w:val="006E24E5"/>
    <w:rsid w:val="006E28E0"/>
    <w:rsid w:val="006E3151"/>
    <w:rsid w:val="006E3902"/>
    <w:rsid w:val="006E414A"/>
    <w:rsid w:val="006E4364"/>
    <w:rsid w:val="006E4726"/>
    <w:rsid w:val="006E485D"/>
    <w:rsid w:val="006E58D9"/>
    <w:rsid w:val="006E58FB"/>
    <w:rsid w:val="006E5CB5"/>
    <w:rsid w:val="006E6497"/>
    <w:rsid w:val="006E6AB1"/>
    <w:rsid w:val="006E6ED2"/>
    <w:rsid w:val="006E734C"/>
    <w:rsid w:val="006E7D38"/>
    <w:rsid w:val="006F0573"/>
    <w:rsid w:val="006F0A03"/>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156B"/>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47A4"/>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23F8"/>
    <w:rsid w:val="007329BB"/>
    <w:rsid w:val="00732CF6"/>
    <w:rsid w:val="00732EDB"/>
    <w:rsid w:val="0073314B"/>
    <w:rsid w:val="00733A57"/>
    <w:rsid w:val="00733DF9"/>
    <w:rsid w:val="0073401E"/>
    <w:rsid w:val="00734093"/>
    <w:rsid w:val="00734D17"/>
    <w:rsid w:val="00735C5F"/>
    <w:rsid w:val="0073616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262"/>
    <w:rsid w:val="00767A74"/>
    <w:rsid w:val="00767B07"/>
    <w:rsid w:val="00767C22"/>
    <w:rsid w:val="00767C98"/>
    <w:rsid w:val="00770EB7"/>
    <w:rsid w:val="007710CE"/>
    <w:rsid w:val="00771504"/>
    <w:rsid w:val="00771CB2"/>
    <w:rsid w:val="007722F4"/>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34C"/>
    <w:rsid w:val="007A1949"/>
    <w:rsid w:val="007A206E"/>
    <w:rsid w:val="007A20E7"/>
    <w:rsid w:val="007A21F3"/>
    <w:rsid w:val="007A226E"/>
    <w:rsid w:val="007A24E6"/>
    <w:rsid w:val="007A2C08"/>
    <w:rsid w:val="007A2C67"/>
    <w:rsid w:val="007A2C94"/>
    <w:rsid w:val="007A2ECF"/>
    <w:rsid w:val="007A3657"/>
    <w:rsid w:val="007A3934"/>
    <w:rsid w:val="007A3BA9"/>
    <w:rsid w:val="007A3C2B"/>
    <w:rsid w:val="007A3E33"/>
    <w:rsid w:val="007A4776"/>
    <w:rsid w:val="007A53E4"/>
    <w:rsid w:val="007A548D"/>
    <w:rsid w:val="007A567A"/>
    <w:rsid w:val="007A5F79"/>
    <w:rsid w:val="007A6151"/>
    <w:rsid w:val="007A6573"/>
    <w:rsid w:val="007A74B6"/>
    <w:rsid w:val="007A778E"/>
    <w:rsid w:val="007A79BD"/>
    <w:rsid w:val="007B002F"/>
    <w:rsid w:val="007B024C"/>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50"/>
    <w:rsid w:val="007B61C5"/>
    <w:rsid w:val="007B6249"/>
    <w:rsid w:val="007B6EBC"/>
    <w:rsid w:val="007B6EC1"/>
    <w:rsid w:val="007B71A7"/>
    <w:rsid w:val="007B74DB"/>
    <w:rsid w:val="007B7638"/>
    <w:rsid w:val="007B7848"/>
    <w:rsid w:val="007B7C39"/>
    <w:rsid w:val="007C0C5C"/>
    <w:rsid w:val="007C15C0"/>
    <w:rsid w:val="007C2B56"/>
    <w:rsid w:val="007C2CDF"/>
    <w:rsid w:val="007C3782"/>
    <w:rsid w:val="007C38BA"/>
    <w:rsid w:val="007C3CEE"/>
    <w:rsid w:val="007C456C"/>
    <w:rsid w:val="007C487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9D1"/>
    <w:rsid w:val="007E4C6F"/>
    <w:rsid w:val="007E505C"/>
    <w:rsid w:val="007E52D4"/>
    <w:rsid w:val="007E5B2F"/>
    <w:rsid w:val="007E5FF4"/>
    <w:rsid w:val="007E638A"/>
    <w:rsid w:val="007E78C5"/>
    <w:rsid w:val="007E7C1C"/>
    <w:rsid w:val="007E7F47"/>
    <w:rsid w:val="007F1201"/>
    <w:rsid w:val="007F14F3"/>
    <w:rsid w:val="007F14FA"/>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523"/>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7AA"/>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9D9"/>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C35"/>
    <w:rsid w:val="00870C49"/>
    <w:rsid w:val="00870F02"/>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4FA"/>
    <w:rsid w:val="00881725"/>
    <w:rsid w:val="00881AD2"/>
    <w:rsid w:val="00881E4F"/>
    <w:rsid w:val="00881EBF"/>
    <w:rsid w:val="00881FCD"/>
    <w:rsid w:val="0088207C"/>
    <w:rsid w:val="00882352"/>
    <w:rsid w:val="00882CD4"/>
    <w:rsid w:val="00883939"/>
    <w:rsid w:val="00883A3D"/>
    <w:rsid w:val="0088404C"/>
    <w:rsid w:val="00884561"/>
    <w:rsid w:val="00884630"/>
    <w:rsid w:val="0088497C"/>
    <w:rsid w:val="00884C8A"/>
    <w:rsid w:val="00884FEB"/>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3865"/>
    <w:rsid w:val="00893D9A"/>
    <w:rsid w:val="0089474E"/>
    <w:rsid w:val="00894B20"/>
    <w:rsid w:val="00895E33"/>
    <w:rsid w:val="008967A0"/>
    <w:rsid w:val="0089708C"/>
    <w:rsid w:val="0089747E"/>
    <w:rsid w:val="008A095E"/>
    <w:rsid w:val="008A0D61"/>
    <w:rsid w:val="008A1078"/>
    <w:rsid w:val="008A1D75"/>
    <w:rsid w:val="008A2734"/>
    <w:rsid w:val="008A2918"/>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7B9"/>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4EDF"/>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50FA"/>
    <w:rsid w:val="008F53DB"/>
    <w:rsid w:val="008F5586"/>
    <w:rsid w:val="008F5DB0"/>
    <w:rsid w:val="008F60F8"/>
    <w:rsid w:val="008F66D1"/>
    <w:rsid w:val="008F7474"/>
    <w:rsid w:val="008F7A96"/>
    <w:rsid w:val="008F7B00"/>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153"/>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9E4"/>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535"/>
    <w:rsid w:val="009617E2"/>
    <w:rsid w:val="009618BD"/>
    <w:rsid w:val="00961926"/>
    <w:rsid w:val="00961CA5"/>
    <w:rsid w:val="00961E90"/>
    <w:rsid w:val="00962DAA"/>
    <w:rsid w:val="009632E6"/>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095"/>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A27"/>
    <w:rsid w:val="009A0CA1"/>
    <w:rsid w:val="009A0EF2"/>
    <w:rsid w:val="009A1174"/>
    <w:rsid w:val="009A1838"/>
    <w:rsid w:val="009A18AE"/>
    <w:rsid w:val="009A1AFE"/>
    <w:rsid w:val="009A203B"/>
    <w:rsid w:val="009A3360"/>
    <w:rsid w:val="009A40CB"/>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3F16"/>
    <w:rsid w:val="009B4848"/>
    <w:rsid w:val="009B4B38"/>
    <w:rsid w:val="009B534E"/>
    <w:rsid w:val="009B57BB"/>
    <w:rsid w:val="009B5F30"/>
    <w:rsid w:val="009B617D"/>
    <w:rsid w:val="009B71FF"/>
    <w:rsid w:val="009B7780"/>
    <w:rsid w:val="009C0060"/>
    <w:rsid w:val="009C07EF"/>
    <w:rsid w:val="009C0DD1"/>
    <w:rsid w:val="009C1926"/>
    <w:rsid w:val="009C1EE1"/>
    <w:rsid w:val="009C20D2"/>
    <w:rsid w:val="009C253E"/>
    <w:rsid w:val="009C278D"/>
    <w:rsid w:val="009C2C9F"/>
    <w:rsid w:val="009C30FB"/>
    <w:rsid w:val="009C3220"/>
    <w:rsid w:val="009C3F8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3EC6"/>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C36"/>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2D7"/>
    <w:rsid w:val="009F698F"/>
    <w:rsid w:val="009F6B21"/>
    <w:rsid w:val="009F7782"/>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397"/>
    <w:rsid w:val="00A154AD"/>
    <w:rsid w:val="00A1567A"/>
    <w:rsid w:val="00A15AB3"/>
    <w:rsid w:val="00A16777"/>
    <w:rsid w:val="00A16810"/>
    <w:rsid w:val="00A16C95"/>
    <w:rsid w:val="00A16CA6"/>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076"/>
    <w:rsid w:val="00A323D2"/>
    <w:rsid w:val="00A324AE"/>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57D81"/>
    <w:rsid w:val="00A6038D"/>
    <w:rsid w:val="00A61759"/>
    <w:rsid w:val="00A62BE1"/>
    <w:rsid w:val="00A630EC"/>
    <w:rsid w:val="00A637B4"/>
    <w:rsid w:val="00A6387A"/>
    <w:rsid w:val="00A63C1A"/>
    <w:rsid w:val="00A643BD"/>
    <w:rsid w:val="00A644EC"/>
    <w:rsid w:val="00A64884"/>
    <w:rsid w:val="00A64D16"/>
    <w:rsid w:val="00A650A0"/>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C7F"/>
    <w:rsid w:val="00A77D69"/>
    <w:rsid w:val="00A80121"/>
    <w:rsid w:val="00A81209"/>
    <w:rsid w:val="00A82441"/>
    <w:rsid w:val="00A827C9"/>
    <w:rsid w:val="00A827CE"/>
    <w:rsid w:val="00A827F6"/>
    <w:rsid w:val="00A82C67"/>
    <w:rsid w:val="00A82D6A"/>
    <w:rsid w:val="00A833C6"/>
    <w:rsid w:val="00A836AA"/>
    <w:rsid w:val="00A83D48"/>
    <w:rsid w:val="00A8428D"/>
    <w:rsid w:val="00A8449F"/>
    <w:rsid w:val="00A84C2C"/>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4063"/>
    <w:rsid w:val="00A945DD"/>
    <w:rsid w:val="00A946C8"/>
    <w:rsid w:val="00A9552C"/>
    <w:rsid w:val="00A95613"/>
    <w:rsid w:val="00A95C16"/>
    <w:rsid w:val="00A95DE1"/>
    <w:rsid w:val="00A962A0"/>
    <w:rsid w:val="00A96B12"/>
    <w:rsid w:val="00A96FA4"/>
    <w:rsid w:val="00A976B0"/>
    <w:rsid w:val="00A97C0B"/>
    <w:rsid w:val="00A97EF7"/>
    <w:rsid w:val="00A97FAA"/>
    <w:rsid w:val="00AA09B6"/>
    <w:rsid w:val="00AA0B00"/>
    <w:rsid w:val="00AA1571"/>
    <w:rsid w:val="00AA25CC"/>
    <w:rsid w:val="00AA3DF0"/>
    <w:rsid w:val="00AA4704"/>
    <w:rsid w:val="00AA47D2"/>
    <w:rsid w:val="00AA54E8"/>
    <w:rsid w:val="00AA5552"/>
    <w:rsid w:val="00AA579F"/>
    <w:rsid w:val="00AA5F84"/>
    <w:rsid w:val="00AA600B"/>
    <w:rsid w:val="00AA6267"/>
    <w:rsid w:val="00AA68E5"/>
    <w:rsid w:val="00AA720D"/>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BCF"/>
    <w:rsid w:val="00AC7BF7"/>
    <w:rsid w:val="00AC7CCF"/>
    <w:rsid w:val="00AD00FB"/>
    <w:rsid w:val="00AD019F"/>
    <w:rsid w:val="00AD090F"/>
    <w:rsid w:val="00AD1186"/>
    <w:rsid w:val="00AD1467"/>
    <w:rsid w:val="00AD1F34"/>
    <w:rsid w:val="00AD1FA6"/>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F8A"/>
    <w:rsid w:val="00AE7BF1"/>
    <w:rsid w:val="00AE7C8C"/>
    <w:rsid w:val="00AE7DBD"/>
    <w:rsid w:val="00AE7EBA"/>
    <w:rsid w:val="00AEAC48"/>
    <w:rsid w:val="00AF02C9"/>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525"/>
    <w:rsid w:val="00B24948"/>
    <w:rsid w:val="00B249BA"/>
    <w:rsid w:val="00B24DE6"/>
    <w:rsid w:val="00B24F34"/>
    <w:rsid w:val="00B25012"/>
    <w:rsid w:val="00B25042"/>
    <w:rsid w:val="00B256CB"/>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8B4"/>
    <w:rsid w:val="00B540E6"/>
    <w:rsid w:val="00B54C92"/>
    <w:rsid w:val="00B552DF"/>
    <w:rsid w:val="00B5562E"/>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29B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355"/>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30D"/>
    <w:rsid w:val="00B97A77"/>
    <w:rsid w:val="00BA00B6"/>
    <w:rsid w:val="00BA0678"/>
    <w:rsid w:val="00BA06C7"/>
    <w:rsid w:val="00BA07F1"/>
    <w:rsid w:val="00BA0991"/>
    <w:rsid w:val="00BA0C64"/>
    <w:rsid w:val="00BA158F"/>
    <w:rsid w:val="00BA15CB"/>
    <w:rsid w:val="00BA1AD6"/>
    <w:rsid w:val="00BA1E75"/>
    <w:rsid w:val="00BA232F"/>
    <w:rsid w:val="00BA290B"/>
    <w:rsid w:val="00BA2E6E"/>
    <w:rsid w:val="00BA37F6"/>
    <w:rsid w:val="00BA3C88"/>
    <w:rsid w:val="00BA3DD9"/>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304"/>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52"/>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AED"/>
    <w:rsid w:val="00BD7E24"/>
    <w:rsid w:val="00BE00D8"/>
    <w:rsid w:val="00BE0AF6"/>
    <w:rsid w:val="00BE1381"/>
    <w:rsid w:val="00BE21D4"/>
    <w:rsid w:val="00BE298F"/>
    <w:rsid w:val="00BE31CF"/>
    <w:rsid w:val="00BE338A"/>
    <w:rsid w:val="00BE3695"/>
    <w:rsid w:val="00BE3C8E"/>
    <w:rsid w:val="00BE477D"/>
    <w:rsid w:val="00BE4C1A"/>
    <w:rsid w:val="00BE56B4"/>
    <w:rsid w:val="00BE6499"/>
    <w:rsid w:val="00BE6509"/>
    <w:rsid w:val="00BE70E3"/>
    <w:rsid w:val="00BF06E4"/>
    <w:rsid w:val="00BF09DA"/>
    <w:rsid w:val="00BF0C6E"/>
    <w:rsid w:val="00BF0F29"/>
    <w:rsid w:val="00BF1717"/>
    <w:rsid w:val="00BF1914"/>
    <w:rsid w:val="00BF1EFC"/>
    <w:rsid w:val="00BF2141"/>
    <w:rsid w:val="00BF226B"/>
    <w:rsid w:val="00BF2725"/>
    <w:rsid w:val="00BF2E3F"/>
    <w:rsid w:val="00BF3623"/>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5C10"/>
    <w:rsid w:val="00C06A6E"/>
    <w:rsid w:val="00C0DA22"/>
    <w:rsid w:val="00C102B4"/>
    <w:rsid w:val="00C1061F"/>
    <w:rsid w:val="00C10806"/>
    <w:rsid w:val="00C10A97"/>
    <w:rsid w:val="00C10F4D"/>
    <w:rsid w:val="00C10FCC"/>
    <w:rsid w:val="00C11F2C"/>
    <w:rsid w:val="00C1228E"/>
    <w:rsid w:val="00C1258E"/>
    <w:rsid w:val="00C130C4"/>
    <w:rsid w:val="00C1334D"/>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71EA"/>
    <w:rsid w:val="00C3735D"/>
    <w:rsid w:val="00C37D89"/>
    <w:rsid w:val="00C405CA"/>
    <w:rsid w:val="00C407F1"/>
    <w:rsid w:val="00C408EC"/>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81A"/>
    <w:rsid w:val="00C53F2C"/>
    <w:rsid w:val="00C55470"/>
    <w:rsid w:val="00C55665"/>
    <w:rsid w:val="00C55DDB"/>
    <w:rsid w:val="00C55DE7"/>
    <w:rsid w:val="00C56394"/>
    <w:rsid w:val="00C56605"/>
    <w:rsid w:val="00C56920"/>
    <w:rsid w:val="00C56DAA"/>
    <w:rsid w:val="00C56E4A"/>
    <w:rsid w:val="00C57253"/>
    <w:rsid w:val="00C57B84"/>
    <w:rsid w:val="00C57C43"/>
    <w:rsid w:val="00C60E89"/>
    <w:rsid w:val="00C615F3"/>
    <w:rsid w:val="00C622B2"/>
    <w:rsid w:val="00C623F9"/>
    <w:rsid w:val="00C62D11"/>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7F5"/>
    <w:rsid w:val="00C6788E"/>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BD8"/>
    <w:rsid w:val="00C76D2F"/>
    <w:rsid w:val="00C76D61"/>
    <w:rsid w:val="00C76EE8"/>
    <w:rsid w:val="00C77241"/>
    <w:rsid w:val="00C77504"/>
    <w:rsid w:val="00C778D4"/>
    <w:rsid w:val="00C8049B"/>
    <w:rsid w:val="00C805E4"/>
    <w:rsid w:val="00C80D03"/>
    <w:rsid w:val="00C812CF"/>
    <w:rsid w:val="00C81484"/>
    <w:rsid w:val="00C819CB"/>
    <w:rsid w:val="00C81FD9"/>
    <w:rsid w:val="00C82E79"/>
    <w:rsid w:val="00C83255"/>
    <w:rsid w:val="00C8376A"/>
    <w:rsid w:val="00C8391D"/>
    <w:rsid w:val="00C83A97"/>
    <w:rsid w:val="00C8433C"/>
    <w:rsid w:val="00C8466C"/>
    <w:rsid w:val="00C84B5E"/>
    <w:rsid w:val="00C84BC8"/>
    <w:rsid w:val="00C84C4E"/>
    <w:rsid w:val="00C84FB5"/>
    <w:rsid w:val="00C84FCD"/>
    <w:rsid w:val="00C8531A"/>
    <w:rsid w:val="00C8549B"/>
    <w:rsid w:val="00C85F66"/>
    <w:rsid w:val="00C86094"/>
    <w:rsid w:val="00C86684"/>
    <w:rsid w:val="00C86C1A"/>
    <w:rsid w:val="00C86F23"/>
    <w:rsid w:val="00C87B07"/>
    <w:rsid w:val="00C90932"/>
    <w:rsid w:val="00C9174C"/>
    <w:rsid w:val="00C91E46"/>
    <w:rsid w:val="00C91F35"/>
    <w:rsid w:val="00C9263B"/>
    <w:rsid w:val="00C946EB"/>
    <w:rsid w:val="00C96196"/>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08D"/>
    <w:rsid w:val="00CE0D71"/>
    <w:rsid w:val="00CE0EDD"/>
    <w:rsid w:val="00CE1EC8"/>
    <w:rsid w:val="00CE249F"/>
    <w:rsid w:val="00CE2B33"/>
    <w:rsid w:val="00CE305B"/>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983"/>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CF9"/>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10C"/>
    <w:rsid w:val="00D212A5"/>
    <w:rsid w:val="00D212F5"/>
    <w:rsid w:val="00D21F39"/>
    <w:rsid w:val="00D22465"/>
    <w:rsid w:val="00D22655"/>
    <w:rsid w:val="00D2268C"/>
    <w:rsid w:val="00D22A25"/>
    <w:rsid w:val="00D22CB4"/>
    <w:rsid w:val="00D22D2A"/>
    <w:rsid w:val="00D22ECD"/>
    <w:rsid w:val="00D2305C"/>
    <w:rsid w:val="00D237BC"/>
    <w:rsid w:val="00D23ABC"/>
    <w:rsid w:val="00D23F73"/>
    <w:rsid w:val="00D23FC8"/>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0DCB"/>
    <w:rsid w:val="00D31036"/>
    <w:rsid w:val="00D314E6"/>
    <w:rsid w:val="00D328D4"/>
    <w:rsid w:val="00D32C67"/>
    <w:rsid w:val="00D33005"/>
    <w:rsid w:val="00D33549"/>
    <w:rsid w:val="00D33A63"/>
    <w:rsid w:val="00D33E95"/>
    <w:rsid w:val="00D3402A"/>
    <w:rsid w:val="00D342A1"/>
    <w:rsid w:val="00D346FC"/>
    <w:rsid w:val="00D349E2"/>
    <w:rsid w:val="00D3553E"/>
    <w:rsid w:val="00D359C2"/>
    <w:rsid w:val="00D35B18"/>
    <w:rsid w:val="00D3664D"/>
    <w:rsid w:val="00D3748C"/>
    <w:rsid w:val="00D378AE"/>
    <w:rsid w:val="00D37920"/>
    <w:rsid w:val="00D37CD8"/>
    <w:rsid w:val="00D407AD"/>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168"/>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327"/>
    <w:rsid w:val="00D70AB6"/>
    <w:rsid w:val="00D70BAB"/>
    <w:rsid w:val="00D70F26"/>
    <w:rsid w:val="00D711DF"/>
    <w:rsid w:val="00D712E7"/>
    <w:rsid w:val="00D714C2"/>
    <w:rsid w:val="00D71663"/>
    <w:rsid w:val="00D717EC"/>
    <w:rsid w:val="00D71C9B"/>
    <w:rsid w:val="00D72229"/>
    <w:rsid w:val="00D7314D"/>
    <w:rsid w:val="00D73159"/>
    <w:rsid w:val="00D73682"/>
    <w:rsid w:val="00D73932"/>
    <w:rsid w:val="00D74455"/>
    <w:rsid w:val="00D748B9"/>
    <w:rsid w:val="00D75908"/>
    <w:rsid w:val="00D7662F"/>
    <w:rsid w:val="00D7681B"/>
    <w:rsid w:val="00D76BBF"/>
    <w:rsid w:val="00D76D81"/>
    <w:rsid w:val="00D76DCF"/>
    <w:rsid w:val="00D776A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10"/>
    <w:rsid w:val="00DB57A7"/>
    <w:rsid w:val="00DB76F3"/>
    <w:rsid w:val="00DB79E4"/>
    <w:rsid w:val="00DC071C"/>
    <w:rsid w:val="00DC08DF"/>
    <w:rsid w:val="00DC0985"/>
    <w:rsid w:val="00DC10D2"/>
    <w:rsid w:val="00DC147C"/>
    <w:rsid w:val="00DC198E"/>
    <w:rsid w:val="00DC1D0B"/>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504"/>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825"/>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07980"/>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5C5"/>
    <w:rsid w:val="00E31D8A"/>
    <w:rsid w:val="00E31E62"/>
    <w:rsid w:val="00E32282"/>
    <w:rsid w:val="00E3228A"/>
    <w:rsid w:val="00E3285E"/>
    <w:rsid w:val="00E32BB1"/>
    <w:rsid w:val="00E332FA"/>
    <w:rsid w:val="00E334F1"/>
    <w:rsid w:val="00E335BE"/>
    <w:rsid w:val="00E33602"/>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7A3"/>
    <w:rsid w:val="00E41E82"/>
    <w:rsid w:val="00E41F8A"/>
    <w:rsid w:val="00E42743"/>
    <w:rsid w:val="00E42858"/>
    <w:rsid w:val="00E42B37"/>
    <w:rsid w:val="00E42CC7"/>
    <w:rsid w:val="00E42F43"/>
    <w:rsid w:val="00E4303F"/>
    <w:rsid w:val="00E43627"/>
    <w:rsid w:val="00E439B0"/>
    <w:rsid w:val="00E43C51"/>
    <w:rsid w:val="00E44450"/>
    <w:rsid w:val="00E45260"/>
    <w:rsid w:val="00E4553C"/>
    <w:rsid w:val="00E46110"/>
    <w:rsid w:val="00E4618B"/>
    <w:rsid w:val="00E46320"/>
    <w:rsid w:val="00E46497"/>
    <w:rsid w:val="00E46731"/>
    <w:rsid w:val="00E506F4"/>
    <w:rsid w:val="00E508C9"/>
    <w:rsid w:val="00E514E6"/>
    <w:rsid w:val="00E51659"/>
    <w:rsid w:val="00E52969"/>
    <w:rsid w:val="00E52A75"/>
    <w:rsid w:val="00E53359"/>
    <w:rsid w:val="00E53F04"/>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5BE"/>
    <w:rsid w:val="00E818AE"/>
    <w:rsid w:val="00E81CC5"/>
    <w:rsid w:val="00E81E51"/>
    <w:rsid w:val="00E82278"/>
    <w:rsid w:val="00E822F8"/>
    <w:rsid w:val="00E82350"/>
    <w:rsid w:val="00E8284A"/>
    <w:rsid w:val="00E828C6"/>
    <w:rsid w:val="00E82A54"/>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75"/>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793"/>
    <w:rsid w:val="00E97877"/>
    <w:rsid w:val="00E97EB5"/>
    <w:rsid w:val="00EA016F"/>
    <w:rsid w:val="00EA0A5A"/>
    <w:rsid w:val="00EA0BBE"/>
    <w:rsid w:val="00EA1602"/>
    <w:rsid w:val="00EA175D"/>
    <w:rsid w:val="00EA1B53"/>
    <w:rsid w:val="00EA2252"/>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AD0"/>
    <w:rsid w:val="00EC5C06"/>
    <w:rsid w:val="00EC5E51"/>
    <w:rsid w:val="00EC61F0"/>
    <w:rsid w:val="00EC6474"/>
    <w:rsid w:val="00EC697D"/>
    <w:rsid w:val="00EC6B7C"/>
    <w:rsid w:val="00EC72E1"/>
    <w:rsid w:val="00EC7FDE"/>
    <w:rsid w:val="00ED05E4"/>
    <w:rsid w:val="00ED08AA"/>
    <w:rsid w:val="00ED16B9"/>
    <w:rsid w:val="00ED1CAE"/>
    <w:rsid w:val="00ED2199"/>
    <w:rsid w:val="00ED23E8"/>
    <w:rsid w:val="00ED2573"/>
    <w:rsid w:val="00ED2625"/>
    <w:rsid w:val="00ED2D2F"/>
    <w:rsid w:val="00ED3093"/>
    <w:rsid w:val="00ED3672"/>
    <w:rsid w:val="00ED36C3"/>
    <w:rsid w:val="00ED37B7"/>
    <w:rsid w:val="00ED40D3"/>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386B"/>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41D"/>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6F05"/>
    <w:rsid w:val="00F27167"/>
    <w:rsid w:val="00F27263"/>
    <w:rsid w:val="00F27296"/>
    <w:rsid w:val="00F27A02"/>
    <w:rsid w:val="00F27C44"/>
    <w:rsid w:val="00F27D82"/>
    <w:rsid w:val="00F27EA1"/>
    <w:rsid w:val="00F3025E"/>
    <w:rsid w:val="00F304B9"/>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37BA3"/>
    <w:rsid w:val="00F404CC"/>
    <w:rsid w:val="00F41399"/>
    <w:rsid w:val="00F428EB"/>
    <w:rsid w:val="00F42AF2"/>
    <w:rsid w:val="00F430F2"/>
    <w:rsid w:val="00F43AAA"/>
    <w:rsid w:val="00F43C9F"/>
    <w:rsid w:val="00F43D55"/>
    <w:rsid w:val="00F44555"/>
    <w:rsid w:val="00F44EBB"/>
    <w:rsid w:val="00F45DE1"/>
    <w:rsid w:val="00F46AB6"/>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20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193B"/>
    <w:rsid w:val="00F92210"/>
    <w:rsid w:val="00F92AEF"/>
    <w:rsid w:val="00F930F9"/>
    <w:rsid w:val="00F937B0"/>
    <w:rsid w:val="00F939B5"/>
    <w:rsid w:val="00F93A25"/>
    <w:rsid w:val="00F93A3C"/>
    <w:rsid w:val="00F943C3"/>
    <w:rsid w:val="00F9466F"/>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97F88"/>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91B"/>
    <w:rsid w:val="00FC2BE0"/>
    <w:rsid w:val="00FC2C22"/>
    <w:rsid w:val="00FC310A"/>
    <w:rsid w:val="00FC31DF"/>
    <w:rsid w:val="00FC3334"/>
    <w:rsid w:val="00FC37BA"/>
    <w:rsid w:val="00FC3CDE"/>
    <w:rsid w:val="00FC3D35"/>
    <w:rsid w:val="00FC42D3"/>
    <w:rsid w:val="00FC478F"/>
    <w:rsid w:val="00FC5117"/>
    <w:rsid w:val="00FC51C1"/>
    <w:rsid w:val="00FC5A0C"/>
    <w:rsid w:val="00FC5D3F"/>
    <w:rsid w:val="00FC5DB2"/>
    <w:rsid w:val="00FC6112"/>
    <w:rsid w:val="00FC61EA"/>
    <w:rsid w:val="00FC6561"/>
    <w:rsid w:val="00FC65DE"/>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2D8"/>
    <w:rsid w:val="00FF04A8"/>
    <w:rsid w:val="00FF06BE"/>
    <w:rsid w:val="00FF1102"/>
    <w:rsid w:val="00FF156F"/>
    <w:rsid w:val="00FF18F5"/>
    <w:rsid w:val="00FF1E4F"/>
    <w:rsid w:val="00FF237D"/>
    <w:rsid w:val="00FF23D3"/>
    <w:rsid w:val="00FF2665"/>
    <w:rsid w:val="00FF2BD0"/>
    <w:rsid w:val="00FF2EE8"/>
    <w:rsid w:val="00FF3C4A"/>
    <w:rsid w:val="00FF4479"/>
    <w:rsid w:val="00FF519F"/>
    <w:rsid w:val="00FF52F8"/>
    <w:rsid w:val="00FF589C"/>
    <w:rsid w:val="00FF6155"/>
    <w:rsid w:val="00FF68AF"/>
    <w:rsid w:val="00FF68DB"/>
    <w:rsid w:val="00FF6E44"/>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A7DE4C"/>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FC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05549436">
      <w:bodyDiv w:val="1"/>
      <w:marLeft w:val="0"/>
      <w:marRight w:val="0"/>
      <w:marTop w:val="0"/>
      <w:marBottom w:val="0"/>
      <w:divBdr>
        <w:top w:val="none" w:sz="0" w:space="0" w:color="auto"/>
        <w:left w:val="none" w:sz="0" w:space="0" w:color="auto"/>
        <w:bottom w:val="none" w:sz="0" w:space="0" w:color="auto"/>
        <w:right w:val="none" w:sz="0" w:space="0" w:color="auto"/>
      </w:divBdr>
      <w:divsChild>
        <w:div w:id="1650789948">
          <w:marLeft w:val="0"/>
          <w:marRight w:val="0"/>
          <w:marTop w:val="0"/>
          <w:marBottom w:val="0"/>
          <w:divBdr>
            <w:top w:val="none" w:sz="0" w:space="0" w:color="auto"/>
            <w:left w:val="none" w:sz="0" w:space="0" w:color="auto"/>
            <w:bottom w:val="none" w:sz="0" w:space="0" w:color="auto"/>
            <w:right w:val="none" w:sz="0" w:space="0" w:color="auto"/>
          </w:divBdr>
        </w:div>
      </w:divsChild>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01269158">
      <w:bodyDiv w:val="1"/>
      <w:marLeft w:val="0"/>
      <w:marRight w:val="0"/>
      <w:marTop w:val="0"/>
      <w:marBottom w:val="0"/>
      <w:divBdr>
        <w:top w:val="none" w:sz="0" w:space="0" w:color="auto"/>
        <w:left w:val="none" w:sz="0" w:space="0" w:color="auto"/>
        <w:bottom w:val="none" w:sz="0" w:space="0" w:color="auto"/>
        <w:right w:val="none" w:sz="0" w:space="0" w:color="auto"/>
      </w:divBdr>
      <w:divsChild>
        <w:div w:id="175536284">
          <w:marLeft w:val="0"/>
          <w:marRight w:val="0"/>
          <w:marTop w:val="0"/>
          <w:marBottom w:val="0"/>
          <w:divBdr>
            <w:top w:val="none" w:sz="0" w:space="0" w:color="auto"/>
            <w:left w:val="none" w:sz="0" w:space="0" w:color="auto"/>
            <w:bottom w:val="none" w:sz="0" w:space="0" w:color="auto"/>
            <w:right w:val="none" w:sz="0" w:space="0" w:color="auto"/>
          </w:divBdr>
        </w:div>
      </w:divsChild>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6459098">
      <w:bodyDiv w:val="1"/>
      <w:marLeft w:val="0"/>
      <w:marRight w:val="0"/>
      <w:marTop w:val="0"/>
      <w:marBottom w:val="0"/>
      <w:divBdr>
        <w:top w:val="none" w:sz="0" w:space="0" w:color="auto"/>
        <w:left w:val="none" w:sz="0" w:space="0" w:color="auto"/>
        <w:bottom w:val="none" w:sz="0" w:space="0" w:color="auto"/>
        <w:right w:val="none" w:sz="0" w:space="0" w:color="auto"/>
      </w:divBdr>
      <w:divsChild>
        <w:div w:id="155612580">
          <w:marLeft w:val="0"/>
          <w:marRight w:val="0"/>
          <w:marTop w:val="0"/>
          <w:marBottom w:val="0"/>
          <w:divBdr>
            <w:top w:val="none" w:sz="0" w:space="0" w:color="auto"/>
            <w:left w:val="none" w:sz="0" w:space="0" w:color="auto"/>
            <w:bottom w:val="none" w:sz="0" w:space="0" w:color="auto"/>
            <w:right w:val="none" w:sz="0" w:space="0" w:color="auto"/>
          </w:divBdr>
        </w:div>
      </w:divsChild>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2905711">
      <w:bodyDiv w:val="1"/>
      <w:marLeft w:val="0"/>
      <w:marRight w:val="0"/>
      <w:marTop w:val="0"/>
      <w:marBottom w:val="0"/>
      <w:divBdr>
        <w:top w:val="none" w:sz="0" w:space="0" w:color="auto"/>
        <w:left w:val="none" w:sz="0" w:space="0" w:color="auto"/>
        <w:bottom w:val="none" w:sz="0" w:space="0" w:color="auto"/>
        <w:right w:val="none" w:sz="0" w:space="0" w:color="auto"/>
      </w:divBdr>
      <w:divsChild>
        <w:div w:id="1382514143">
          <w:marLeft w:val="0"/>
          <w:marRight w:val="0"/>
          <w:marTop w:val="0"/>
          <w:marBottom w:val="0"/>
          <w:divBdr>
            <w:top w:val="none" w:sz="0" w:space="0" w:color="auto"/>
            <w:left w:val="none" w:sz="0" w:space="0" w:color="auto"/>
            <w:bottom w:val="none" w:sz="0" w:space="0" w:color="auto"/>
            <w:right w:val="none" w:sz="0" w:space="0" w:color="auto"/>
          </w:divBdr>
        </w:div>
      </w:divsChild>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99596649">
      <w:bodyDiv w:val="1"/>
      <w:marLeft w:val="0"/>
      <w:marRight w:val="0"/>
      <w:marTop w:val="0"/>
      <w:marBottom w:val="0"/>
      <w:divBdr>
        <w:top w:val="none" w:sz="0" w:space="0" w:color="auto"/>
        <w:left w:val="none" w:sz="0" w:space="0" w:color="auto"/>
        <w:bottom w:val="none" w:sz="0" w:space="0" w:color="auto"/>
        <w:right w:val="none" w:sz="0" w:space="0" w:color="auto"/>
      </w:divBdr>
      <w:divsChild>
        <w:div w:id="46766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ailymed.nlm.nih.gov/dailyme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8119</Words>
  <Characters>44784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52798</CharactersWithSpaces>
  <SharedDoc>false</SharedDoc>
  <HLinks>
    <vt:vector size="90" baseType="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ariant>
        <vt:i4>7208974</vt:i4>
      </vt:variant>
      <vt:variant>
        <vt:i4>24</vt:i4>
      </vt:variant>
      <vt:variant>
        <vt:i4>0</vt:i4>
      </vt:variant>
      <vt:variant>
        <vt:i4>5</vt:i4>
      </vt:variant>
      <vt:variant>
        <vt:lpwstr>mailto:John.Perez@pfizer.com</vt:lpwstr>
      </vt:variant>
      <vt:variant>
        <vt:lpwstr/>
      </vt:variant>
      <vt:variant>
        <vt:i4>1572972</vt:i4>
      </vt:variant>
      <vt:variant>
        <vt:i4>21</vt:i4>
      </vt:variant>
      <vt:variant>
        <vt:i4>0</vt:i4>
      </vt:variant>
      <vt:variant>
        <vt:i4>5</vt:i4>
      </vt:variant>
      <vt:variant>
        <vt:lpwstr>mailto:Liping.Zhang@pfizer.com</vt:lpwstr>
      </vt:variant>
      <vt:variant>
        <vt:lpwstr/>
      </vt:variant>
      <vt:variant>
        <vt:i4>6422539</vt:i4>
      </vt:variant>
      <vt:variant>
        <vt:i4>18</vt:i4>
      </vt:variant>
      <vt:variant>
        <vt:i4>0</vt:i4>
      </vt:variant>
      <vt:variant>
        <vt:i4>5</vt:i4>
      </vt:variant>
      <vt:variant>
        <vt:lpwstr>mailto:Jennifer.Bodie@pfizer.com</vt:lpwstr>
      </vt:variant>
      <vt:variant>
        <vt:lpwstr/>
      </vt:variant>
      <vt:variant>
        <vt:i4>852021</vt:i4>
      </vt:variant>
      <vt:variant>
        <vt:i4>15</vt:i4>
      </vt:variant>
      <vt:variant>
        <vt:i4>0</vt:i4>
      </vt:variant>
      <vt:variant>
        <vt:i4>5</vt:i4>
      </vt:variant>
      <vt:variant>
        <vt:lpwstr>mailto:Xia.Xu3@pfizer.com</vt:lpwstr>
      </vt:variant>
      <vt:variant>
        <vt:lpwstr/>
      </vt:variant>
      <vt:variant>
        <vt:i4>7208974</vt:i4>
      </vt:variant>
      <vt:variant>
        <vt:i4>12</vt:i4>
      </vt:variant>
      <vt:variant>
        <vt:i4>0</vt:i4>
      </vt:variant>
      <vt:variant>
        <vt:i4>5</vt:i4>
      </vt:variant>
      <vt:variant>
        <vt:lpwstr>mailto:John.Perez@pfizer.com</vt:lpwstr>
      </vt:variant>
      <vt:variant>
        <vt:lpwstr/>
      </vt:variant>
      <vt:variant>
        <vt:i4>1572972</vt:i4>
      </vt:variant>
      <vt:variant>
        <vt:i4>9</vt:i4>
      </vt:variant>
      <vt:variant>
        <vt:i4>0</vt:i4>
      </vt:variant>
      <vt:variant>
        <vt:i4>5</vt:i4>
      </vt:variant>
      <vt:variant>
        <vt:lpwstr>mailto:Liping.Zhang@pfizer.com</vt:lpwstr>
      </vt:variant>
      <vt:variant>
        <vt:lpwstr/>
      </vt:variant>
      <vt:variant>
        <vt:i4>6422539</vt:i4>
      </vt:variant>
      <vt:variant>
        <vt:i4>6</vt:i4>
      </vt:variant>
      <vt:variant>
        <vt:i4>0</vt:i4>
      </vt:variant>
      <vt:variant>
        <vt:i4>5</vt:i4>
      </vt:variant>
      <vt:variant>
        <vt:lpwstr>mailto:Jennifer.Bodie@pfizer.com</vt:lpwstr>
      </vt:variant>
      <vt:variant>
        <vt:lpwstr/>
      </vt:variant>
      <vt:variant>
        <vt:i4>852021</vt:i4>
      </vt:variant>
      <vt:variant>
        <vt:i4>3</vt:i4>
      </vt:variant>
      <vt:variant>
        <vt:i4>0</vt:i4>
      </vt:variant>
      <vt:variant>
        <vt:i4>5</vt:i4>
      </vt:variant>
      <vt:variant>
        <vt:lpwstr>mailto:Xia.Xu3@pfizer.com</vt:lpwstr>
      </vt:variant>
      <vt:variant>
        <vt:lpwstr/>
      </vt:variant>
      <vt:variant>
        <vt:i4>7208974</vt:i4>
      </vt:variant>
      <vt:variant>
        <vt:i4>0</vt:i4>
      </vt:variant>
      <vt:variant>
        <vt:i4>0</vt:i4>
      </vt:variant>
      <vt:variant>
        <vt:i4>5</vt:i4>
      </vt:variant>
      <vt:variant>
        <vt:lpwstr>mailto:John.Perez@pfizer.com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2022-08-26T20:45:00Z</dcterms:created>
  <dcterms:modified xsi:type="dcterms:W3CDTF">2022-08-26T20:45:00Z</dcterms:modified>
</cp:coreProperties>
</file>