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B5F32" w14:textId="77777777" w:rsidR="009D5104" w:rsidRDefault="009D5104" w:rsidP="00F27296">
      <w:pPr>
        <w:pStyle w:val="PIHLHeading1"/>
        <w:shd w:val="clear" w:color="auto" w:fill="FFFFFF"/>
        <w:spacing w:before="0" w:after="0"/>
        <w:rPr>
          <w:ins w:id="0" w:author="Liu, Wenting" w:date="2021-08-20T09:35:00Z"/>
          <w:rFonts w:ascii="Times New Roman" w:hAnsi="Times New Roman"/>
        </w:rPr>
      </w:pPr>
    </w:p>
    <w:p w14:paraId="4DFCC4FA" w14:textId="6A213FD9"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1C26AAA9"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A9649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467F316A"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8F4AB6">
        <w:rPr>
          <w:rFonts w:ascii="Times New Roman" w:hAnsi="Times New Roman"/>
          <w:b w:val="0"/>
        </w:rPr>
        <w:t>.</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r>
        <w:rPr>
          <w:rFonts w:ascii="Times New Roman" w:hAnsi="Times New Roman" w:cs="Times New Roman"/>
        </w:rPr>
        <w:t xml:space="preserve">Postmarketing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11"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12"/>
          <w:footerReference w:type="default" r:id="rId13"/>
          <w:footerReference w:type="first" r:id="rId14"/>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904C41"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 xml:space="preserve">arketing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5"/>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8379CA"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1"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1"/>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Provided diluent vials are single-use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2"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2"/>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3" w:name="_Hlk48569403"/>
            <w:r w:rsidRPr="00C13D96">
              <w:rPr>
                <w:rFonts w:eastAsia="Times New Roman"/>
                <w:b/>
                <w:bCs/>
                <w:sz w:val="24"/>
                <w:szCs w:val="24"/>
              </w:rPr>
              <w:lastRenderedPageBreak/>
              <w:t xml:space="preserve">PREPARATION OF INDIVIDUAL 0.3 mL DOSES OF </w:t>
            </w:r>
            <w:bookmarkEnd w:id="3"/>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mL.</w:t>
      </w:r>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4" w:name="OLE_LINK2"/>
      <w:bookmarkStart w:id="5"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4"/>
    <w:bookmarkEnd w:id="5"/>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6"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6"/>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r>
        <w:rPr>
          <w:sz w:val="24"/>
          <w:szCs w:val="24"/>
        </w:rPr>
        <w:t xml:space="preserve">Postmarketing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3"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Authorization </w:t>
      </w:r>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with regard to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7"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7"/>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similar to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0B20B335" w:rsidR="00B72E03" w:rsidRDefault="00B72E03" w:rsidP="00A36C1A">
      <w:pPr>
        <w:keepNext/>
        <w:shd w:val="clear" w:color="auto" w:fill="FFFFFF"/>
        <w:rPr>
          <w:rFonts w:eastAsia="Times New Roman"/>
          <w:i/>
          <w:sz w:val="24"/>
          <w:szCs w:val="24"/>
        </w:rPr>
      </w:pPr>
    </w:p>
    <w:p w14:paraId="712CE715" w14:textId="0ED6FFDB" w:rsidR="006D3D78" w:rsidRPr="00F12E06" w:rsidRDefault="006D3D78" w:rsidP="006D3D78">
      <w:pPr>
        <w:keepNext/>
        <w:shd w:val="clear" w:color="auto" w:fill="FFFFFF"/>
        <w:rPr>
          <w:rFonts w:eastAsia="Times New Roman"/>
          <w:sz w:val="24"/>
        </w:rPr>
      </w:pPr>
      <w:r>
        <w:rPr>
          <w:rFonts w:eastAsia="Times New Roman"/>
          <w:sz w:val="24"/>
        </w:rPr>
        <w:t xml:space="preserve">In an analysis of </w:t>
      </w:r>
      <w:r w:rsidR="00A93EF9">
        <w:rPr>
          <w:rFonts w:eastAsia="Times New Roman"/>
          <w:sz w:val="24"/>
        </w:rPr>
        <w:t xml:space="preserve">all adverse events (including </w:t>
      </w:r>
      <w:r w:rsidR="006E291E">
        <w:rPr>
          <w:rFonts w:eastAsia="Times New Roman"/>
          <w:sz w:val="24"/>
        </w:rPr>
        <w:t xml:space="preserve">serious and </w:t>
      </w:r>
      <w:r>
        <w:rPr>
          <w:rFonts w:eastAsia="Times New Roman"/>
          <w:sz w:val="24"/>
        </w:rPr>
        <w:t>non-serious unsolicited adverse events</w:t>
      </w:r>
      <w:r w:rsidR="0069652F">
        <w:rPr>
          <w:rFonts w:eastAsia="Times New Roman"/>
          <w:sz w:val="24"/>
        </w:rPr>
        <w:t>)</w:t>
      </w:r>
      <w:r>
        <w:rPr>
          <w:rFonts w:eastAsia="Times New Roman"/>
          <w:sz w:val="24"/>
        </w:rPr>
        <w:t xml:space="preserve"> reported through </w:t>
      </w:r>
      <w:r w:rsidRPr="00F12E06">
        <w:rPr>
          <w:rFonts w:eastAsia="Times New Roman"/>
          <w:sz w:val="24"/>
        </w:rPr>
        <w:t xml:space="preserve">1 month after Dose 2 in participants 16 through 55 years of age following any dose </w:t>
      </w:r>
      <w:r>
        <w:rPr>
          <w:rFonts w:eastAsia="Times New Roman"/>
          <w:sz w:val="24"/>
        </w:rPr>
        <w:t>(COMIRNATY group vs. placebo group),</w:t>
      </w:r>
      <w:r w:rsidRPr="00F12E06">
        <w:rPr>
          <w:rFonts w:eastAsia="Times New Roman"/>
          <w:sz w:val="24"/>
        </w:rPr>
        <w:t xml:space="preserve"> those assessed as adverse reactions</w:t>
      </w:r>
      <w:r>
        <w:rPr>
          <w:rFonts w:eastAsia="Times New Roman"/>
          <w:sz w:val="24"/>
        </w:rPr>
        <w:t xml:space="preserve"> not already captured by solicited local and systemic reactions </w:t>
      </w:r>
      <w:r w:rsidRPr="00F12E06">
        <w:rPr>
          <w:rFonts w:eastAsia="Times New Roman"/>
          <w:sz w:val="24"/>
        </w:rPr>
        <w:t xml:space="preserve">were nausea (1.4% </w:t>
      </w:r>
      <w:r>
        <w:rPr>
          <w:rFonts w:eastAsia="Times New Roman"/>
          <w:sz w:val="24"/>
        </w:rPr>
        <w:t>vs.</w:t>
      </w:r>
      <w:r w:rsidRPr="00F12E06">
        <w:rPr>
          <w:rFonts w:eastAsia="Times New Roman"/>
          <w:sz w:val="24"/>
        </w:rPr>
        <w:t xml:space="preserve"> 0.5%), malaise (0.7% </w:t>
      </w:r>
      <w:r>
        <w:rPr>
          <w:rFonts w:eastAsia="Times New Roman"/>
          <w:sz w:val="24"/>
        </w:rPr>
        <w:t>vs.</w:t>
      </w:r>
      <w:r w:rsidRPr="00F12E06">
        <w:rPr>
          <w:rFonts w:eastAsia="Times New Roman"/>
          <w:sz w:val="24"/>
        </w:rPr>
        <w:t xml:space="preserve"> 0.1%), asthenia (0.4% </w:t>
      </w:r>
      <w:r>
        <w:rPr>
          <w:rFonts w:eastAsia="Times New Roman"/>
          <w:sz w:val="24"/>
        </w:rPr>
        <w:t>vs.</w:t>
      </w:r>
      <w:r w:rsidRPr="00F12E06">
        <w:rPr>
          <w:rFonts w:eastAsia="Times New Roman"/>
          <w:sz w:val="24"/>
        </w:rPr>
        <w:t xml:space="preserve"> 0.1%), decreased appetite (0.2%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270E80">
        <w:rPr>
          <w:rFonts w:eastAsia="Times New Roman"/>
          <w:sz w:val="24"/>
        </w:rPr>
        <w:t>0</w:t>
      </w:r>
      <w:r w:rsidRPr="00F12E06">
        <w:rPr>
          <w:rFonts w:eastAsia="Times New Roman"/>
          <w:sz w:val="24"/>
        </w:rPr>
        <w:t xml:space="preserve">%), hyperhidrosis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485876">
        <w:rPr>
          <w:rFonts w:eastAsia="Times New Roman"/>
          <w:sz w:val="24"/>
        </w:rPr>
        <w:t>0</w:t>
      </w:r>
      <w:r w:rsidRPr="00F12E06">
        <w:rPr>
          <w:rFonts w:eastAsia="Times New Roman"/>
          <w:sz w:val="24"/>
        </w:rPr>
        <w:t xml:space="preserve">%), lethargy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485876">
        <w:rPr>
          <w:rFonts w:eastAsia="Times New Roman"/>
          <w:sz w:val="24"/>
        </w:rPr>
        <w:t>0</w:t>
      </w:r>
      <w:r w:rsidRPr="00F12E06">
        <w:rPr>
          <w:rFonts w:eastAsia="Times New Roman"/>
          <w:sz w:val="24"/>
        </w:rPr>
        <w:t>%), and night sweats (0.1%</w:t>
      </w:r>
      <w:r w:rsidR="00401827">
        <w:rPr>
          <w:rFonts w:eastAsia="Times New Roman"/>
          <w:sz w:val="24"/>
        </w:rPr>
        <w:t>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485876">
        <w:rPr>
          <w:rFonts w:eastAsia="Times New Roman"/>
          <w:sz w:val="24"/>
        </w:rPr>
        <w:t>0</w:t>
      </w:r>
      <w:r w:rsidRPr="00F12E06">
        <w:rPr>
          <w:rFonts w:eastAsia="Times New Roman"/>
          <w:sz w:val="24"/>
        </w:rPr>
        <w:t xml:space="preserve">%). </w:t>
      </w:r>
    </w:p>
    <w:p w14:paraId="62AA1494" w14:textId="77777777" w:rsidR="006D3D78" w:rsidRPr="00F12E06" w:rsidRDefault="006D3D78" w:rsidP="006D3D78">
      <w:pPr>
        <w:keepNext/>
        <w:shd w:val="clear" w:color="auto" w:fill="FFFFFF"/>
        <w:rPr>
          <w:rFonts w:eastAsia="Times New Roman"/>
          <w:sz w:val="24"/>
        </w:rPr>
      </w:pPr>
    </w:p>
    <w:p w14:paraId="31E45233" w14:textId="653CC14E" w:rsidR="006D3D78" w:rsidRDefault="006D3D78" w:rsidP="006D3D78">
      <w:pPr>
        <w:keepNext/>
        <w:shd w:val="clear" w:color="auto" w:fill="FFFFFF"/>
        <w:rPr>
          <w:rFonts w:eastAsia="Times New Roman"/>
          <w:sz w:val="24"/>
        </w:rPr>
      </w:pPr>
      <w:r>
        <w:rPr>
          <w:rFonts w:eastAsia="Times New Roman"/>
          <w:sz w:val="24"/>
        </w:rPr>
        <w:t xml:space="preserve">In an analysis of </w:t>
      </w:r>
      <w:r w:rsidR="009C4806">
        <w:rPr>
          <w:rFonts w:eastAsia="Times New Roman"/>
          <w:sz w:val="24"/>
        </w:rPr>
        <w:t>all adverse events (including</w:t>
      </w:r>
      <w:r w:rsidR="006E291E">
        <w:rPr>
          <w:rFonts w:eastAsia="Times New Roman"/>
          <w:sz w:val="24"/>
        </w:rPr>
        <w:t xml:space="preserve"> serious and</w:t>
      </w:r>
      <w:r w:rsidR="009C4806">
        <w:rPr>
          <w:rFonts w:eastAsia="Times New Roman"/>
          <w:sz w:val="24"/>
        </w:rPr>
        <w:t xml:space="preserve"> </w:t>
      </w:r>
      <w:r>
        <w:rPr>
          <w:rFonts w:eastAsia="Times New Roman"/>
          <w:sz w:val="24"/>
        </w:rPr>
        <w:t xml:space="preserve">non-serious unsolicited </w:t>
      </w:r>
      <w:r w:rsidRPr="00F12E06">
        <w:rPr>
          <w:rFonts w:eastAsia="Times New Roman"/>
          <w:sz w:val="24"/>
        </w:rPr>
        <w:t xml:space="preserve">adverse </w:t>
      </w:r>
      <w:r>
        <w:rPr>
          <w:rFonts w:eastAsia="Times New Roman"/>
          <w:sz w:val="24"/>
        </w:rPr>
        <w:t>events</w:t>
      </w:r>
      <w:r w:rsidR="009C4806">
        <w:rPr>
          <w:rFonts w:eastAsia="Times New Roman"/>
          <w:sz w:val="24"/>
        </w:rPr>
        <w:t>)</w:t>
      </w:r>
      <w:r>
        <w:rPr>
          <w:rFonts w:eastAsia="Times New Roman"/>
          <w:sz w:val="24"/>
        </w:rPr>
        <w:t xml:space="preserve"> reported through </w:t>
      </w:r>
      <w:r w:rsidRPr="00F12E06">
        <w:rPr>
          <w:rFonts w:eastAsia="Times New Roman"/>
          <w:sz w:val="24"/>
        </w:rPr>
        <w:t xml:space="preserve">1 month after Dose 2 in participants 56 years of age and older following any dose (COMIRNATY group vs. placebo group), </w:t>
      </w:r>
      <w:r>
        <w:rPr>
          <w:rFonts w:eastAsia="Times New Roman"/>
          <w:sz w:val="24"/>
        </w:rPr>
        <w:t xml:space="preserve">those assessed as adverse reactions not already captured by solicited local and systemic reactions </w:t>
      </w:r>
      <w:r w:rsidRPr="00F12E06">
        <w:rPr>
          <w:rFonts w:eastAsia="Times New Roman"/>
          <w:sz w:val="24"/>
        </w:rPr>
        <w:t xml:space="preserve">were nausea (1.0% </w:t>
      </w:r>
      <w:r>
        <w:rPr>
          <w:rFonts w:eastAsia="Times New Roman"/>
          <w:sz w:val="24"/>
        </w:rPr>
        <w:t>vs.</w:t>
      </w:r>
      <w:r w:rsidRPr="00F12E06">
        <w:rPr>
          <w:rFonts w:eastAsia="Times New Roman"/>
          <w:sz w:val="24"/>
        </w:rPr>
        <w:t xml:space="preserve"> 0.3%), malaise (0.5% </w:t>
      </w:r>
      <w:r>
        <w:rPr>
          <w:rFonts w:eastAsia="Times New Roman"/>
          <w:sz w:val="24"/>
        </w:rPr>
        <w:t>vs.</w:t>
      </w:r>
      <w:r w:rsidRPr="00F12E06">
        <w:rPr>
          <w:rFonts w:eastAsia="Times New Roman"/>
          <w:sz w:val="24"/>
        </w:rPr>
        <w:t xml:space="preserve"> 0.1%), asthenia (0.3% </w:t>
      </w:r>
      <w:r>
        <w:rPr>
          <w:rFonts w:eastAsia="Times New Roman"/>
          <w:sz w:val="24"/>
        </w:rPr>
        <w:t>vs.</w:t>
      </w:r>
      <w:r w:rsidRPr="00F12E06">
        <w:rPr>
          <w:rFonts w:eastAsia="Times New Roman"/>
          <w:sz w:val="24"/>
        </w:rPr>
        <w:t xml:space="preserve"> 0.1%), lethargy (0.2%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9C4806">
        <w:rPr>
          <w:rFonts w:eastAsia="Times New Roman"/>
          <w:sz w:val="24"/>
        </w:rPr>
        <w:t>0</w:t>
      </w:r>
      <w:r w:rsidRPr="00F12E06">
        <w:rPr>
          <w:rFonts w:eastAsia="Times New Roman"/>
          <w:sz w:val="24"/>
        </w:rPr>
        <w:t xml:space="preserve">%), decreased appetite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6E291E">
        <w:rPr>
          <w:rFonts w:eastAsia="Times New Roman"/>
          <w:sz w:val="24"/>
        </w:rPr>
        <w:t>0</w:t>
      </w:r>
      <w:r w:rsidRPr="00F12E06">
        <w:rPr>
          <w:rFonts w:eastAsia="Times New Roman"/>
          <w:sz w:val="24"/>
        </w:rPr>
        <w:t xml:space="preserve">%), hyperhidrosis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6E291E">
        <w:rPr>
          <w:rFonts w:eastAsia="Times New Roman"/>
          <w:sz w:val="24"/>
        </w:rPr>
        <w:t>0</w:t>
      </w:r>
      <w:r w:rsidRPr="00F12E06">
        <w:rPr>
          <w:rFonts w:eastAsia="Times New Roman"/>
          <w:sz w:val="24"/>
        </w:rPr>
        <w:t xml:space="preserve">%), and night sweats (0.1% </w:t>
      </w:r>
      <w:r>
        <w:rPr>
          <w:rFonts w:eastAsia="Times New Roman"/>
          <w:sz w:val="24"/>
        </w:rPr>
        <w:t>vs.</w:t>
      </w:r>
      <w:r w:rsidRPr="00F12E06">
        <w:rPr>
          <w:rFonts w:eastAsia="Times New Roman"/>
          <w:sz w:val="24"/>
        </w:rPr>
        <w:t xml:space="preserve"> </w:t>
      </w:r>
      <w:r>
        <w:rPr>
          <w:rFonts w:eastAsia="Times New Roman"/>
          <w:sz w:val="24"/>
        </w:rPr>
        <w:t>&lt;</w:t>
      </w:r>
      <w:r w:rsidRPr="00F12E06">
        <w:rPr>
          <w:rFonts w:eastAsia="Times New Roman"/>
          <w:sz w:val="24"/>
        </w:rPr>
        <w:t>0.</w:t>
      </w:r>
      <w:r w:rsidR="009C4806">
        <w:rPr>
          <w:rFonts w:eastAsia="Times New Roman"/>
          <w:sz w:val="24"/>
        </w:rPr>
        <w:t>0</w:t>
      </w:r>
      <w:r w:rsidRPr="00F12E06">
        <w:rPr>
          <w:rFonts w:eastAsia="Times New Roman"/>
          <w:sz w:val="24"/>
        </w:rPr>
        <w:t>%).</w:t>
      </w:r>
    </w:p>
    <w:p w14:paraId="0087B4BA" w14:textId="77777777" w:rsidR="006D3D78" w:rsidRPr="0085778F" w:rsidRDefault="006D3D78"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66D0B675"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r w:rsidR="00B06126">
        <w:rPr>
          <w:rFonts w:eastAsia="Times New Roman"/>
          <w:sz w:val="24"/>
          <w:szCs w:val="24"/>
        </w:rPr>
        <w:t> </w:t>
      </w:r>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w:t>
      </w:r>
      <w:r w:rsidR="004B2612">
        <w:rPr>
          <w:rFonts w:eastAsia="Times New Roman"/>
          <w:sz w:val="24"/>
          <w:szCs w:val="24"/>
        </w:rPr>
        <w:t>;</w:t>
      </w:r>
      <w:r w:rsidR="0092327E" w:rsidRPr="00881E4F">
        <w:rPr>
          <w:rFonts w:eastAsia="Times New Roman"/>
          <w:sz w:val="24"/>
          <w:szCs w:val="24"/>
        </w:rPr>
        <w:t xml:space="preserve">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w:t>
      </w:r>
      <w:r w:rsidR="0092327E" w:rsidRPr="00881E4F">
        <w:rPr>
          <w:rFonts w:eastAsia="Times New Roman"/>
          <w:sz w:val="24"/>
          <w:szCs w:val="24"/>
        </w:rPr>
        <w:lastRenderedPageBreak/>
        <w:t xml:space="preserve">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In the analysis of unblinded 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16C369E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Adverse Events</w:t>
      </w:r>
    </w:p>
    <w:p w14:paraId="1449BCBC" w14:textId="77777777" w:rsidR="00A36C1A" w:rsidRPr="006F486D" w:rsidRDefault="00A36C1A" w:rsidP="00A36C1A">
      <w:pPr>
        <w:keepNext/>
        <w:shd w:val="clear" w:color="auto" w:fill="FFFFFF"/>
        <w:rPr>
          <w:rFonts w:eastAsia="Times New Roman"/>
          <w:sz w:val="24"/>
        </w:rPr>
      </w:pPr>
    </w:p>
    <w:p w14:paraId="5469E998" w14:textId="003E6496" w:rsidR="005C0168" w:rsidRPr="006F486D" w:rsidRDefault="005C0168" w:rsidP="005C0168">
      <w:pPr>
        <w:keepNext/>
        <w:shd w:val="clear" w:color="auto" w:fill="FFFFFF"/>
        <w:rPr>
          <w:rFonts w:eastAsia="Times New Roman"/>
          <w:sz w:val="24"/>
        </w:rPr>
      </w:pPr>
      <w:r>
        <w:rPr>
          <w:rFonts w:eastAsia="Times New Roman"/>
          <w:sz w:val="24"/>
          <w:szCs w:val="24"/>
        </w:rPr>
        <w:t xml:space="preserve">In analyses of </w:t>
      </w:r>
      <w:r w:rsidR="00736380">
        <w:rPr>
          <w:rFonts w:eastAsia="Times New Roman"/>
          <w:sz w:val="24"/>
          <w:szCs w:val="24"/>
        </w:rPr>
        <w:t xml:space="preserve">all events (including serious and </w:t>
      </w:r>
      <w:r>
        <w:rPr>
          <w:rFonts w:eastAsia="Times New Roman"/>
          <w:sz w:val="24"/>
          <w:szCs w:val="24"/>
        </w:rPr>
        <w:t>non-serious unsolicited adverse events</w:t>
      </w:r>
      <w:r w:rsidR="00736380">
        <w:rPr>
          <w:rFonts w:eastAsia="Times New Roman"/>
          <w:sz w:val="24"/>
          <w:szCs w:val="24"/>
        </w:rPr>
        <w:t>)</w:t>
      </w:r>
      <w:r>
        <w:rPr>
          <w:rFonts w:eastAsia="Times New Roman"/>
          <w:sz w:val="24"/>
          <w:szCs w:val="24"/>
        </w:rPr>
        <w:t xml:space="preserve"> in Study 2 from Dose 1 up to the participant unblinding date</w:t>
      </w:r>
      <w:r w:rsidRPr="006F486D">
        <w:rPr>
          <w:rFonts w:eastAsia="Times New Roman"/>
          <w:sz w:val="24"/>
        </w:rPr>
        <w:t>, 58.2% of study participants had at least 4 months of follow-up after Dose</w:t>
      </w:r>
      <w:r w:rsidR="009741CC">
        <w:rPr>
          <w:rFonts w:eastAsia="Times New Roman"/>
          <w:sz w:val="24"/>
        </w:rPr>
        <w:t> </w:t>
      </w:r>
      <w:r w:rsidRPr="006F486D">
        <w:rPr>
          <w:rFonts w:eastAsia="Times New Roman"/>
          <w:sz w:val="24"/>
        </w:rPr>
        <w:t xml:space="preserve">2. </w:t>
      </w:r>
      <w:r>
        <w:rPr>
          <w:rFonts w:eastAsia="Times New Roman"/>
          <w:sz w:val="24"/>
          <w:szCs w:val="24"/>
        </w:rPr>
        <w:t xml:space="preserve">Among participants </w:t>
      </w:r>
      <w:r w:rsidRPr="008C71D0">
        <w:rPr>
          <w:rFonts w:eastAsia="Times New Roman"/>
          <w:sz w:val="24"/>
          <w:szCs w:val="24"/>
        </w:rPr>
        <w:t>16 through 55 years of age</w:t>
      </w:r>
      <w:r>
        <w:rPr>
          <w:rFonts w:eastAsia="Times New Roman"/>
          <w:sz w:val="24"/>
          <w:szCs w:val="24"/>
        </w:rPr>
        <w:t xml:space="preserve"> who received at least one dose of study vaccine,</w:t>
      </w:r>
      <w:r w:rsidRPr="008C71D0" w:rsidDel="00562347">
        <w:rPr>
          <w:rFonts w:eastAsia="Times New Roman"/>
          <w:sz w:val="24"/>
          <w:szCs w:val="24"/>
        </w:rPr>
        <w:t xml:space="preserve"> </w:t>
      </w:r>
      <w:r w:rsidRPr="008C71D0">
        <w:rPr>
          <w:rFonts w:eastAsia="Times New Roman"/>
          <w:sz w:val="24"/>
          <w:szCs w:val="24"/>
        </w:rPr>
        <w:t>12,995</w:t>
      </w:r>
      <w:r w:rsidR="009741CC">
        <w:rPr>
          <w:rFonts w:eastAsia="Times New Roman"/>
          <w:sz w:val="24"/>
          <w:szCs w:val="24"/>
        </w:rPr>
        <w:t> </w:t>
      </w:r>
      <w:r>
        <w:rPr>
          <w:rFonts w:eastAsia="Times New Roman"/>
          <w:sz w:val="24"/>
          <w:szCs w:val="24"/>
        </w:rPr>
        <w:t>of whom</w:t>
      </w:r>
      <w:r w:rsidRPr="008C71D0">
        <w:rPr>
          <w:rFonts w:eastAsia="Times New Roman"/>
          <w:sz w:val="24"/>
          <w:szCs w:val="24"/>
        </w:rPr>
        <w:t xml:space="preserve"> received</w:t>
      </w:r>
      <w:r w:rsidRPr="008C71D0">
        <w:rPr>
          <w:rFonts w:eastAsia="Arial"/>
          <w:bCs/>
          <w:sz w:val="24"/>
          <w:szCs w:val="24"/>
        </w:rPr>
        <w:t xml:space="preserve"> COMIRNATY and 13,026 </w:t>
      </w:r>
      <w:r>
        <w:rPr>
          <w:rFonts w:eastAsia="Arial"/>
          <w:bCs/>
          <w:sz w:val="24"/>
          <w:szCs w:val="24"/>
        </w:rPr>
        <w:t>of whom</w:t>
      </w:r>
      <w:r w:rsidRPr="008C71D0">
        <w:rPr>
          <w:rFonts w:eastAsia="Arial"/>
          <w:bCs/>
          <w:sz w:val="24"/>
          <w:szCs w:val="24"/>
        </w:rPr>
        <w:t xml:space="preserve"> received placebo</w:t>
      </w:r>
      <w:r>
        <w:rPr>
          <w:rFonts w:eastAsia="Arial"/>
          <w:bCs/>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4</w:t>
      </w:r>
      <w:r>
        <w:rPr>
          <w:rFonts w:eastAsia="Times New Roman"/>
          <w:sz w:val="24"/>
          <w:szCs w:val="24"/>
        </w:rPr>
        <w:t>,</w:t>
      </w:r>
      <w:r w:rsidRPr="008C71D0">
        <w:rPr>
          <w:rFonts w:eastAsia="Times New Roman"/>
          <w:sz w:val="24"/>
          <w:szCs w:val="24"/>
        </w:rPr>
        <w:t xml:space="preserve">396 (33.8%)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2</w:t>
      </w:r>
      <w:r>
        <w:rPr>
          <w:rFonts w:eastAsia="Times New Roman"/>
          <w:sz w:val="24"/>
          <w:szCs w:val="24"/>
        </w:rPr>
        <w:t>,</w:t>
      </w:r>
      <w:r w:rsidRPr="008C71D0">
        <w:rPr>
          <w:rFonts w:eastAsia="Times New Roman"/>
          <w:sz w:val="24"/>
          <w:szCs w:val="24"/>
        </w:rPr>
        <w:t xml:space="preserve">136 (16.4%) participants in the placebo group. In a similar analysis in participants 56 years of age and older </w:t>
      </w:r>
      <w:r>
        <w:rPr>
          <w:rFonts w:eastAsia="Arial"/>
          <w:bCs/>
          <w:sz w:val="24"/>
          <w:szCs w:val="24"/>
        </w:rPr>
        <w:t xml:space="preserve">that included 8,931 </w:t>
      </w:r>
      <w:r w:rsidRPr="008C71D0">
        <w:rPr>
          <w:rFonts w:eastAsia="Arial"/>
          <w:bCs/>
          <w:sz w:val="24"/>
          <w:szCs w:val="24"/>
        </w:rPr>
        <w:t>COMIRNATY</w:t>
      </w:r>
      <w:r>
        <w:rPr>
          <w:rFonts w:eastAsia="Times New Roman"/>
          <w:sz w:val="24"/>
          <w:szCs w:val="24"/>
        </w:rPr>
        <w:t xml:space="preserve"> recipients and</w:t>
      </w:r>
      <w:r w:rsidRPr="008C71D0">
        <w:rPr>
          <w:rFonts w:eastAsia="Times New Roman"/>
          <w:sz w:val="24"/>
          <w:szCs w:val="24"/>
        </w:rPr>
        <w:t xml:space="preserve"> </w:t>
      </w:r>
      <w:r>
        <w:rPr>
          <w:rFonts w:eastAsia="Times New Roman"/>
          <w:sz w:val="24"/>
          <w:szCs w:val="24"/>
        </w:rPr>
        <w:t xml:space="preserve">8,895 </w:t>
      </w:r>
      <w:r w:rsidRPr="008C71D0">
        <w:rPr>
          <w:rFonts w:eastAsia="Times New Roman"/>
          <w:sz w:val="24"/>
          <w:szCs w:val="24"/>
        </w:rPr>
        <w:t>placebo</w:t>
      </w:r>
      <w:r>
        <w:rPr>
          <w:rFonts w:eastAsia="Times New Roman"/>
          <w:sz w:val="24"/>
          <w:szCs w:val="24"/>
        </w:rPr>
        <w:t> recipients</w:t>
      </w:r>
      <w:r w:rsidRPr="008C71D0">
        <w:rPr>
          <w:rFonts w:eastAsia="Times New Roman"/>
          <w:sz w:val="24"/>
          <w:szCs w:val="24"/>
        </w:rPr>
        <w:t xml:space="preserve">, </w:t>
      </w:r>
      <w:r>
        <w:rPr>
          <w:rFonts w:eastAsia="Times New Roman"/>
          <w:sz w:val="24"/>
          <w:szCs w:val="24"/>
        </w:rPr>
        <w:t>non-serious unsolicited adverse events</w:t>
      </w:r>
      <w:r w:rsidRPr="008C71D0">
        <w:rPr>
          <w:rFonts w:eastAsia="Times New Roman"/>
          <w:sz w:val="24"/>
          <w:szCs w:val="24"/>
        </w:rPr>
        <w:t xml:space="preserve"> were reported by 2</w:t>
      </w:r>
      <w:r>
        <w:rPr>
          <w:rFonts w:eastAsia="Times New Roman"/>
          <w:sz w:val="24"/>
          <w:szCs w:val="24"/>
        </w:rPr>
        <w:t>,</w:t>
      </w:r>
      <w:r w:rsidRPr="008C71D0">
        <w:rPr>
          <w:rFonts w:eastAsia="Times New Roman"/>
          <w:sz w:val="24"/>
          <w:szCs w:val="24"/>
        </w:rPr>
        <w:t xml:space="preserve">551 (28.6%) participants </w:t>
      </w:r>
      <w:r>
        <w:rPr>
          <w:rFonts w:eastAsia="Times New Roman"/>
          <w:sz w:val="24"/>
          <w:szCs w:val="24"/>
        </w:rPr>
        <w:t>in the</w:t>
      </w:r>
      <w:r w:rsidRPr="008C71D0">
        <w:rPr>
          <w:rFonts w:eastAsia="Times New Roman"/>
          <w:sz w:val="24"/>
          <w:szCs w:val="24"/>
        </w:rPr>
        <w:t xml:space="preserve"> </w:t>
      </w:r>
      <w:r w:rsidRPr="008C71D0">
        <w:rPr>
          <w:rFonts w:eastAsia="Arial"/>
          <w:bCs/>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w:t>
      </w:r>
      <w:r>
        <w:rPr>
          <w:rFonts w:eastAsia="Times New Roman"/>
          <w:sz w:val="24"/>
          <w:szCs w:val="24"/>
        </w:rPr>
        <w:t>,</w:t>
      </w:r>
      <w:r w:rsidRPr="008C71D0">
        <w:rPr>
          <w:rFonts w:eastAsia="Times New Roman"/>
          <w:sz w:val="24"/>
          <w:szCs w:val="24"/>
        </w:rPr>
        <w:t xml:space="preserve">432 (16.1%) participants in the placebo group. Among participants with confirmed stable HIV infection, </w:t>
      </w:r>
      <w:r>
        <w:rPr>
          <w:rFonts w:eastAsia="Times New Roman"/>
          <w:sz w:val="24"/>
          <w:szCs w:val="24"/>
        </w:rPr>
        <w:t>non-serious unsolicited adverse events</w:t>
      </w:r>
      <w:r w:rsidRPr="008C71D0">
        <w:rPr>
          <w:rFonts w:eastAsia="Times New Roman"/>
          <w:sz w:val="24"/>
          <w:szCs w:val="24"/>
        </w:rPr>
        <w:t xml:space="preserve"> were reported by 29 (29%) participants </w:t>
      </w:r>
      <w:r>
        <w:rPr>
          <w:rFonts w:eastAsia="Times New Roman"/>
          <w:sz w:val="24"/>
          <w:szCs w:val="24"/>
        </w:rPr>
        <w:t>in the</w:t>
      </w:r>
      <w:r w:rsidRPr="008C71D0">
        <w:rPr>
          <w:rFonts w:eastAsia="Times New Roman"/>
          <w:sz w:val="24"/>
          <w:szCs w:val="24"/>
        </w:rPr>
        <w:t xml:space="preserve"> </w:t>
      </w:r>
      <w:r w:rsidRPr="008C71D0">
        <w:rPr>
          <w:rFonts w:eastAsia="Arial"/>
          <w:sz w:val="24"/>
          <w:szCs w:val="24"/>
        </w:rPr>
        <w:t>COMIRNATY</w:t>
      </w:r>
      <w:r w:rsidRPr="008C71D0">
        <w:rPr>
          <w:rFonts w:eastAsia="Times New Roman"/>
          <w:sz w:val="24"/>
          <w:szCs w:val="24"/>
        </w:rPr>
        <w:t xml:space="preserve"> </w:t>
      </w:r>
      <w:r>
        <w:rPr>
          <w:rFonts w:eastAsia="Times New Roman"/>
          <w:sz w:val="24"/>
          <w:szCs w:val="24"/>
        </w:rPr>
        <w:t xml:space="preserve">group </w:t>
      </w:r>
      <w:r w:rsidRPr="008C71D0">
        <w:rPr>
          <w:rFonts w:eastAsia="Times New Roman"/>
          <w:sz w:val="24"/>
          <w:szCs w:val="24"/>
        </w:rPr>
        <w:t>and 15 (15%) participants in the placebo group.</w:t>
      </w:r>
      <w:r>
        <w:rPr>
          <w:rFonts w:eastAsia="Times New Roman"/>
          <w:sz w:val="24"/>
          <w:szCs w:val="24"/>
        </w:rPr>
        <w:t xml:space="preserve"> </w:t>
      </w:r>
      <w:r w:rsidRPr="006F486D">
        <w:rPr>
          <w:rFonts w:eastAsia="Times New Roman"/>
          <w:sz w:val="24"/>
        </w:rPr>
        <w:t xml:space="preserve">The higher frequency of reported unsolicited non-serious adverse events among </w:t>
      </w:r>
      <w:r>
        <w:rPr>
          <w:rFonts w:eastAsia="Times New Roman"/>
          <w:sz w:val="24"/>
        </w:rPr>
        <w:t>COMIRNATY</w:t>
      </w:r>
      <w:r w:rsidRPr="006F486D">
        <w:rPr>
          <w:rFonts w:eastAsia="Times New Roman"/>
          <w:sz w:val="24"/>
        </w:rPr>
        <w:t xml:space="preserve"> recipients compared to placebo recipients was primarily attributed to events</w:t>
      </w:r>
      <w:r>
        <w:rPr>
          <w:rFonts w:eastAsia="Times New Roman"/>
          <w:sz w:val="24"/>
        </w:rPr>
        <w:t xml:space="preserve"> that are consistent with </w:t>
      </w:r>
      <w:r w:rsidRPr="006F486D">
        <w:rPr>
          <w:rFonts w:eastAsia="Times New Roman"/>
          <w:sz w:val="24"/>
        </w:rPr>
        <w:t xml:space="preserve">adverse reactions solicited among participants in the reactogenicity subset </w:t>
      </w:r>
      <w:r>
        <w:rPr>
          <w:rFonts w:eastAsia="Times New Roman"/>
          <w:sz w:val="24"/>
        </w:rPr>
        <w:t>(</w:t>
      </w:r>
      <w:r w:rsidRPr="007C2A5F">
        <w:rPr>
          <w:rFonts w:eastAsia="Times New Roman"/>
          <w:sz w:val="24"/>
        </w:rPr>
        <w:t>Table</w:t>
      </w:r>
      <w:r w:rsidRPr="006F486D">
        <w:rPr>
          <w:rFonts w:eastAsia="Times New Roman"/>
          <w:sz w:val="24"/>
        </w:rPr>
        <w:t xml:space="preserve"> 3 and Table 4</w:t>
      </w:r>
      <w:r>
        <w:rPr>
          <w:rFonts w:eastAsia="Times New Roman"/>
          <w:sz w:val="24"/>
        </w:rPr>
        <w:t>)</w:t>
      </w:r>
      <w:r w:rsidRPr="006F486D">
        <w:rPr>
          <w:rFonts w:eastAsia="Times New Roman"/>
          <w:sz w:val="24"/>
        </w:rPr>
        <w:t xml:space="preserve">.  </w:t>
      </w:r>
    </w:p>
    <w:p w14:paraId="3FA98DCE" w14:textId="2FE7457E" w:rsidR="00A36C1A" w:rsidRDefault="00A36C1A" w:rsidP="00A36C1A">
      <w:pPr>
        <w:keepNext/>
        <w:shd w:val="clear" w:color="auto" w:fill="FFFFFF"/>
        <w:rPr>
          <w:rFonts w:eastAsia="Times New Roman"/>
          <w:sz w:val="24"/>
        </w:rPr>
      </w:pPr>
    </w:p>
    <w:p w14:paraId="5661BF33" w14:textId="47799D3B"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0081279C">
        <w:rPr>
          <w:sz w:val="24"/>
          <w:szCs w:val="24"/>
        </w:rPr>
        <w:t>, one of which was serious</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6A6760FB" w14:textId="77777777" w:rsidR="003C6870" w:rsidRPr="006F486D" w:rsidRDefault="003C6870" w:rsidP="00A36C1A">
      <w:pPr>
        <w:keepNext/>
        <w:shd w:val="clear" w:color="auto" w:fill="FFFFFF"/>
        <w:rPr>
          <w:rFonts w:eastAsia="Times New Roman"/>
          <w:sz w:val="24"/>
        </w:rPr>
      </w:pPr>
    </w:p>
    <w:p w14:paraId="66B1EAEE" w14:textId="74A58077"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w:t>
      </w:r>
      <w:r w:rsidRPr="006F486D" w:rsidDel="00651BBB">
        <w:rPr>
          <w:rFonts w:eastAsia="Times New Roman"/>
          <w:sz w:val="24"/>
        </w:rPr>
        <w:t xml:space="preserve">Bell’s palsy </w:t>
      </w:r>
      <w:r w:rsidRPr="006F486D">
        <w:rPr>
          <w:rFonts w:eastAsia="Times New Roman"/>
          <w:sz w:val="24"/>
        </w:rPr>
        <w:t>(facial paralysis) was reported by 4</w:t>
      </w:r>
      <w:r w:rsidR="009741CC">
        <w:rPr>
          <w:rFonts w:eastAsia="Times New Roman"/>
          <w:sz w:val="24"/>
        </w:rPr>
        <w:t> </w:t>
      </w:r>
      <w:r w:rsidRPr="006F486D">
        <w:rPr>
          <w:rFonts w:eastAsia="Times New Roman"/>
          <w:sz w:val="24"/>
        </w:rPr>
        <w:t xml:space="preserve">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r w:rsidR="00D032B3" w:rsidRPr="00177859">
        <w:rPr>
          <w:rFonts w:eastAsia="Times New Roman"/>
          <w:b/>
          <w:sz w:val="24"/>
        </w:rPr>
        <w:t>Post</w:t>
      </w:r>
      <w:r w:rsidR="00586040">
        <w:rPr>
          <w:rFonts w:eastAsia="Times New Roman"/>
          <w:b/>
          <w:sz w:val="24"/>
        </w:rPr>
        <w:t>m</w:t>
      </w:r>
      <w:r w:rsidR="005B025D">
        <w:rPr>
          <w:rFonts w:eastAsia="Times New Roman"/>
          <w:b/>
          <w:sz w:val="24"/>
        </w:rPr>
        <w:t xml:space="preserve">arketing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The following adverse reactions have been identified during post</w:t>
      </w:r>
      <w:r w:rsidR="005B025D">
        <w:rPr>
          <w:rFonts w:eastAsia="Times New Roman"/>
          <w:sz w:val="24"/>
          <w:szCs w:val="24"/>
        </w:rPr>
        <w:t xml:space="preserve">marketing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8" w:name="_Hlk64440336"/>
      <w:r w:rsidRPr="006F486D">
        <w:rPr>
          <w:sz w:val="24"/>
          <w:szCs w:val="24"/>
        </w:rPr>
        <w:t>Musculoskeletal and Connective Tissue Disorders</w:t>
      </w:r>
      <w:bookmarkEnd w:id="8"/>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4"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9" w:name="_Hlk80252769"/>
      <w:r w:rsidRPr="00566534">
        <w:rPr>
          <w:sz w:val="24"/>
          <w:szCs w:val="24"/>
        </w:rPr>
        <w:t>Overall, among the total participants who received COMIRNATY or placebo</w:t>
      </w:r>
      <w:bookmarkEnd w:id="9"/>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10" w:name="IDX"/>
      <w:bookmarkStart w:id="11" w:name="_Hlk57121030"/>
      <w:bookmarkEnd w:id="10"/>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years of age and older who had been enrolled from July 27, 2020, and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11"/>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lastRenderedPageBreak/>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13CB4F24"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lastRenderedPageBreak/>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 xml:space="preserve">geographies, </w:t>
      </w:r>
      <w:r w:rsidR="007A3311">
        <w:rPr>
          <w:color w:val="242424"/>
          <w:sz w:val="24"/>
          <w:szCs w:val="24"/>
          <w:shd w:val="clear" w:color="auto" w:fill="FFFFFF"/>
        </w:rPr>
        <w:t>or for</w:t>
      </w:r>
      <w:r w:rsidRPr="009E3B3A">
        <w:rPr>
          <w:color w:val="242424"/>
          <w:sz w:val="24"/>
          <w:szCs w:val="24"/>
          <w:shd w:val="clear" w:color="auto" w:fill="FFFFFF"/>
        </w:rPr>
        <w:t xml:space="preserve">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sidR="007A3311">
        <w:rPr>
          <w:color w:val="242424"/>
          <w:sz w:val="24"/>
          <w:szCs w:val="24"/>
          <w:shd w:val="clear" w:color="auto" w:fill="FFFFFF"/>
        </w:rPr>
        <w:t>or</w:t>
      </w:r>
      <w:r>
        <w:rPr>
          <w:color w:val="242424"/>
          <w:sz w:val="24"/>
          <w:szCs w:val="24"/>
          <w:shd w:val="clear" w:color="auto" w:fill="FFFFFF"/>
        </w:rPr>
        <w:t xml:space="preserve">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lastRenderedPageBreak/>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mL.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12" w:name="_Hlk52021589"/>
      <w:r w:rsidRPr="000918D9">
        <w:rPr>
          <w:spacing w:val="-1"/>
          <w:sz w:val="24"/>
          <w:szCs w:val="24"/>
          <w:u w:val="single" w:color="000000"/>
        </w:rPr>
        <w:t>Frozen Vials Prior to Use</w:t>
      </w:r>
    </w:p>
    <w:bookmarkEnd w:id="12"/>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lastRenderedPageBreak/>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5"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6"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lastRenderedPageBreak/>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7"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8">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0C3E5B5B"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r w:rsidR="000B2022">
        <w:rPr>
          <w:sz w:val="24"/>
          <w:szCs w:val="24"/>
          <w:lang w:val="en"/>
        </w:rPr>
        <w:t>7</w:t>
      </w:r>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63C07" w14:textId="77777777" w:rsidR="00C135B4" w:rsidRDefault="00C135B4">
      <w:r>
        <w:separator/>
      </w:r>
    </w:p>
  </w:endnote>
  <w:endnote w:type="continuationSeparator" w:id="0">
    <w:p w14:paraId="2643FEBB" w14:textId="77777777" w:rsidR="00C135B4" w:rsidRDefault="00C135B4">
      <w:r>
        <w:continuationSeparator/>
      </w:r>
    </w:p>
  </w:endnote>
  <w:endnote w:type="continuationNotice" w:id="1">
    <w:p w14:paraId="478AAB2F" w14:textId="77777777" w:rsidR="00C135B4" w:rsidRDefault="00C13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1A906" w14:textId="77777777" w:rsidR="00C135B4" w:rsidRDefault="00C135B4">
      <w:r>
        <w:separator/>
      </w:r>
    </w:p>
  </w:footnote>
  <w:footnote w:type="continuationSeparator" w:id="0">
    <w:p w14:paraId="2CE0D4CC" w14:textId="77777777" w:rsidR="00C135B4" w:rsidRDefault="00C135B4">
      <w:r>
        <w:continuationSeparator/>
      </w:r>
    </w:p>
  </w:footnote>
  <w:footnote w:type="continuationNotice" w:id="1">
    <w:p w14:paraId="4F98FDD2" w14:textId="77777777" w:rsidR="00C135B4" w:rsidRDefault="00C135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u, Wenting">
    <w15:presenceInfo w15:providerId="AD" w15:userId="S::LIUW128@pfizer.com::27d7254f-9795-4212-a6ad-71d34d22c1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549A"/>
    <w:rsid w:val="000668EB"/>
    <w:rsid w:val="00066AAC"/>
    <w:rsid w:val="000671F0"/>
    <w:rsid w:val="00067508"/>
    <w:rsid w:val="000676CA"/>
    <w:rsid w:val="000677E1"/>
    <w:rsid w:val="00067CBC"/>
    <w:rsid w:val="0007008F"/>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1C94"/>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02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4EA"/>
    <w:rsid w:val="000C76C0"/>
    <w:rsid w:val="000C7E82"/>
    <w:rsid w:val="000D00AB"/>
    <w:rsid w:val="000D06F2"/>
    <w:rsid w:val="000D11C7"/>
    <w:rsid w:val="000D1F2D"/>
    <w:rsid w:val="000D1F3F"/>
    <w:rsid w:val="000D239C"/>
    <w:rsid w:val="000D2818"/>
    <w:rsid w:val="000D3265"/>
    <w:rsid w:val="000D39C1"/>
    <w:rsid w:val="000D3CA5"/>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BF6"/>
    <w:rsid w:val="00127E56"/>
    <w:rsid w:val="00127FE3"/>
    <w:rsid w:val="00130004"/>
    <w:rsid w:val="0013005F"/>
    <w:rsid w:val="001304EA"/>
    <w:rsid w:val="00130673"/>
    <w:rsid w:val="001308C1"/>
    <w:rsid w:val="001308DD"/>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266"/>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759"/>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0C1"/>
    <w:rsid w:val="001A7815"/>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878"/>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9EC"/>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081"/>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0E80"/>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D7C25"/>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139"/>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5F46"/>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B8"/>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18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A8B"/>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20"/>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59D0"/>
    <w:rsid w:val="00456968"/>
    <w:rsid w:val="00456A70"/>
    <w:rsid w:val="00457E45"/>
    <w:rsid w:val="0046024F"/>
    <w:rsid w:val="00460ACF"/>
    <w:rsid w:val="00460CA4"/>
    <w:rsid w:val="00460D5B"/>
    <w:rsid w:val="00460E5E"/>
    <w:rsid w:val="00460ED0"/>
    <w:rsid w:val="0046141B"/>
    <w:rsid w:val="004617BB"/>
    <w:rsid w:val="00461A65"/>
    <w:rsid w:val="004623F0"/>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A22"/>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87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612"/>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3D08"/>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8"/>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D60"/>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4F43"/>
    <w:rsid w:val="0069504A"/>
    <w:rsid w:val="006951BE"/>
    <w:rsid w:val="00695856"/>
    <w:rsid w:val="00695A48"/>
    <w:rsid w:val="0069652F"/>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3D78"/>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518"/>
    <w:rsid w:val="006E1D61"/>
    <w:rsid w:val="006E201A"/>
    <w:rsid w:val="006E24D4"/>
    <w:rsid w:val="006E24E5"/>
    <w:rsid w:val="006E28E0"/>
    <w:rsid w:val="006E291E"/>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0D9B"/>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4797"/>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1FB2"/>
    <w:rsid w:val="007323F8"/>
    <w:rsid w:val="007329BB"/>
    <w:rsid w:val="00732CF6"/>
    <w:rsid w:val="00732EDB"/>
    <w:rsid w:val="0073314B"/>
    <w:rsid w:val="00733A57"/>
    <w:rsid w:val="00733DF9"/>
    <w:rsid w:val="0073401E"/>
    <w:rsid w:val="00734093"/>
    <w:rsid w:val="00734D17"/>
    <w:rsid w:val="00735C5F"/>
    <w:rsid w:val="00736160"/>
    <w:rsid w:val="0073638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0EB7"/>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311"/>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24B"/>
    <w:rsid w:val="007C3782"/>
    <w:rsid w:val="007C38BA"/>
    <w:rsid w:val="007C3CEE"/>
    <w:rsid w:val="007C456C"/>
    <w:rsid w:val="007C487E"/>
    <w:rsid w:val="007C512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5DB"/>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6E9"/>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79C"/>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2EE2"/>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6EEB"/>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4AB6"/>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67E"/>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095"/>
    <w:rsid w:val="009741CC"/>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B7A31"/>
    <w:rsid w:val="009C0060"/>
    <w:rsid w:val="009C07EF"/>
    <w:rsid w:val="009C0DD1"/>
    <w:rsid w:val="009C1926"/>
    <w:rsid w:val="009C1EE1"/>
    <w:rsid w:val="009C20D2"/>
    <w:rsid w:val="009C253E"/>
    <w:rsid w:val="009C278D"/>
    <w:rsid w:val="009C2C9F"/>
    <w:rsid w:val="009C30FB"/>
    <w:rsid w:val="009C3220"/>
    <w:rsid w:val="009C3F86"/>
    <w:rsid w:val="009C480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104"/>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1AC"/>
    <w:rsid w:val="009F52D7"/>
    <w:rsid w:val="009F698F"/>
    <w:rsid w:val="009F6B21"/>
    <w:rsid w:val="009F7782"/>
    <w:rsid w:val="00A012E8"/>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1759"/>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313"/>
    <w:rsid w:val="00A77C7F"/>
    <w:rsid w:val="00A77D69"/>
    <w:rsid w:val="00A80121"/>
    <w:rsid w:val="00A80A7C"/>
    <w:rsid w:val="00A81209"/>
    <w:rsid w:val="00A82441"/>
    <w:rsid w:val="00A827C9"/>
    <w:rsid w:val="00A827CE"/>
    <w:rsid w:val="00A827F6"/>
    <w:rsid w:val="00A82C67"/>
    <w:rsid w:val="00A82D6A"/>
    <w:rsid w:val="00A833C6"/>
    <w:rsid w:val="00A836AA"/>
    <w:rsid w:val="00A83D48"/>
    <w:rsid w:val="00A8428D"/>
    <w:rsid w:val="00A8449F"/>
    <w:rsid w:val="00A84C2C"/>
    <w:rsid w:val="00A84E59"/>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3EF9"/>
    <w:rsid w:val="00A94063"/>
    <w:rsid w:val="00A945DD"/>
    <w:rsid w:val="00A946C8"/>
    <w:rsid w:val="00A9552C"/>
    <w:rsid w:val="00A95613"/>
    <w:rsid w:val="00A95C16"/>
    <w:rsid w:val="00A95DE1"/>
    <w:rsid w:val="00A962A0"/>
    <w:rsid w:val="00A96492"/>
    <w:rsid w:val="00A96A01"/>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31"/>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6E62"/>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2E49"/>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B01"/>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4F69"/>
    <w:rsid w:val="00BE56B4"/>
    <w:rsid w:val="00BE6499"/>
    <w:rsid w:val="00BE6509"/>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A97"/>
    <w:rsid w:val="00C10F4D"/>
    <w:rsid w:val="00C10FCC"/>
    <w:rsid w:val="00C11F2C"/>
    <w:rsid w:val="00C1228E"/>
    <w:rsid w:val="00C1258E"/>
    <w:rsid w:val="00C130C4"/>
    <w:rsid w:val="00C1334D"/>
    <w:rsid w:val="00C135B4"/>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6F9F"/>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8E"/>
    <w:rsid w:val="00C678F5"/>
    <w:rsid w:val="00C67FF0"/>
    <w:rsid w:val="00C708D2"/>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72F"/>
    <w:rsid w:val="00C76BD8"/>
    <w:rsid w:val="00C76D2F"/>
    <w:rsid w:val="00C76D61"/>
    <w:rsid w:val="00C76EE8"/>
    <w:rsid w:val="00C77241"/>
    <w:rsid w:val="00C77504"/>
    <w:rsid w:val="00C778D4"/>
    <w:rsid w:val="00C8049B"/>
    <w:rsid w:val="00C805E4"/>
    <w:rsid w:val="00C80AFF"/>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5"/>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27D"/>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012"/>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76F3"/>
    <w:rsid w:val="00DB79E4"/>
    <w:rsid w:val="00DC071C"/>
    <w:rsid w:val="00DC08DF"/>
    <w:rsid w:val="00DC0985"/>
    <w:rsid w:val="00DC10D2"/>
    <w:rsid w:val="00DC147C"/>
    <w:rsid w:val="00DC198E"/>
    <w:rsid w:val="00DC1D0B"/>
    <w:rsid w:val="00DC2282"/>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23C"/>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471B3"/>
    <w:rsid w:val="00E506F4"/>
    <w:rsid w:val="00E508C9"/>
    <w:rsid w:val="00E514E6"/>
    <w:rsid w:val="00E51659"/>
    <w:rsid w:val="00E52969"/>
    <w:rsid w:val="00E52A75"/>
    <w:rsid w:val="00E53359"/>
    <w:rsid w:val="00E53F04"/>
    <w:rsid w:val="00E54937"/>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B7EA2"/>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63"/>
    <w:rsid w:val="00F27296"/>
    <w:rsid w:val="00F27A02"/>
    <w:rsid w:val="00F27C44"/>
    <w:rsid w:val="00F27D82"/>
    <w:rsid w:val="00F27EA1"/>
    <w:rsid w:val="00F3025E"/>
    <w:rsid w:val="00F304B9"/>
    <w:rsid w:val="00F30935"/>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1AD4"/>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6E6"/>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81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FCC4FA"/>
  <w15:chartTrackingRefBased/>
  <w15:docId w15:val="{092B229C-6914-4055-B468-0C306C6B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hyperlink" Target="http://www.vaers.hhs.gov"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mothertobaby.org/ongoing-study/covid19-vaccines/"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vaers.hhs.gov" TargetMode="External"/><Relationship Id="rId24" Type="http://schemas.openxmlformats.org/officeDocument/2006/relationships/hyperlink" Target="https://mothertobaby.org/ongoing-study/covid19-vaccin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yperlink" Target="https://www.cdc.gov/vaccines/covid-19/clinical-considerations/myocarditis.html" TargetMode="External"/><Relationship Id="rId28" Type="http://schemas.openxmlformats.org/officeDocument/2006/relationships/image" Target="media/image8.jpg"/><Relationship Id="rId10" Type="http://schemas.openxmlformats.org/officeDocument/2006/relationships/endnotes" Target="endnotes.xml"/><Relationship Id="rId19" Type="http://schemas.openxmlformats.org/officeDocument/2006/relationships/image" Target="media/image4.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7.png"/><Relationship Id="rId27" Type="http://schemas.openxmlformats.org/officeDocument/2006/relationships/hyperlink" Target="https://dailymed.nlm.nih.gov/dailym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B2AF3AB92F7F41AC5DD976D85CEA2E" ma:contentTypeVersion="6" ma:contentTypeDescription="Create a new document." ma:contentTypeScope="" ma:versionID="30d58d749d9617c32b64bd0f422e8b60">
  <xsd:schema xmlns:xsd="http://www.w3.org/2001/XMLSchema" xmlns:xs="http://www.w3.org/2001/XMLSchema" xmlns:p="http://schemas.microsoft.com/office/2006/metadata/properties" xmlns:ns2="d21b7978-6f75-4add-b5b8-9ace5c84f840" xmlns:ns3="01cb4684-971f-43e8-85c4-d37c847af5e9" targetNamespace="http://schemas.microsoft.com/office/2006/metadata/properties" ma:root="true" ma:fieldsID="5b46317791e2b2a04c5d60e0887d3390" ns2:_="" ns3:_="">
    <xsd:import namespace="d21b7978-6f75-4add-b5b8-9ace5c84f840"/>
    <xsd:import namespace="01cb4684-971f-43e8-85c4-d37c847af5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b7978-6f75-4add-b5b8-9ace5c84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cb4684-971f-43e8-85c4-d37c847af5e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E624C-0FC5-483E-A362-8EF8BB6BB1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C1F87D-050B-4FA0-A79D-0F630BC3B916}">
  <ds:schemaRefs>
    <ds:schemaRef ds:uri="http://schemas.microsoft.com/sharepoint/v3/contenttype/forms"/>
  </ds:schemaRefs>
</ds:datastoreItem>
</file>

<file path=customXml/itemProps3.xml><?xml version="1.0" encoding="utf-8"?>
<ds:datastoreItem xmlns:ds="http://schemas.openxmlformats.org/officeDocument/2006/customXml" ds:itemID="{05D8A3EC-4C9E-4DCA-A597-6290C61AE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1b7978-6f75-4add-b5b8-9ace5c84f840"/>
    <ds:schemaRef ds:uri="01cb4684-971f-43e8-85c4-d37c847af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8090</Words>
  <Characters>44071</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52057</CharactersWithSpaces>
  <SharedDoc>false</SharedDoc>
  <HLinks>
    <vt:vector size="36"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Jennifer N</dc:creator>
  <cp:keywords/>
  <cp:lastModifiedBy>Johnson, Marilyn *</cp:lastModifiedBy>
  <cp:revision>2</cp:revision>
  <dcterms:created xsi:type="dcterms:W3CDTF">2022-08-29T20:13:00Z</dcterms:created>
  <dcterms:modified xsi:type="dcterms:W3CDTF">2022-08-29T20:13:00Z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0x0101008EB2AF3AB92F7F41AC5DD976D85CEA2E</vt:lpwstr>
  </property>
</Properties>
</file>