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8F4AB6">
        <w:rPr>
          <w:rFonts w:ascii="Times New Roman" w:hAnsi="Times New Roman"/>
          <w:b w:val="0"/>
        </w:rPr>
        <w:t>.</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B41871"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A4DFB9"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44BBD2F8" w14:textId="7ADB4D3E" w:rsidR="000E3974" w:rsidDel="00A80A7C" w:rsidRDefault="000E3974" w:rsidP="5F82077D">
      <w:pPr>
        <w:keepNext/>
        <w:shd w:val="clear" w:color="auto" w:fill="FFFFFF" w:themeFill="background1"/>
        <w:rPr>
          <w:del w:id="7" w:author="Autho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0B20B335" w:rsidR="00B72E03" w:rsidRDefault="00B72E03" w:rsidP="00A36C1A">
      <w:pPr>
        <w:keepNext/>
        <w:shd w:val="clear" w:color="auto" w:fill="FFFFFF"/>
        <w:rPr>
          <w:rFonts w:eastAsia="Times New Roman"/>
          <w:i/>
          <w:sz w:val="24"/>
          <w:szCs w:val="24"/>
        </w:rPr>
      </w:pPr>
    </w:p>
    <w:p w14:paraId="712CE715" w14:textId="735B3CDC" w:rsidR="006D3D78" w:rsidRPr="00F12E06" w:rsidRDefault="006D3D78" w:rsidP="006D3D78">
      <w:pPr>
        <w:keepNext/>
        <w:shd w:val="clear" w:color="auto" w:fill="FFFFFF"/>
        <w:rPr>
          <w:rFonts w:eastAsia="Times New Roman"/>
          <w:sz w:val="24"/>
        </w:rPr>
      </w:pPr>
      <w:r>
        <w:rPr>
          <w:rFonts w:eastAsia="Times New Roman"/>
          <w:sz w:val="24"/>
        </w:rPr>
        <w:t xml:space="preserve">In an analysis of </w:t>
      </w:r>
      <w:ins w:id="8" w:author="Author">
        <w:del w:id="9" w:author="Author">
          <w:r w:rsidDel="006E291E">
            <w:rPr>
              <w:rFonts w:eastAsia="Times New Roman"/>
              <w:sz w:val="24"/>
            </w:rPr>
            <w:delText xml:space="preserve">serious and </w:delText>
          </w:r>
        </w:del>
        <w:r w:rsidR="00A93EF9">
          <w:rPr>
            <w:rFonts w:eastAsia="Times New Roman"/>
            <w:sz w:val="24"/>
          </w:rPr>
          <w:t xml:space="preserve">all adverse events (including </w:t>
        </w:r>
      </w:ins>
      <w:r w:rsidR="006E291E">
        <w:rPr>
          <w:rFonts w:eastAsia="Times New Roman"/>
          <w:sz w:val="24"/>
        </w:rPr>
        <w:t xml:space="preserve">serious and </w:t>
      </w:r>
      <w:r>
        <w:rPr>
          <w:rFonts w:eastAsia="Times New Roman"/>
          <w:sz w:val="24"/>
        </w:rPr>
        <w:t>non-serious unsolicited adverse events</w:t>
      </w:r>
      <w:r w:rsidR="0069652F">
        <w:rPr>
          <w:rFonts w:eastAsia="Times New Roman"/>
          <w:sz w:val="24"/>
        </w:rPr>
        <w:t>)</w:t>
      </w:r>
      <w:ins w:id="10" w:author="Author">
        <w:r>
          <w:rPr>
            <w:rFonts w:eastAsia="Times New Roman"/>
            <w:sz w:val="24"/>
          </w:rPr>
          <w:t xml:space="preserve"> </w:t>
        </w:r>
      </w:ins>
      <w:r>
        <w:rPr>
          <w:rFonts w:eastAsia="Times New Roman"/>
          <w:sz w:val="24"/>
        </w:rPr>
        <w:t xml:space="preserve">reported through </w:t>
      </w:r>
      <w:r w:rsidRPr="00F12E06">
        <w:rPr>
          <w:rFonts w:eastAsia="Times New Roman"/>
          <w:sz w:val="24"/>
        </w:rPr>
        <w:t xml:space="preserve">1 month after Dose 2 in participants 16 through 55 years of age following any dose </w:t>
      </w:r>
      <w:r>
        <w:rPr>
          <w:rFonts w:eastAsia="Times New Roman"/>
          <w:sz w:val="24"/>
        </w:rPr>
        <w:t>(COMIRNATY group vs. placebo group),</w:t>
      </w:r>
      <w:r w:rsidRPr="00F12E06">
        <w:rPr>
          <w:rFonts w:eastAsia="Times New Roman"/>
          <w:sz w:val="24"/>
        </w:rPr>
        <w:t xml:space="preserve"> those assessed as adverse reactions</w:t>
      </w:r>
      <w:r>
        <w:rPr>
          <w:rFonts w:eastAsia="Times New Roman"/>
          <w:sz w:val="24"/>
        </w:rPr>
        <w:t xml:space="preserve"> not already captured by solicited local and systemic reactions </w:t>
      </w:r>
      <w:r w:rsidRPr="00F12E06">
        <w:rPr>
          <w:rFonts w:eastAsia="Times New Roman"/>
          <w:sz w:val="24"/>
        </w:rPr>
        <w:t xml:space="preserve">were nausea (1.4% </w:t>
      </w:r>
      <w:r>
        <w:rPr>
          <w:rFonts w:eastAsia="Times New Roman"/>
          <w:sz w:val="24"/>
        </w:rPr>
        <w:t>vs.</w:t>
      </w:r>
      <w:r w:rsidRPr="00F12E06">
        <w:rPr>
          <w:rFonts w:eastAsia="Times New Roman"/>
          <w:sz w:val="24"/>
        </w:rPr>
        <w:t xml:space="preserve"> 0.5%), malaise (0.7% </w:t>
      </w:r>
      <w:r>
        <w:rPr>
          <w:rFonts w:eastAsia="Times New Roman"/>
          <w:sz w:val="24"/>
        </w:rPr>
        <w:t>vs.</w:t>
      </w:r>
      <w:r w:rsidRPr="00F12E06">
        <w:rPr>
          <w:rFonts w:eastAsia="Times New Roman"/>
          <w:sz w:val="24"/>
        </w:rPr>
        <w:t xml:space="preserve"> 0.1%), asthenia (0.4% </w:t>
      </w:r>
      <w:r>
        <w:rPr>
          <w:rFonts w:eastAsia="Times New Roman"/>
          <w:sz w:val="24"/>
        </w:rPr>
        <w:t>vs.</w:t>
      </w:r>
      <w:r w:rsidRPr="00F12E06">
        <w:rPr>
          <w:rFonts w:eastAsia="Times New Roman"/>
          <w:sz w:val="24"/>
        </w:rPr>
        <w:t xml:space="preserve"> 0.1%), decreased appetite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1" w:author="Author">
        <w:r w:rsidR="00270E80">
          <w:rPr>
            <w:rFonts w:eastAsia="Times New Roman"/>
            <w:sz w:val="24"/>
          </w:rPr>
          <w:t>0</w:t>
        </w:r>
        <w:del w:id="12" w:author="Author">
          <w:r w:rsidDel="00270E80">
            <w:rPr>
              <w:rFonts w:eastAsia="Times New Roman"/>
              <w:sz w:val="24"/>
            </w:rPr>
            <w:delText>1</w:delText>
          </w:r>
        </w:del>
      </w:ins>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3" w:author="Author">
        <w:r w:rsidR="00485876">
          <w:rPr>
            <w:rFonts w:eastAsia="Times New Roman"/>
            <w:sz w:val="24"/>
          </w:rPr>
          <w:t>0</w:t>
        </w:r>
        <w:del w:id="14" w:author="Author">
          <w:r w:rsidDel="00485876">
            <w:rPr>
              <w:rFonts w:eastAsia="Times New Roman"/>
              <w:sz w:val="24"/>
            </w:rPr>
            <w:delText>1</w:delText>
          </w:r>
        </w:del>
      </w:ins>
      <w:r w:rsidRPr="00F12E06">
        <w:rPr>
          <w:rFonts w:eastAsia="Times New Roman"/>
          <w:sz w:val="24"/>
        </w:rPr>
        <w:t xml:space="preserve">%), lethargy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5" w:author="Author">
        <w:r w:rsidR="00485876">
          <w:rPr>
            <w:rFonts w:eastAsia="Times New Roman"/>
            <w:sz w:val="24"/>
          </w:rPr>
          <w:t>0</w:t>
        </w:r>
        <w:del w:id="16" w:author="Author">
          <w:r w:rsidDel="00485876">
            <w:rPr>
              <w:rFonts w:eastAsia="Times New Roman"/>
              <w:sz w:val="24"/>
            </w:rPr>
            <w:delText>1</w:delText>
          </w:r>
        </w:del>
      </w:ins>
      <w:r w:rsidRPr="00F12E06">
        <w:rPr>
          <w:rFonts w:eastAsia="Times New Roman"/>
          <w:sz w:val="24"/>
        </w:rPr>
        <w:t>%), and night sweats (0.1%</w:t>
      </w:r>
      <w:ins w:id="17" w:author="Author">
        <w:r w:rsidR="00401827">
          <w:rPr>
            <w:rFonts w:eastAsia="Times New Roman"/>
            <w:sz w:val="24"/>
          </w:rPr>
          <w:t> </w:t>
        </w:r>
      </w:ins>
      <w:del w:id="18" w:author="Author">
        <w:r w:rsidRPr="00F12E06" w:rsidDel="00401827">
          <w:rPr>
            <w:rFonts w:eastAsia="Times New Roman"/>
            <w:sz w:val="24"/>
          </w:rPr>
          <w:delText xml:space="preserve"> </w:delText>
        </w:r>
      </w:del>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9" w:author="Author">
        <w:r w:rsidR="00485876">
          <w:rPr>
            <w:rFonts w:eastAsia="Times New Roman"/>
            <w:sz w:val="24"/>
          </w:rPr>
          <w:t>0</w:t>
        </w:r>
        <w:del w:id="20" w:author="Author">
          <w:r w:rsidDel="00485876">
            <w:rPr>
              <w:rFonts w:eastAsia="Times New Roman"/>
              <w:sz w:val="24"/>
            </w:rPr>
            <w:delText>1</w:delText>
          </w:r>
        </w:del>
      </w:ins>
      <w:r w:rsidRPr="00F12E06">
        <w:rPr>
          <w:rFonts w:eastAsia="Times New Roman"/>
          <w:sz w:val="24"/>
        </w:rPr>
        <w:t xml:space="preserve">%). </w:t>
      </w:r>
    </w:p>
    <w:p w14:paraId="62AA1494" w14:textId="77777777" w:rsidR="006D3D78" w:rsidRPr="00F12E06" w:rsidRDefault="006D3D78" w:rsidP="006D3D78">
      <w:pPr>
        <w:keepNext/>
        <w:shd w:val="clear" w:color="auto" w:fill="FFFFFF"/>
        <w:rPr>
          <w:rFonts w:eastAsia="Times New Roman"/>
          <w:sz w:val="24"/>
        </w:rPr>
      </w:pPr>
    </w:p>
    <w:p w14:paraId="31E45233" w14:textId="0ABBF376" w:rsidR="006D3D78" w:rsidRDefault="006D3D78" w:rsidP="006D3D78">
      <w:pPr>
        <w:keepNext/>
        <w:shd w:val="clear" w:color="auto" w:fill="FFFFFF"/>
        <w:rPr>
          <w:rFonts w:eastAsia="Times New Roman"/>
          <w:sz w:val="24"/>
        </w:rPr>
      </w:pPr>
      <w:r>
        <w:rPr>
          <w:rFonts w:eastAsia="Times New Roman"/>
          <w:sz w:val="24"/>
        </w:rPr>
        <w:t xml:space="preserve">In an analysis of </w:t>
      </w:r>
      <w:ins w:id="21" w:author="Author">
        <w:r w:rsidR="009C4806">
          <w:rPr>
            <w:rFonts w:eastAsia="Times New Roman"/>
            <w:sz w:val="24"/>
          </w:rPr>
          <w:t>all adverse events (including</w:t>
        </w:r>
        <w:r w:rsidR="006E291E">
          <w:rPr>
            <w:rFonts w:eastAsia="Times New Roman"/>
            <w:sz w:val="24"/>
          </w:rPr>
          <w:t xml:space="preserve"> </w:t>
        </w:r>
      </w:ins>
      <w:r w:rsidR="006E291E">
        <w:rPr>
          <w:rFonts w:eastAsia="Times New Roman"/>
          <w:sz w:val="24"/>
        </w:rPr>
        <w:t>serious and</w:t>
      </w:r>
      <w:r w:rsidR="009C4806">
        <w:rPr>
          <w:rFonts w:eastAsia="Times New Roman"/>
          <w:sz w:val="24"/>
        </w:rPr>
        <w:t xml:space="preserve"> </w:t>
      </w:r>
      <w:r>
        <w:rPr>
          <w:rFonts w:eastAsia="Times New Roman"/>
          <w:sz w:val="24"/>
        </w:rPr>
        <w:t xml:space="preserve">non-serious unsolicited </w:t>
      </w:r>
      <w:r w:rsidRPr="00F12E06">
        <w:rPr>
          <w:rFonts w:eastAsia="Times New Roman"/>
          <w:sz w:val="24"/>
        </w:rPr>
        <w:t xml:space="preserve">adverse </w:t>
      </w:r>
      <w:r>
        <w:rPr>
          <w:rFonts w:eastAsia="Times New Roman"/>
          <w:sz w:val="24"/>
        </w:rPr>
        <w:t>events</w:t>
      </w:r>
      <w:ins w:id="22" w:author="Author">
        <w:r w:rsidR="009C4806">
          <w:rPr>
            <w:rFonts w:eastAsia="Times New Roman"/>
            <w:sz w:val="24"/>
          </w:rPr>
          <w:t>)</w:t>
        </w:r>
      </w:ins>
      <w:r>
        <w:rPr>
          <w:rFonts w:eastAsia="Times New Roman"/>
          <w:sz w:val="24"/>
        </w:rPr>
        <w:t xml:space="preserve"> reported</w:t>
      </w:r>
      <w:ins w:id="23" w:author="Author">
        <w:r>
          <w:rPr>
            <w:rFonts w:eastAsia="Times New Roman"/>
            <w:sz w:val="24"/>
          </w:rPr>
          <w:t xml:space="preserve"> </w:t>
        </w:r>
      </w:ins>
      <w:r>
        <w:rPr>
          <w:rFonts w:eastAsia="Times New Roman"/>
          <w:sz w:val="24"/>
        </w:rPr>
        <w:t xml:space="preserve">through </w:t>
      </w:r>
      <w:r w:rsidRPr="00F12E06">
        <w:rPr>
          <w:rFonts w:eastAsia="Times New Roman"/>
          <w:sz w:val="24"/>
        </w:rPr>
        <w:t xml:space="preserve">1 month after Dose 2 in participants 56 years of age and older following any dose (COMIRNATY group vs. placebo group), </w:t>
      </w:r>
      <w:r>
        <w:rPr>
          <w:rFonts w:eastAsia="Times New Roman"/>
          <w:sz w:val="24"/>
        </w:rPr>
        <w:t xml:space="preserve">those assessed as adverse reactions not already captured by solicited local and systemic reactions </w:t>
      </w:r>
      <w:r w:rsidRPr="00F12E06">
        <w:rPr>
          <w:rFonts w:eastAsia="Times New Roman"/>
          <w:sz w:val="24"/>
        </w:rPr>
        <w:t xml:space="preserve">were nausea (1.0% </w:t>
      </w:r>
      <w:r>
        <w:rPr>
          <w:rFonts w:eastAsia="Times New Roman"/>
          <w:sz w:val="24"/>
        </w:rPr>
        <w:t>vs.</w:t>
      </w:r>
      <w:r w:rsidRPr="00F12E06">
        <w:rPr>
          <w:rFonts w:eastAsia="Times New Roman"/>
          <w:sz w:val="24"/>
        </w:rPr>
        <w:t xml:space="preserve"> 0.3%), malaise (0.5% </w:t>
      </w:r>
      <w:r>
        <w:rPr>
          <w:rFonts w:eastAsia="Times New Roman"/>
          <w:sz w:val="24"/>
        </w:rPr>
        <w:t>vs.</w:t>
      </w:r>
      <w:r w:rsidRPr="00F12E06">
        <w:rPr>
          <w:rFonts w:eastAsia="Times New Roman"/>
          <w:sz w:val="24"/>
        </w:rPr>
        <w:t xml:space="preserve"> 0.1%), asthenia (0.3% </w:t>
      </w:r>
      <w:r>
        <w:rPr>
          <w:rFonts w:eastAsia="Times New Roman"/>
          <w:sz w:val="24"/>
        </w:rPr>
        <w:t>vs.</w:t>
      </w:r>
      <w:r w:rsidRPr="00F12E06">
        <w:rPr>
          <w:rFonts w:eastAsia="Times New Roman"/>
          <w:sz w:val="24"/>
        </w:rPr>
        <w:t xml:space="preserve"> 0.1%), lethargy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4" w:author="Author">
        <w:r w:rsidR="009C4806">
          <w:rPr>
            <w:rFonts w:eastAsia="Times New Roman"/>
            <w:sz w:val="24"/>
          </w:rPr>
          <w:t>0</w:t>
        </w:r>
        <w:del w:id="25" w:author="Author">
          <w:r w:rsidDel="009C4806">
            <w:rPr>
              <w:rFonts w:eastAsia="Times New Roman"/>
              <w:sz w:val="24"/>
            </w:rPr>
            <w:delText>1</w:delText>
          </w:r>
        </w:del>
      </w:ins>
      <w:r w:rsidRPr="00F12E06">
        <w:rPr>
          <w:rFonts w:eastAsia="Times New Roman"/>
          <w:sz w:val="24"/>
        </w:rPr>
        <w:t xml:space="preserve">%), decreased appetite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6" w:author="Author">
        <w:r w:rsidR="006E291E">
          <w:rPr>
            <w:rFonts w:eastAsia="Times New Roman"/>
            <w:sz w:val="24"/>
          </w:rPr>
          <w:t>0</w:t>
        </w:r>
        <w:del w:id="27" w:author="Author">
          <w:r w:rsidDel="006E291E">
            <w:rPr>
              <w:rFonts w:eastAsia="Times New Roman"/>
              <w:sz w:val="24"/>
            </w:rPr>
            <w:delText>1</w:delText>
          </w:r>
        </w:del>
      </w:ins>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8" w:author="Author">
        <w:r w:rsidR="006E291E">
          <w:rPr>
            <w:rFonts w:eastAsia="Times New Roman"/>
            <w:sz w:val="24"/>
          </w:rPr>
          <w:t>0</w:t>
        </w:r>
        <w:del w:id="29" w:author="Author">
          <w:r w:rsidDel="006E291E">
            <w:rPr>
              <w:rFonts w:eastAsia="Times New Roman"/>
              <w:sz w:val="24"/>
            </w:rPr>
            <w:delText>1</w:delText>
          </w:r>
        </w:del>
      </w:ins>
      <w:r w:rsidRPr="00F12E06">
        <w:rPr>
          <w:rFonts w:eastAsia="Times New Roman"/>
          <w:sz w:val="24"/>
        </w:rPr>
        <w:t xml:space="preserve">%), and night sweats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30" w:author="Author">
        <w:r w:rsidR="009C4806">
          <w:rPr>
            <w:rFonts w:eastAsia="Times New Roman"/>
            <w:sz w:val="24"/>
          </w:rPr>
          <w:t>0</w:t>
        </w:r>
        <w:del w:id="31" w:author="Author">
          <w:r w:rsidDel="009C4806">
            <w:rPr>
              <w:rFonts w:eastAsia="Times New Roman"/>
              <w:sz w:val="24"/>
            </w:rPr>
            <w:delText>1</w:delText>
          </w:r>
        </w:del>
      </w:ins>
      <w:r w:rsidRPr="00F12E06">
        <w:rPr>
          <w:rFonts w:eastAsia="Times New Roman"/>
          <w:sz w:val="24"/>
        </w:rPr>
        <w:t>%).</w:t>
      </w:r>
    </w:p>
    <w:p w14:paraId="0087B4BA" w14:textId="77777777" w:rsidR="006D3D78" w:rsidRPr="0085778F" w:rsidRDefault="006D3D78"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E6EA9BB"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w:t>
      </w:r>
      <w:ins w:id="32" w:author="Author">
        <w:r w:rsidR="004B2612">
          <w:rPr>
            <w:rFonts w:eastAsia="Times New Roman"/>
            <w:sz w:val="24"/>
            <w:szCs w:val="24"/>
          </w:rPr>
          <w:t>;</w:t>
        </w:r>
      </w:ins>
      <w:del w:id="33" w:author="Author">
        <w:r w:rsidR="0092327E" w:rsidRPr="00881E4F" w:rsidDel="004B2612">
          <w:rPr>
            <w:rFonts w:eastAsia="Times New Roman"/>
            <w:sz w:val="24"/>
            <w:szCs w:val="24"/>
          </w:rPr>
          <w:delText>,</w:delText>
        </w:r>
      </w:del>
      <w:r w:rsidR="0092327E" w:rsidRPr="00881E4F">
        <w:rPr>
          <w:rFonts w:eastAsia="Times New Roman"/>
          <w:sz w:val="24"/>
          <w:szCs w:val="24"/>
        </w:rPr>
        <w:t xml:space="preserve">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w:t>
      </w:r>
      <w:r w:rsidR="0092327E" w:rsidRPr="00881E4F">
        <w:rPr>
          <w:rFonts w:eastAsia="Times New Roman"/>
          <w:sz w:val="24"/>
          <w:szCs w:val="24"/>
        </w:rPr>
        <w:lastRenderedPageBreak/>
        <w:t xml:space="preserve">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B1A9B05" w:rsidR="00A36C1A" w:rsidRPr="003D7047" w:rsidRDefault="00A36C1A" w:rsidP="00A36C1A">
      <w:pPr>
        <w:keepNext/>
        <w:shd w:val="clear" w:color="auto" w:fill="FFFFFF"/>
        <w:rPr>
          <w:rFonts w:eastAsia="Times New Roman"/>
          <w:i/>
          <w:sz w:val="24"/>
          <w:szCs w:val="24"/>
        </w:rPr>
      </w:pPr>
      <w:del w:id="34" w:author="Author">
        <w:r w:rsidRPr="003D7047" w:rsidDel="00F30935">
          <w:rPr>
            <w:rFonts w:eastAsia="Times New Roman"/>
            <w:i/>
            <w:sz w:val="24"/>
            <w:szCs w:val="24"/>
          </w:rPr>
          <w:delText>Non-Serious</w:delText>
        </w:r>
        <w:r w:rsidRPr="003D7047" w:rsidDel="00FC26E6">
          <w:rPr>
            <w:rFonts w:eastAsia="Times New Roman"/>
            <w:i/>
            <w:sz w:val="24"/>
            <w:szCs w:val="24"/>
          </w:rPr>
          <w:delText xml:space="preserve"> </w:delText>
        </w:r>
      </w:del>
      <w:r w:rsidRPr="003D7047">
        <w:rPr>
          <w:rFonts w:eastAsia="Times New Roman"/>
          <w:i/>
          <w:sz w:val="24"/>
          <w:szCs w:val="24"/>
        </w:rPr>
        <w:t>Adverse Events</w:t>
      </w:r>
    </w:p>
    <w:p w14:paraId="1449BCBC" w14:textId="77777777" w:rsidR="00A36C1A" w:rsidRPr="006F486D" w:rsidRDefault="00A36C1A" w:rsidP="00A36C1A">
      <w:pPr>
        <w:keepNext/>
        <w:shd w:val="clear" w:color="auto" w:fill="FFFFFF"/>
        <w:rPr>
          <w:rFonts w:eastAsia="Times New Roman"/>
          <w:sz w:val="24"/>
        </w:rPr>
      </w:pPr>
    </w:p>
    <w:p w14:paraId="5469E998" w14:textId="04EC8E69"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ins w:id="35" w:author="Author">
        <w:r w:rsidR="00736380">
          <w:rPr>
            <w:rFonts w:eastAsia="Times New Roman"/>
            <w:sz w:val="24"/>
            <w:szCs w:val="24"/>
          </w:rPr>
          <w:t xml:space="preserve">all events (including serious and </w:t>
        </w:r>
      </w:ins>
      <w:r>
        <w:rPr>
          <w:rFonts w:eastAsia="Times New Roman"/>
          <w:sz w:val="24"/>
          <w:szCs w:val="24"/>
        </w:rPr>
        <w:t>non-serious unsolicited adverse events</w:t>
      </w:r>
      <w:r w:rsidR="00736380">
        <w:rPr>
          <w:rFonts w:eastAsia="Times New Roman"/>
          <w:sz w:val="24"/>
          <w:szCs w:val="24"/>
        </w:rPr>
        <w:t>)</w:t>
      </w:r>
      <w:r>
        <w:rPr>
          <w:rFonts w:eastAsia="Times New Roman"/>
          <w:sz w:val="24"/>
          <w:szCs w:val="24"/>
        </w:rPr>
        <w:t xml:space="preserve"> in Study 2 from Dose 1 up to the participant unblinding date</w:t>
      </w:r>
      <w:r w:rsidRPr="006F486D">
        <w:rPr>
          <w:rFonts w:eastAsia="Times New Roman"/>
          <w:sz w:val="24"/>
        </w:rPr>
        <w:t>, 58.2% of study participants had at least 4 months of follow-up after Dose</w:t>
      </w:r>
      <w:del w:id="36" w:author="Author">
        <w:r w:rsidRPr="006F486D" w:rsidDel="009741CC">
          <w:rPr>
            <w:rFonts w:eastAsia="Times New Roman"/>
            <w:sz w:val="24"/>
          </w:rPr>
          <w:delText xml:space="preserve"> </w:delText>
        </w:r>
      </w:del>
      <w:ins w:id="37" w:author="Author">
        <w:r w:rsidR="009741CC">
          <w:rPr>
            <w:rFonts w:eastAsia="Times New Roman"/>
            <w:sz w:val="24"/>
          </w:rPr>
          <w:t> </w:t>
        </w:r>
      </w:ins>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 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del w:id="38" w:author="Author">
        <w:r w:rsidRPr="008C71D0" w:rsidDel="009741CC">
          <w:rPr>
            <w:rFonts w:eastAsia="Times New Roman"/>
            <w:sz w:val="24"/>
            <w:szCs w:val="24"/>
          </w:rPr>
          <w:delText xml:space="preserve"> </w:delText>
        </w:r>
      </w:del>
      <w:ins w:id="39" w:author="Author">
        <w:r w:rsidR="009741CC">
          <w:rPr>
            <w:rFonts w:eastAsia="Times New Roman"/>
            <w:sz w:val="24"/>
            <w:szCs w:val="24"/>
          </w:rPr>
          <w:t> </w:t>
        </w:r>
      </w:ins>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3FA98DCE" w14:textId="2FE7457E" w:rsidR="00A36C1A" w:rsidRDefault="00A36C1A" w:rsidP="00A36C1A">
      <w:pPr>
        <w:keepNext/>
        <w:shd w:val="clear" w:color="auto" w:fill="FFFFFF"/>
        <w:rPr>
          <w:rFonts w:eastAsia="Times New Roman"/>
          <w:sz w:val="24"/>
        </w:rPr>
      </w:pPr>
    </w:p>
    <w:p w14:paraId="5661BF33" w14:textId="47799D3B"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0081279C">
        <w:rPr>
          <w:sz w:val="24"/>
          <w:szCs w:val="24"/>
        </w:rPr>
        <w:t>, one of which was serious</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21989588"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del w:id="40" w:author="Author">
        <w:r w:rsidRPr="006F486D" w:rsidDel="009741CC">
          <w:rPr>
            <w:rFonts w:eastAsia="Times New Roman"/>
            <w:sz w:val="24"/>
          </w:rPr>
          <w:delText xml:space="preserve"> </w:delText>
        </w:r>
      </w:del>
      <w:ins w:id="41" w:author="Author">
        <w:r w:rsidR="009741CC">
          <w:rPr>
            <w:rFonts w:eastAsia="Times New Roman"/>
            <w:sz w:val="24"/>
          </w:rPr>
          <w:t> </w:t>
        </w:r>
      </w:ins>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42" w:name="_Hlk64440336"/>
      <w:r w:rsidRPr="006F486D">
        <w:rPr>
          <w:sz w:val="24"/>
          <w:szCs w:val="24"/>
        </w:rPr>
        <w:t>Musculoskeletal and Connective Tissue Disorders</w:t>
      </w:r>
      <w:bookmarkEnd w:id="42"/>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43" w:name="_Hlk80252769"/>
      <w:r w:rsidRPr="00566534">
        <w:rPr>
          <w:sz w:val="24"/>
          <w:szCs w:val="24"/>
        </w:rPr>
        <w:t>Overall, among the total participants who received COMIRNATY or placebo</w:t>
      </w:r>
      <w:bookmarkEnd w:id="43"/>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44" w:name="IDX"/>
      <w:bookmarkStart w:id="45" w:name="_Hlk57121030"/>
      <w:bookmarkEnd w:id="44"/>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45"/>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lastRenderedPageBreak/>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46" w:name="_Hlk52021589"/>
      <w:r w:rsidRPr="000918D9">
        <w:rPr>
          <w:spacing w:val="-1"/>
          <w:sz w:val="24"/>
          <w:szCs w:val="24"/>
          <w:u w:val="single" w:color="000000"/>
        </w:rPr>
        <w:t>Frozen Vials Prior to Use</w:t>
      </w:r>
    </w:p>
    <w:bookmarkEnd w:id="46"/>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1BE4C600"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47" w:author="Author">
        <w:r w:rsidR="000B2022">
          <w:rPr>
            <w:sz w:val="24"/>
            <w:szCs w:val="24"/>
            <w:lang w:val="en"/>
          </w:rPr>
          <w:t>7</w:t>
        </w:r>
        <w:del w:id="48" w:author="Author">
          <w:r w:rsidR="00135364" w:rsidDel="000B2022">
            <w:rPr>
              <w:sz w:val="24"/>
              <w:szCs w:val="24"/>
              <w:lang w:val="en"/>
            </w:rPr>
            <w:delText>6</w:delText>
          </w:r>
        </w:del>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3C07" w14:textId="77777777" w:rsidR="00C135B4" w:rsidRDefault="00C135B4">
      <w:r>
        <w:separator/>
      </w:r>
    </w:p>
  </w:endnote>
  <w:endnote w:type="continuationSeparator" w:id="0">
    <w:p w14:paraId="2643FEBB" w14:textId="77777777" w:rsidR="00C135B4" w:rsidRDefault="00C135B4">
      <w:r>
        <w:continuationSeparator/>
      </w:r>
    </w:p>
  </w:endnote>
  <w:endnote w:type="continuationNotice" w:id="1">
    <w:p w14:paraId="478AAB2F"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1A906" w14:textId="77777777" w:rsidR="00C135B4" w:rsidRDefault="00C135B4">
      <w:r>
        <w:separator/>
      </w:r>
    </w:p>
  </w:footnote>
  <w:footnote w:type="continuationSeparator" w:id="0">
    <w:p w14:paraId="2CE0D4CC" w14:textId="77777777" w:rsidR="00C135B4" w:rsidRDefault="00C135B4">
      <w:r>
        <w:continuationSeparator/>
      </w:r>
    </w:p>
  </w:footnote>
  <w:footnote w:type="continuationNotice" w:id="1">
    <w:p w14:paraId="4F98FDD2"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08F"/>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E81"/>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EA0"/>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8090</Words>
  <Characters>44109</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52095</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2022-08-29T20:21:00Z</dcterms:created>
  <dcterms:modified xsi:type="dcterms:W3CDTF">2022-08-29T20:21:00Z</dcterms:modified>
</cp:coreProperties>
</file>