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r w:rsidR="008F4AB6">
        <w:rPr>
          <w:rFonts w:ascii="Times New Roman" w:hAnsi="Times New Roman"/>
          <w:b w:val="0"/>
        </w:rPr>
        <w:t>.</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86963C"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19AF96"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DC8F0BF" w14:textId="77777777" w:rsidR="000E16C8" w:rsidRDefault="000E16C8" w:rsidP="006D3D78">
      <w:pPr>
        <w:keepNext/>
        <w:shd w:val="clear" w:color="auto" w:fill="FFFFFF"/>
        <w:rPr>
          <w:rFonts w:eastAsia="Times New Roman"/>
          <w:sz w:val="24"/>
        </w:rPr>
      </w:pPr>
    </w:p>
    <w:p w14:paraId="42E1748C" w14:textId="548E8CA2" w:rsidR="00077AC6" w:rsidRPr="00F12E06" w:rsidRDefault="00077AC6" w:rsidP="00077AC6">
      <w:pPr>
        <w:keepNext/>
        <w:shd w:val="clear" w:color="auto" w:fill="FFFFFF"/>
        <w:rPr>
          <w:rFonts w:eastAsia="Times New Roman"/>
          <w:sz w:val="24"/>
        </w:rPr>
      </w:pPr>
      <w:r w:rsidRPr="00AB4D05">
        <w:rPr>
          <w:rFonts w:eastAsia="Times New Roman"/>
          <w:sz w:val="24"/>
        </w:rPr>
        <w:t xml:space="preserve">In an analysis of all unsolicited adverse events reported </w:t>
      </w:r>
      <w:commentRangeStart w:id="7"/>
      <w:r w:rsidR="00D45602">
        <w:rPr>
          <w:rFonts w:eastAsia="Times New Roman"/>
          <w:sz w:val="24"/>
        </w:rPr>
        <w:t xml:space="preserve">following any dose, </w:t>
      </w:r>
      <w:commentRangeEnd w:id="7"/>
      <w:r w:rsidR="00E4150E">
        <w:rPr>
          <w:rStyle w:val="CommentReference"/>
          <w:rFonts w:ascii="Arial" w:eastAsia="Times New Roman" w:hAnsi="Arial"/>
        </w:rPr>
        <w:commentReference w:id="7"/>
      </w:r>
      <w:r w:rsidRPr="00AB4D05">
        <w:rPr>
          <w:rFonts w:eastAsia="Times New Roman"/>
          <w:sz w:val="24"/>
        </w:rPr>
        <w:t>through 1 month after Dose 2</w:t>
      </w:r>
      <w:r w:rsidR="00D45602">
        <w:rPr>
          <w:rFonts w:eastAsia="Times New Roman"/>
          <w:sz w:val="24"/>
        </w:rPr>
        <w:t>,</w:t>
      </w:r>
      <w:r w:rsidRPr="00AB4D05">
        <w:rPr>
          <w:rFonts w:eastAsia="Times New Roman"/>
          <w:sz w:val="24"/>
        </w:rPr>
        <w:t xml:space="preserve"> in </w:t>
      </w:r>
      <w:commentRangeStart w:id="8"/>
      <w:r w:rsidRPr="00AB4D05">
        <w:rPr>
          <w:rFonts w:eastAsia="Times New Roman"/>
          <w:sz w:val="24"/>
        </w:rPr>
        <w:t>participants 16 years of age an</w:t>
      </w:r>
      <w:r w:rsidR="007723D7" w:rsidRPr="00AB4D05">
        <w:rPr>
          <w:rFonts w:eastAsia="Times New Roman"/>
          <w:sz w:val="24"/>
        </w:rPr>
        <w:t>d</w:t>
      </w:r>
      <w:r w:rsidRPr="00AB4D05">
        <w:rPr>
          <w:rFonts w:eastAsia="Times New Roman"/>
          <w:sz w:val="24"/>
        </w:rPr>
        <w:t xml:space="preserve"> older </w:t>
      </w:r>
      <w:r w:rsidR="00D45602">
        <w:rPr>
          <w:rFonts w:eastAsia="Times New Roman"/>
          <w:sz w:val="24"/>
        </w:rPr>
        <w:t xml:space="preserve">(N=43,847; </w:t>
      </w:r>
      <w:r w:rsidR="003E1561">
        <w:rPr>
          <w:rFonts w:eastAsia="Times New Roman"/>
          <w:sz w:val="24"/>
        </w:rPr>
        <w:t xml:space="preserve">21,926 COMIRNATY group vs. </w:t>
      </w:r>
      <w:commentRangeEnd w:id="8"/>
      <w:r w:rsidR="003E1561">
        <w:rPr>
          <w:rFonts w:eastAsia="Times New Roman"/>
          <w:sz w:val="24"/>
        </w:rPr>
        <w:t>21,921 placebo group)</w:t>
      </w:r>
      <w:r w:rsidR="00B47EC1">
        <w:rPr>
          <w:rStyle w:val="CommentReference"/>
          <w:rFonts w:ascii="Arial" w:eastAsia="Times New Roman" w:hAnsi="Arial"/>
        </w:rPr>
        <w:commentReference w:id="8"/>
      </w:r>
      <w:r w:rsidRPr="00AB4D05">
        <w:rPr>
          <w:rFonts w:eastAsia="Times New Roman"/>
          <w:sz w:val="24"/>
        </w:rPr>
        <w:t>, those assessed as adverse reactions not already captured by solicited local and systemic reactions were nausea (</w:t>
      </w:r>
      <w:r w:rsidR="001D4E3C" w:rsidRPr="00AB4D05">
        <w:rPr>
          <w:rFonts w:eastAsia="Times New Roman"/>
          <w:sz w:val="24"/>
        </w:rPr>
        <w:t>274</w:t>
      </w:r>
      <w:r w:rsidRPr="00AB4D05">
        <w:rPr>
          <w:rFonts w:eastAsia="Times New Roman"/>
          <w:sz w:val="24"/>
        </w:rPr>
        <w:t xml:space="preserve"> vs. </w:t>
      </w:r>
      <w:r w:rsidR="001D4E3C" w:rsidRPr="00AB4D05">
        <w:rPr>
          <w:rFonts w:eastAsia="Times New Roman"/>
          <w:sz w:val="24"/>
        </w:rPr>
        <w:t>87</w:t>
      </w:r>
      <w:r w:rsidRPr="00AB4D05">
        <w:rPr>
          <w:rFonts w:eastAsia="Times New Roman"/>
          <w:sz w:val="24"/>
        </w:rPr>
        <w:t>), malaise (</w:t>
      </w:r>
      <w:r w:rsidR="001D4E3C" w:rsidRPr="00AB4D05">
        <w:rPr>
          <w:rFonts w:eastAsia="Times New Roman"/>
          <w:sz w:val="24"/>
        </w:rPr>
        <w:t>130</w:t>
      </w:r>
      <w:r w:rsidRPr="00AB4D05">
        <w:rPr>
          <w:rFonts w:eastAsia="Times New Roman"/>
          <w:sz w:val="24"/>
        </w:rPr>
        <w:t xml:space="preserve"> vs. </w:t>
      </w:r>
      <w:r w:rsidR="001D4E3C" w:rsidRPr="00AB4D05">
        <w:rPr>
          <w:rFonts w:eastAsia="Times New Roman"/>
          <w:sz w:val="24"/>
        </w:rPr>
        <w:t>22</w:t>
      </w:r>
      <w:r w:rsidRPr="00AB4D05">
        <w:rPr>
          <w:rFonts w:eastAsia="Times New Roman"/>
          <w:sz w:val="24"/>
        </w:rPr>
        <w:t xml:space="preserve">), </w:t>
      </w:r>
      <w:r w:rsidR="00A61904" w:rsidRPr="00AB4D05">
        <w:rPr>
          <w:rFonts w:eastAsia="Times New Roman"/>
          <w:sz w:val="24"/>
        </w:rPr>
        <w:t>lymphadenopathy (83 vs. 7)</w:t>
      </w:r>
      <w:r w:rsidR="00AB4D05" w:rsidRPr="00AB4D05">
        <w:rPr>
          <w:rFonts w:eastAsia="Times New Roman"/>
          <w:sz w:val="24"/>
        </w:rPr>
        <w:t>,</w:t>
      </w:r>
      <w:r w:rsidR="00A61904" w:rsidRPr="00AB4D05">
        <w:rPr>
          <w:rFonts w:eastAsia="Times New Roman"/>
          <w:sz w:val="24"/>
        </w:rPr>
        <w:t xml:space="preserve"> </w:t>
      </w:r>
      <w:r w:rsidRPr="00AB4D05">
        <w:rPr>
          <w:rFonts w:eastAsia="Times New Roman"/>
          <w:sz w:val="24"/>
        </w:rPr>
        <w:t>asthenia (</w:t>
      </w:r>
      <w:r w:rsidR="001D4E3C" w:rsidRPr="00AB4D05">
        <w:rPr>
          <w:rFonts w:eastAsia="Times New Roman"/>
          <w:sz w:val="24"/>
        </w:rPr>
        <w:t>76</w:t>
      </w:r>
      <w:r w:rsidRPr="00AB4D05">
        <w:rPr>
          <w:rFonts w:eastAsia="Times New Roman"/>
          <w:sz w:val="24"/>
        </w:rPr>
        <w:t xml:space="preserve"> vs. </w:t>
      </w:r>
      <w:r w:rsidR="001D4E3C" w:rsidRPr="00AB4D05">
        <w:rPr>
          <w:rFonts w:eastAsia="Times New Roman"/>
          <w:sz w:val="24"/>
        </w:rPr>
        <w:t>25</w:t>
      </w:r>
      <w:r w:rsidRPr="00AB4D05">
        <w:rPr>
          <w:rFonts w:eastAsia="Times New Roman"/>
          <w:sz w:val="24"/>
        </w:rPr>
        <w:t>), decreased appetite (</w:t>
      </w:r>
      <w:r w:rsidR="001D4E3C" w:rsidRPr="00AB4D05">
        <w:rPr>
          <w:rFonts w:eastAsia="Times New Roman"/>
          <w:sz w:val="24"/>
        </w:rPr>
        <w:t>39</w:t>
      </w:r>
      <w:r w:rsidR="00770588">
        <w:rPr>
          <w:rFonts w:eastAsia="Times New Roman"/>
          <w:sz w:val="24"/>
        </w:rPr>
        <w:t> </w:t>
      </w:r>
      <w:r w:rsidRPr="00AB4D05">
        <w:rPr>
          <w:rFonts w:eastAsia="Times New Roman"/>
          <w:sz w:val="24"/>
        </w:rPr>
        <w:t>vs.</w:t>
      </w:r>
      <w:r w:rsidR="00770588">
        <w:rPr>
          <w:rFonts w:eastAsia="Times New Roman"/>
          <w:sz w:val="24"/>
        </w:rPr>
        <w:t> </w:t>
      </w:r>
      <w:r w:rsidR="001D4E3C" w:rsidRPr="00AB4D05">
        <w:rPr>
          <w:rFonts w:eastAsia="Times New Roman"/>
          <w:sz w:val="24"/>
        </w:rPr>
        <w:t>9</w:t>
      </w:r>
      <w:r w:rsidRPr="00AB4D05">
        <w:rPr>
          <w:rFonts w:eastAsia="Times New Roman"/>
          <w:sz w:val="24"/>
        </w:rPr>
        <w:t xml:space="preserve">), hyperhidrosis </w:t>
      </w:r>
      <w:r w:rsidR="004A2159">
        <w:rPr>
          <w:rFonts w:eastAsia="Times New Roman"/>
          <w:sz w:val="24"/>
        </w:rPr>
        <w:t>(</w:t>
      </w:r>
      <w:r w:rsidR="00065434" w:rsidRPr="00AB4D05">
        <w:rPr>
          <w:rFonts w:eastAsia="Times New Roman"/>
          <w:sz w:val="24"/>
        </w:rPr>
        <w:t>31</w:t>
      </w:r>
      <w:r w:rsidRPr="00AB4D05">
        <w:rPr>
          <w:rFonts w:eastAsia="Times New Roman"/>
          <w:sz w:val="24"/>
        </w:rPr>
        <w:t xml:space="preserve"> vs. </w:t>
      </w:r>
      <w:r w:rsidR="00065434" w:rsidRPr="00AB4D05">
        <w:rPr>
          <w:rFonts w:eastAsia="Times New Roman"/>
          <w:sz w:val="24"/>
        </w:rPr>
        <w:t>9</w:t>
      </w:r>
      <w:r w:rsidRPr="00AB4D05">
        <w:rPr>
          <w:rFonts w:eastAsia="Times New Roman"/>
          <w:sz w:val="24"/>
        </w:rPr>
        <w:t>), lethargy (</w:t>
      </w:r>
      <w:r w:rsidR="00430209" w:rsidRPr="00AB4D05">
        <w:rPr>
          <w:rFonts w:eastAsia="Times New Roman"/>
          <w:sz w:val="24"/>
        </w:rPr>
        <w:t>25</w:t>
      </w:r>
      <w:r w:rsidRPr="00AB4D05">
        <w:rPr>
          <w:rFonts w:eastAsia="Times New Roman"/>
          <w:sz w:val="24"/>
        </w:rPr>
        <w:t xml:space="preserve"> vs. </w:t>
      </w:r>
      <w:r w:rsidR="00430209" w:rsidRPr="00AB4D05">
        <w:rPr>
          <w:rFonts w:eastAsia="Times New Roman"/>
          <w:sz w:val="24"/>
        </w:rPr>
        <w:t>6</w:t>
      </w:r>
      <w:r w:rsidRPr="00AB4D05">
        <w:rPr>
          <w:rFonts w:eastAsia="Times New Roman"/>
          <w:sz w:val="24"/>
        </w:rPr>
        <w:t xml:space="preserve">), </w:t>
      </w:r>
      <w:r w:rsidR="00AB4D05" w:rsidRPr="00AB4D05">
        <w:rPr>
          <w:rFonts w:eastAsia="Times New Roman"/>
          <w:sz w:val="24"/>
        </w:rPr>
        <w:t xml:space="preserve">and </w:t>
      </w:r>
      <w:r w:rsidRPr="00AB4D05">
        <w:rPr>
          <w:rFonts w:eastAsia="Times New Roman"/>
          <w:sz w:val="24"/>
        </w:rPr>
        <w:t>night sweats (</w:t>
      </w:r>
      <w:r w:rsidR="0077017B" w:rsidRPr="00AB4D05">
        <w:rPr>
          <w:rFonts w:eastAsia="Times New Roman"/>
          <w:sz w:val="24"/>
        </w:rPr>
        <w:t>17</w:t>
      </w:r>
      <w:r w:rsidRPr="00AB4D05">
        <w:rPr>
          <w:rFonts w:eastAsia="Times New Roman"/>
          <w:sz w:val="24"/>
        </w:rPr>
        <w:t xml:space="preserve"> vs. </w:t>
      </w:r>
      <w:r w:rsidR="0077017B" w:rsidRPr="00AB4D05">
        <w:rPr>
          <w:rFonts w:eastAsia="Times New Roman"/>
          <w:sz w:val="24"/>
        </w:rPr>
        <w:t>3</w:t>
      </w:r>
      <w:r w:rsidRPr="00AB4D05">
        <w:rPr>
          <w:rFonts w:eastAsia="Times New Roman"/>
          <w:sz w:val="24"/>
        </w:rPr>
        <w:t>)</w:t>
      </w:r>
      <w:r w:rsidR="00AB4D05" w:rsidRPr="00AB4D05">
        <w:rPr>
          <w:rFonts w:eastAsia="Times New Roman"/>
          <w:sz w:val="24"/>
        </w:rPr>
        <w:t>.</w:t>
      </w:r>
    </w:p>
    <w:p w14:paraId="1C0B5383" w14:textId="069AAB7A" w:rsidR="000E16C8" w:rsidRPr="000E16C8" w:rsidRDefault="000E16C8" w:rsidP="006D3D78">
      <w:pPr>
        <w:keepNext/>
        <w:shd w:val="clear" w:color="auto" w:fill="FFFFFF"/>
        <w:rPr>
          <w:rFonts w:eastAsia="Times New Roman"/>
          <w:sz w:val="24"/>
          <w:highlight w:val="cyan"/>
        </w:rPr>
      </w:pPr>
    </w:p>
    <w:p w14:paraId="5469E998" w14:textId="62375804"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r w:rsidR="00736380">
        <w:rPr>
          <w:rFonts w:eastAsia="Times New Roman"/>
          <w:sz w:val="24"/>
          <w:szCs w:val="24"/>
        </w:rPr>
        <w:t xml:space="preserve">all </w:t>
      </w:r>
      <w:r>
        <w:rPr>
          <w:rFonts w:eastAsia="Times New Roman"/>
          <w:sz w:val="24"/>
          <w:szCs w:val="24"/>
        </w:rPr>
        <w:t>unsolicited adverse events in Study 2 from Dose 1 up to the participant unblinding date</w:t>
      </w:r>
      <w:r w:rsidRPr="006F486D">
        <w:rPr>
          <w:rFonts w:eastAsia="Times New Roman"/>
          <w:sz w:val="24"/>
        </w:rPr>
        <w:t>, 58.2% of study participants had at least 4 months of follow-up after Dose</w:t>
      </w:r>
      <w:r w:rsidR="009741CC">
        <w:rPr>
          <w:rFonts w:eastAsia="Times New Roman"/>
          <w:sz w:val="24"/>
        </w:rPr>
        <w:t> </w:t>
      </w:r>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w:t>
      </w:r>
      <w:r w:rsidR="0076713E">
        <w:rPr>
          <w:rFonts w:eastAsia="Times New Roman"/>
          <w:sz w:val="24"/>
          <w:szCs w:val="24"/>
        </w:rPr>
        <w:t> </w:t>
      </w:r>
      <w:r w:rsidRPr="008C71D0">
        <w:rPr>
          <w:rFonts w:eastAsia="Times New Roman"/>
          <w:sz w:val="24"/>
          <w:szCs w:val="24"/>
        </w:rPr>
        <w:t>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r w:rsidR="009741CC">
        <w:rPr>
          <w:rFonts w:eastAsia="Times New Roman"/>
          <w:sz w:val="24"/>
          <w:szCs w:val="24"/>
        </w:rPr>
        <w:t> </w:t>
      </w:r>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commentRangeStart w:id="9"/>
      <w:commentRangeEnd w:id="9"/>
      <w:r w:rsidR="00E4150E">
        <w:rPr>
          <w:rStyle w:val="CommentReference"/>
          <w:rFonts w:ascii="Arial" w:eastAsia="Times New Roman" w:hAnsi="Arial"/>
        </w:rPr>
        <w:commentReference w:id="9"/>
      </w:r>
      <w:r>
        <w:rPr>
          <w:rFonts w:eastAsia="Times New Roman"/>
          <w:sz w:val="24"/>
          <w:szCs w:val="24"/>
        </w:rPr>
        <w:t>unsolicited adverse events</w:t>
      </w:r>
      <w:r w:rsidRPr="008C71D0">
        <w:rPr>
          <w:rFonts w:eastAsia="Times New Roman"/>
          <w:sz w:val="24"/>
          <w:szCs w:val="24"/>
        </w:rPr>
        <w:t xml:space="preserve"> were reported </w:t>
      </w:r>
      <w:r w:rsidRPr="00197C29">
        <w:rPr>
          <w:rFonts w:eastAsia="Times New Roman"/>
          <w:sz w:val="24"/>
          <w:szCs w:val="24"/>
        </w:rPr>
        <w:t xml:space="preserve">by </w:t>
      </w:r>
      <w:r w:rsidRPr="003258ED">
        <w:rPr>
          <w:rFonts w:eastAsia="Times New Roman"/>
          <w:sz w:val="24"/>
          <w:szCs w:val="24"/>
        </w:rPr>
        <w:t>4,396 (33.8%)</w:t>
      </w:r>
      <w:r w:rsidRPr="00197C29">
        <w:rPr>
          <w:rFonts w:eastAsia="Times New Roman"/>
          <w:sz w:val="24"/>
          <w:szCs w:val="24"/>
        </w:rPr>
        <w:t xml:space="preserve"> participants in the </w:t>
      </w:r>
      <w:r w:rsidRPr="00197C29">
        <w:rPr>
          <w:rFonts w:eastAsia="Arial"/>
          <w:bCs/>
          <w:sz w:val="24"/>
          <w:szCs w:val="24"/>
        </w:rPr>
        <w:t>COMIRNATY</w:t>
      </w:r>
      <w:r w:rsidRPr="00197C29">
        <w:rPr>
          <w:rFonts w:eastAsia="Times New Roman"/>
          <w:sz w:val="24"/>
          <w:szCs w:val="24"/>
        </w:rPr>
        <w:t xml:space="preserve"> group and </w:t>
      </w:r>
      <w:r w:rsidRPr="003258ED">
        <w:rPr>
          <w:rFonts w:eastAsia="Times New Roman"/>
          <w:sz w:val="24"/>
          <w:szCs w:val="24"/>
        </w:rPr>
        <w:t>2,136 (16.4%)</w:t>
      </w:r>
      <w:r w:rsidRPr="00197C29">
        <w:rPr>
          <w:rFonts w:eastAsia="Times New Roman"/>
          <w:sz w:val="24"/>
          <w:szCs w:val="24"/>
        </w:rPr>
        <w:t xml:space="preserve"> participants in the placebo group. In a similar analysis in participants 56 years of age and older </w:t>
      </w:r>
      <w:r w:rsidRPr="00197C29">
        <w:rPr>
          <w:rFonts w:eastAsia="Arial"/>
          <w:bCs/>
          <w:sz w:val="24"/>
          <w:szCs w:val="24"/>
        </w:rPr>
        <w:t>that included 8,931 COMIRNATY</w:t>
      </w:r>
      <w:r w:rsidRPr="00197C29">
        <w:rPr>
          <w:rFonts w:eastAsia="Times New Roman"/>
          <w:sz w:val="24"/>
          <w:szCs w:val="24"/>
        </w:rPr>
        <w:t xml:space="preserve"> recipients and 8,895 placebo recipients, </w:t>
      </w:r>
      <w:commentRangeStart w:id="10"/>
      <w:commentRangeEnd w:id="10"/>
      <w:r w:rsidR="00E4150E" w:rsidRPr="00197C29">
        <w:rPr>
          <w:rStyle w:val="CommentReference"/>
          <w:rFonts w:ascii="Arial" w:eastAsia="Times New Roman" w:hAnsi="Arial"/>
        </w:rPr>
        <w:commentReference w:id="10"/>
      </w:r>
      <w:r w:rsidRPr="00197C29">
        <w:rPr>
          <w:rFonts w:eastAsia="Times New Roman"/>
          <w:sz w:val="24"/>
          <w:szCs w:val="24"/>
        </w:rPr>
        <w:t xml:space="preserve">unsolicited adverse events were reported by </w:t>
      </w:r>
      <w:r w:rsidRPr="003258ED">
        <w:rPr>
          <w:rFonts w:eastAsia="Times New Roman"/>
          <w:sz w:val="24"/>
          <w:szCs w:val="24"/>
        </w:rPr>
        <w:t>2,551 (28.6%)</w:t>
      </w:r>
      <w:r w:rsidRPr="00197C29">
        <w:rPr>
          <w:rFonts w:eastAsia="Times New Roman"/>
          <w:sz w:val="24"/>
          <w:szCs w:val="24"/>
        </w:rPr>
        <w:t xml:space="preserve"> participants</w:t>
      </w:r>
      <w:r w:rsidRPr="008C71D0">
        <w:rPr>
          <w:rFonts w:eastAsia="Times New Roman"/>
          <w:sz w:val="24"/>
          <w:szCs w:val="24"/>
        </w:rPr>
        <w:t xml:space="preserve">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 xml:space="preserve">and </w:t>
      </w:r>
      <w:r w:rsidRPr="003258ED">
        <w:rPr>
          <w:rFonts w:eastAsia="Times New Roman"/>
          <w:sz w:val="24"/>
          <w:szCs w:val="24"/>
        </w:rPr>
        <w:t>1,432 (16.1%)</w:t>
      </w:r>
      <w:r w:rsidRPr="00197C29">
        <w:rPr>
          <w:rFonts w:eastAsia="Times New Roman"/>
          <w:sz w:val="24"/>
          <w:szCs w:val="24"/>
        </w:rPr>
        <w:t xml:space="preserve"> participants</w:t>
      </w:r>
      <w:r w:rsidRPr="008C71D0">
        <w:rPr>
          <w:rFonts w:eastAsia="Times New Roman"/>
          <w:sz w:val="24"/>
          <w:szCs w:val="24"/>
        </w:rPr>
        <w:t xml:space="preserve"> in the placebo group. Among participants with confirmed stable HIV infection</w:t>
      </w:r>
      <w:r w:rsidR="004A2159">
        <w:rPr>
          <w:rFonts w:eastAsia="Times New Roman"/>
          <w:sz w:val="24"/>
          <w:szCs w:val="24"/>
        </w:rPr>
        <w:t xml:space="preserve"> </w:t>
      </w:r>
      <w:commentRangeStart w:id="11"/>
      <w:r w:rsidR="004A2159">
        <w:rPr>
          <w:rFonts w:eastAsia="Times New Roman"/>
          <w:sz w:val="24"/>
          <w:szCs w:val="24"/>
        </w:rPr>
        <w:t>that included 100 COMIRNATY recipients and 100 placebo recipients</w:t>
      </w:r>
      <w:r w:rsidRPr="008C71D0">
        <w:rPr>
          <w:rFonts w:eastAsia="Times New Roman"/>
          <w:sz w:val="24"/>
          <w:szCs w:val="24"/>
        </w:rPr>
        <w:t xml:space="preserve">, </w:t>
      </w:r>
      <w:commentRangeEnd w:id="11"/>
      <w:r w:rsidR="00E4150E">
        <w:rPr>
          <w:rStyle w:val="CommentReference"/>
          <w:rFonts w:ascii="Arial" w:eastAsia="Times New Roman" w:hAnsi="Arial"/>
        </w:rPr>
        <w:commentReference w:id="11"/>
      </w:r>
      <w:r>
        <w:rPr>
          <w:rFonts w:eastAsia="Times New Roman"/>
          <w:sz w:val="24"/>
          <w:szCs w:val="24"/>
        </w:rPr>
        <w:t>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w:t>
      </w:r>
      <w:commentRangeStart w:id="12"/>
      <w:del w:id="13" w:author="Author">
        <w:r w:rsidRPr="004713FC" w:rsidDel="004713FC">
          <w:rPr>
            <w:rFonts w:eastAsia="Times New Roman"/>
            <w:sz w:val="24"/>
          </w:rPr>
          <w:delText>non-serious</w:delText>
        </w:r>
        <w:r w:rsidRPr="006F486D" w:rsidDel="004713FC">
          <w:rPr>
            <w:rFonts w:eastAsia="Times New Roman"/>
            <w:sz w:val="24"/>
          </w:rPr>
          <w:delText xml:space="preserve"> </w:delText>
        </w:r>
      </w:del>
      <w:commentRangeEnd w:id="12"/>
      <w:r w:rsidR="0061322E">
        <w:rPr>
          <w:rStyle w:val="CommentReference"/>
          <w:rFonts w:ascii="Arial" w:eastAsia="Times New Roman" w:hAnsi="Arial"/>
        </w:rPr>
        <w:commentReference w:id="12"/>
      </w:r>
      <w:r w:rsidRPr="006F486D">
        <w:rPr>
          <w:rFonts w:eastAsia="Times New Roman"/>
          <w:sz w:val="24"/>
        </w:rPr>
        <w:t xml:space="preserve">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6A6760FB" w14:textId="0ACC4843" w:rsidR="003C6870" w:rsidRPr="006F486D" w:rsidRDefault="003C6870" w:rsidP="00A36C1A">
      <w:pPr>
        <w:keepNext/>
        <w:shd w:val="clear" w:color="auto" w:fill="FFFFFF"/>
        <w:rPr>
          <w:rFonts w:eastAsia="Times New Roman"/>
          <w:sz w:val="24"/>
        </w:rPr>
      </w:pPr>
    </w:p>
    <w:p w14:paraId="66B1EAEE" w14:textId="1D424F49"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t>
      </w:r>
      <w:r w:rsidRPr="006F486D">
        <w:rPr>
          <w:rFonts w:eastAsia="Times New Roman"/>
          <w:sz w:val="24"/>
        </w:rPr>
        <w:lastRenderedPageBreak/>
        <w:t xml:space="preserve">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C566377" w14:textId="77777777" w:rsidR="00AF5669" w:rsidRDefault="00AF5669" w:rsidP="00AF5669">
      <w:pPr>
        <w:shd w:val="clear" w:color="auto" w:fill="FFFFFF"/>
        <w:tabs>
          <w:tab w:val="left" w:pos="540"/>
        </w:tabs>
        <w:ind w:left="540" w:hanging="540"/>
        <w:rPr>
          <w:rFonts w:eastAsia="Times New Roman"/>
          <w:sz w:val="24"/>
          <w:szCs w:val="24"/>
          <w:u w:val="single"/>
        </w:rPr>
      </w:pPr>
    </w:p>
    <w:p w14:paraId="7932BA39" w14:textId="77777777" w:rsidR="00AF5669" w:rsidRPr="003D7047" w:rsidRDefault="00AF5669" w:rsidP="00AF5669">
      <w:pPr>
        <w:keepNext/>
        <w:shd w:val="clear" w:color="auto" w:fill="FFFFFF"/>
        <w:rPr>
          <w:rFonts w:eastAsia="Times New Roman"/>
          <w:i/>
          <w:sz w:val="24"/>
          <w:szCs w:val="24"/>
        </w:rPr>
      </w:pPr>
      <w:r w:rsidRPr="003D7047">
        <w:rPr>
          <w:rFonts w:eastAsia="Times New Roman"/>
          <w:i/>
          <w:sz w:val="24"/>
          <w:szCs w:val="24"/>
        </w:rPr>
        <w:t>Serious Adverse Events</w:t>
      </w:r>
    </w:p>
    <w:p w14:paraId="2A1F0F6D" w14:textId="77777777" w:rsidR="00AF5669" w:rsidRPr="006F486D" w:rsidRDefault="00AF5669" w:rsidP="00AF5669">
      <w:pPr>
        <w:keepNext/>
        <w:shd w:val="clear" w:color="auto" w:fill="FFFFFF"/>
        <w:rPr>
          <w:rFonts w:eastAsia="Times New Roman"/>
          <w:sz w:val="24"/>
        </w:rPr>
      </w:pPr>
    </w:p>
    <w:p w14:paraId="049F7FAD" w14:textId="77777777" w:rsidR="00AF5669" w:rsidRPr="0000284B" w:rsidRDefault="00AF5669" w:rsidP="00AF5669">
      <w:pPr>
        <w:keepNext/>
        <w:shd w:val="clear" w:color="auto" w:fill="FFFFFF" w:themeFill="background1"/>
        <w:rPr>
          <w:rFonts w:eastAsia="Times New Roman"/>
          <w:sz w:val="24"/>
          <w:szCs w:val="24"/>
        </w:rPr>
      </w:pPr>
      <w:r w:rsidRPr="00B141B6">
        <w:rPr>
          <w:rFonts w:eastAsia="Times New Roman"/>
          <w:sz w:val="24"/>
          <w:szCs w:val="24"/>
        </w:rPr>
        <w:t>In Study 2, among participants 16 through 55 years of age who had received at least 1 dose of vaccine or placebo (</w:t>
      </w:r>
      <w:r w:rsidRPr="00B141B6">
        <w:rPr>
          <w:rFonts w:eastAsia="Arial"/>
          <w:bCs/>
          <w:sz w:val="24"/>
          <w:szCs w:val="24"/>
        </w:rPr>
        <w:t>COMIRNATY</w:t>
      </w:r>
      <w:r w:rsidRPr="00B141B6">
        <w:rPr>
          <w:sz w:val="24"/>
          <w:szCs w:val="24"/>
        </w:rPr>
        <w:t xml:space="preserve"> </w:t>
      </w:r>
      <w:r w:rsidRPr="00B141B6">
        <w:rPr>
          <w:rFonts w:eastAsia="Times New Roman"/>
          <w:sz w:val="24"/>
          <w:szCs w:val="24"/>
        </w:rPr>
        <w:t>=12,995; placebo = 13,026), serious adverse events from Dose 1 up to the participant unblinding date in ongoing follow-up were reporte</w:t>
      </w:r>
      <w:r w:rsidRPr="00434ED6">
        <w:rPr>
          <w:rFonts w:eastAsia="Times New Roman"/>
          <w:sz w:val="24"/>
          <w:szCs w:val="24"/>
        </w:rPr>
        <w:t xml:space="preserve">d by 103 (0.8%) </w:t>
      </w:r>
      <w:r w:rsidRPr="00881E4F">
        <w:rPr>
          <w:rFonts w:eastAsia="Arial"/>
          <w:bCs/>
          <w:sz w:val="24"/>
          <w:szCs w:val="24"/>
        </w:rPr>
        <w:t>COMIRNATY</w:t>
      </w:r>
      <w:r w:rsidRPr="00881E4F" w:rsidDel="00CF62B3">
        <w:rPr>
          <w:rFonts w:eastAsia="Times New Roman"/>
          <w:sz w:val="24"/>
          <w:szCs w:val="24"/>
        </w:rPr>
        <w:t xml:space="preserve"> </w:t>
      </w:r>
      <w:r w:rsidRPr="00881E4F">
        <w:rPr>
          <w:rFonts w:eastAsia="Times New Roman"/>
          <w:sz w:val="24"/>
          <w:szCs w:val="24"/>
        </w:rPr>
        <w:t>recipients and 117 (0.9%) placebo recipients. In a similar analysis, in participants 56 years of age and older (</w:t>
      </w:r>
      <w:r w:rsidRPr="00881E4F">
        <w:rPr>
          <w:rFonts w:eastAsia="Arial"/>
          <w:bCs/>
          <w:sz w:val="24"/>
          <w:szCs w:val="24"/>
        </w:rPr>
        <w:t>COMIRNATY</w:t>
      </w:r>
      <w:r w:rsidRPr="00881E4F">
        <w:rPr>
          <w:rFonts w:eastAsia="Times New Roman"/>
          <w:sz w:val="24"/>
          <w:szCs w:val="24"/>
        </w:rPr>
        <w:t xml:space="preserve"> =</w:t>
      </w:r>
      <w:r>
        <w:rPr>
          <w:rFonts w:eastAsia="Times New Roman"/>
          <w:sz w:val="24"/>
          <w:szCs w:val="24"/>
        </w:rPr>
        <w:t> </w:t>
      </w:r>
      <w:r w:rsidRPr="00881E4F">
        <w:rPr>
          <w:rFonts w:eastAsia="Times New Roman"/>
          <w:sz w:val="24"/>
          <w:szCs w:val="24"/>
        </w:rPr>
        <w:t>8</w:t>
      </w:r>
      <w:r>
        <w:rPr>
          <w:rFonts w:eastAsia="Times New Roman"/>
          <w:sz w:val="24"/>
          <w:szCs w:val="24"/>
        </w:rPr>
        <w:t>,</w:t>
      </w:r>
      <w:r w:rsidRPr="00881E4F">
        <w:rPr>
          <w:rFonts w:eastAsia="Times New Roman"/>
          <w:sz w:val="24"/>
          <w:szCs w:val="24"/>
        </w:rPr>
        <w:t>931</w:t>
      </w:r>
      <w:r>
        <w:rPr>
          <w:rFonts w:eastAsia="Times New Roman"/>
          <w:sz w:val="24"/>
          <w:szCs w:val="24"/>
        </w:rPr>
        <w:t>;</w:t>
      </w:r>
      <w:r w:rsidRPr="00881E4F">
        <w:rPr>
          <w:rFonts w:eastAsia="Times New Roman"/>
          <w:sz w:val="24"/>
          <w:szCs w:val="24"/>
        </w:rPr>
        <w:t xml:space="preserve"> placebo = 8</w:t>
      </w:r>
      <w:r>
        <w:rPr>
          <w:rFonts w:eastAsia="Times New Roman"/>
          <w:sz w:val="24"/>
          <w:szCs w:val="24"/>
        </w:rPr>
        <w:t>,</w:t>
      </w:r>
      <w:r w:rsidRPr="00881E4F">
        <w:rPr>
          <w:rFonts w:eastAsia="Times New Roman"/>
          <w:sz w:val="24"/>
          <w:szCs w:val="24"/>
        </w:rPr>
        <w:t xml:space="preserve">895), serious adverse events were reported by 165 (1.8%) </w:t>
      </w:r>
      <w:r w:rsidRPr="00881E4F">
        <w:rPr>
          <w:rFonts w:eastAsia="Arial"/>
          <w:bCs/>
          <w:sz w:val="24"/>
          <w:szCs w:val="24"/>
        </w:rPr>
        <w:t>COMIRNATY</w:t>
      </w:r>
      <w:r w:rsidRPr="00881E4F">
        <w:rPr>
          <w:rFonts w:eastAsia="Times New Roman"/>
          <w:sz w:val="24"/>
          <w:szCs w:val="24"/>
        </w:rPr>
        <w:t xml:space="preserve"> recipients and 151 (1.7%) placebo recipients who received at least 1 dose of </w:t>
      </w:r>
      <w:r w:rsidRPr="00881E4F">
        <w:rPr>
          <w:rFonts w:eastAsia="Arial"/>
          <w:bCs/>
          <w:sz w:val="24"/>
          <w:szCs w:val="24"/>
        </w:rPr>
        <w:t>COMIRNATY</w:t>
      </w:r>
      <w:r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Pr="00881E4F">
        <w:rPr>
          <w:rFonts w:eastAsia="Arial"/>
          <w:sz w:val="24"/>
          <w:szCs w:val="24"/>
        </w:rPr>
        <w:t>COMIRNATY</w:t>
      </w:r>
      <w:r w:rsidRPr="00881E4F" w:rsidDel="00CF62B3">
        <w:rPr>
          <w:rFonts w:eastAsia="Times New Roman"/>
          <w:sz w:val="24"/>
          <w:szCs w:val="24"/>
        </w:rPr>
        <w:t xml:space="preserve"> </w:t>
      </w:r>
      <w:r w:rsidRPr="00881E4F">
        <w:rPr>
          <w:rFonts w:eastAsia="Times New Roman"/>
          <w:sz w:val="24"/>
          <w:szCs w:val="24"/>
        </w:rPr>
        <w:t xml:space="preserve">recipients and 2 (2%) placebo recipients. </w:t>
      </w:r>
    </w:p>
    <w:p w14:paraId="75F1B05D" w14:textId="77777777" w:rsidR="00AF5669" w:rsidRPr="0057762E" w:rsidRDefault="00AF5669" w:rsidP="00AF5669">
      <w:pPr>
        <w:keepNext/>
        <w:shd w:val="clear" w:color="auto" w:fill="FFFFFF"/>
        <w:rPr>
          <w:rFonts w:eastAsia="Times New Roman"/>
          <w:sz w:val="24"/>
        </w:rPr>
      </w:pPr>
    </w:p>
    <w:p w14:paraId="5407D98B" w14:textId="77777777" w:rsidR="00AF5669" w:rsidRPr="0057762E" w:rsidRDefault="00AF5669" w:rsidP="00AF5669">
      <w:pPr>
        <w:keepNext/>
        <w:shd w:val="clear" w:color="auto" w:fill="FFFFFF"/>
        <w:rPr>
          <w:rFonts w:eastAsia="Times New Roman"/>
          <w:sz w:val="24"/>
        </w:rPr>
      </w:pPr>
      <w:r>
        <w:rPr>
          <w:rFonts w:eastAsia="Times New Roman"/>
          <w:sz w:val="24"/>
        </w:rPr>
        <w:t>In the analysis of blinded, placebo-controlled follow-up, t</w:t>
      </w:r>
      <w:r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Pr>
          <w:rFonts w:eastAsia="Times New Roman"/>
          <w:sz w:val="24"/>
        </w:rPr>
        <w:t xml:space="preserve"> </w:t>
      </w:r>
      <w:r>
        <w:rPr>
          <w:sz w:val="24"/>
          <w:szCs w:val="24"/>
        </w:rPr>
        <w:t>In the analysis of unblinded follow-up, there were no notable patterns of specific categories of serious adverse events that would suggest a causal relationship to COMIRNATY.</w:t>
      </w:r>
    </w:p>
    <w:p w14:paraId="58A668FB" w14:textId="38BD96FE"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14" w:name="_Hlk64440336"/>
      <w:r w:rsidRPr="006F486D">
        <w:rPr>
          <w:sz w:val="24"/>
          <w:szCs w:val="24"/>
        </w:rPr>
        <w:t>Musculoskeletal and Connective Tissue Disorders</w:t>
      </w:r>
      <w:bookmarkEnd w:id="14"/>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4"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w:t>
      </w:r>
      <w:r w:rsidRPr="000918D9">
        <w:rPr>
          <w:sz w:val="24"/>
          <w:szCs w:val="24"/>
        </w:rPr>
        <w:lastRenderedPageBreak/>
        <w:t xml:space="preserve">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lastRenderedPageBreak/>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7B30AB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 xml:space="preserve">[see Use in </w:t>
      </w:r>
      <w:r w:rsidR="00F671EE">
        <w:rPr>
          <w:rFonts w:eastAsia="Times New Roman"/>
          <w:i/>
          <w:sz w:val="24"/>
          <w:szCs w:val="24"/>
        </w:rPr>
        <w:t>Specific</w:t>
      </w:r>
      <w:r w:rsidR="001622BA" w:rsidRPr="005B6F33">
        <w:rPr>
          <w:rFonts w:eastAsia="Times New Roman"/>
          <w:i/>
          <w:sz w:val="24"/>
          <w:szCs w:val="24"/>
        </w:rPr>
        <w:t xml:space="preserve"> </w:t>
      </w:r>
      <w:commentRangeStart w:id="15"/>
      <w:commentRangeEnd w:id="15"/>
      <w:r w:rsidR="00CA48F2">
        <w:rPr>
          <w:rStyle w:val="CommentReference"/>
          <w:rFonts w:ascii="Arial" w:eastAsia="Times New Roman" w:hAnsi="Arial"/>
        </w:rPr>
        <w:commentReference w:id="15"/>
      </w:r>
      <w:r w:rsidR="001622BA" w:rsidRPr="005B6F33">
        <w:rPr>
          <w:rFonts w:eastAsia="Times New Roman"/>
          <w:i/>
          <w:sz w:val="24"/>
          <w:szCs w:val="24"/>
        </w:rPr>
        <w:t>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16" w:name="_Hlk80252769"/>
      <w:r w:rsidRPr="00566534">
        <w:rPr>
          <w:sz w:val="24"/>
          <w:szCs w:val="24"/>
        </w:rPr>
        <w:t>Overall, among the total participants who received COMIRNATY or placebo</w:t>
      </w:r>
      <w:bookmarkEnd w:id="16"/>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w:t>
      </w:r>
      <w:r w:rsidRPr="00835BE7">
        <w:rPr>
          <w:sz w:val="24"/>
          <w:szCs w:val="24"/>
        </w:rPr>
        <w:lastRenderedPageBreak/>
        <w:t xml:space="preserve">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17" w:name="IDX"/>
      <w:bookmarkStart w:id="18" w:name="_Hlk57121030"/>
      <w:bookmarkEnd w:id="17"/>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8"/>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lastRenderedPageBreak/>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AE69DA">
      <w:pPr>
        <w:keepNext/>
        <w:keepLines/>
        <w:tabs>
          <w:tab w:val="left" w:pos="1080"/>
        </w:tabs>
        <w:ind w:left="1080" w:hanging="1080"/>
        <w:rPr>
          <w:rFonts w:eastAsia="Times New Roman"/>
          <w:b/>
          <w:bCs/>
          <w:sz w:val="24"/>
          <w:szCs w:val="24"/>
        </w:rPr>
      </w:pPr>
      <w:r w:rsidRPr="00874E6E">
        <w:rPr>
          <w:rFonts w:eastAsia="Times New Roman"/>
          <w:b/>
          <w:sz w:val="24"/>
          <w:szCs w:val="24"/>
        </w:rPr>
        <w:lastRenderedPageBreak/>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AE69DA">
            <w:pPr>
              <w:pStyle w:val="tableparagraph"/>
              <w:keepNext/>
              <w:keepLines/>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AE69DA">
            <w:pPr>
              <w:pStyle w:val="tableparagraph"/>
              <w:keepNext/>
              <w:keepLines/>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AE69DA">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AE69DA">
            <w:pPr>
              <w:pStyle w:val="tableparagraph"/>
              <w:keepNext/>
              <w:keepLines/>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AE69DA">
            <w:pPr>
              <w:pStyle w:val="tableparagraph"/>
              <w:keepNext/>
              <w:keepLines/>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AE69DA">
            <w:pPr>
              <w:pStyle w:val="tableparagraph"/>
              <w:keepNext/>
              <w:keepLines/>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AE69DA">
            <w:pPr>
              <w:pStyle w:val="tableparagraph"/>
              <w:keepNext/>
              <w:keepLines/>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w:t>
      </w:r>
      <w:r w:rsidR="002A043A" w:rsidRPr="000C0B77">
        <w:rPr>
          <w:rFonts w:eastAsia="Times New Roman"/>
          <w:sz w:val="24"/>
          <w:szCs w:val="24"/>
        </w:rPr>
        <w:lastRenderedPageBreak/>
        <w:t>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9" w:name="_Hlk52021589"/>
      <w:r w:rsidRPr="000918D9">
        <w:rPr>
          <w:spacing w:val="-1"/>
          <w:sz w:val="24"/>
          <w:szCs w:val="24"/>
          <w:u w:val="single" w:color="000000"/>
        </w:rPr>
        <w:t>Frozen Vials Prior to Use</w:t>
      </w:r>
    </w:p>
    <w:bookmarkEnd w:id="19"/>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lastRenderedPageBreak/>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5"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6"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7"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14E47C95"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20" w:author="Author">
        <w:r w:rsidR="00913E12">
          <w:rPr>
            <w:sz w:val="24"/>
            <w:szCs w:val="24"/>
            <w:lang w:val="en"/>
          </w:rPr>
          <w:t>9</w:t>
        </w:r>
      </w:ins>
      <w:del w:id="21" w:author="Author">
        <w:r w:rsidR="00723D64" w:rsidDel="00913E12">
          <w:rPr>
            <w:sz w:val="24"/>
            <w:szCs w:val="24"/>
            <w:lang w:val="en"/>
          </w:rPr>
          <w:delText>8</w:delText>
        </w:r>
      </w:del>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uthor" w:initials="A">
    <w:p w14:paraId="23ED276D" w14:textId="77777777" w:rsidR="00E4150E" w:rsidRDefault="00E4150E">
      <w:pPr>
        <w:pStyle w:val="CommentText"/>
        <w:rPr>
          <w:b/>
          <w:bCs/>
        </w:rPr>
      </w:pPr>
      <w:r>
        <w:rPr>
          <w:rStyle w:val="CommentReference"/>
        </w:rPr>
        <w:annotationRef/>
      </w:r>
      <w:r w:rsidRPr="00E4150E">
        <w:rPr>
          <w:b/>
          <w:bCs/>
        </w:rPr>
        <w:t>Pfizer-BioNTech response:</w:t>
      </w:r>
    </w:p>
    <w:p w14:paraId="5C0E3A4B" w14:textId="77777777" w:rsidR="003A43D8" w:rsidRPr="00B508DF" w:rsidRDefault="003A43D8" w:rsidP="003A43D8">
      <w:pPr>
        <w:pStyle w:val="CommentText"/>
      </w:pPr>
      <w:r w:rsidRPr="00B508DF">
        <w:t xml:space="preserve">Sponsor accepts FDA’s editorial revision to this sentence. </w:t>
      </w:r>
    </w:p>
    <w:p w14:paraId="216FD139" w14:textId="2098E09A" w:rsidR="003A43D8" w:rsidRDefault="003A43D8">
      <w:pPr>
        <w:pStyle w:val="CommentText"/>
      </w:pPr>
    </w:p>
  </w:comment>
  <w:comment w:id="8" w:author="Author" w:initials="A">
    <w:p w14:paraId="3E44E33E" w14:textId="77777777" w:rsidR="00B47EC1" w:rsidRDefault="00B47EC1">
      <w:pPr>
        <w:pStyle w:val="CommentText"/>
        <w:rPr>
          <w:b/>
          <w:bCs/>
        </w:rPr>
      </w:pPr>
      <w:r>
        <w:rPr>
          <w:rStyle w:val="CommentReference"/>
        </w:rPr>
        <w:annotationRef/>
      </w:r>
      <w:r w:rsidRPr="00E4150E">
        <w:rPr>
          <w:b/>
          <w:bCs/>
        </w:rPr>
        <w:t>Pfizer-BioNTech response:</w:t>
      </w:r>
    </w:p>
    <w:p w14:paraId="089D94F7" w14:textId="2E2BA7E7" w:rsidR="00B508DF" w:rsidRPr="00B508DF" w:rsidRDefault="00B508DF">
      <w:pPr>
        <w:pStyle w:val="CommentText"/>
      </w:pPr>
      <w:r w:rsidRPr="00B508DF">
        <w:t xml:space="preserve">Sponsor accepts FDA’s editorial revision to this sentence. </w:t>
      </w:r>
    </w:p>
  </w:comment>
  <w:comment w:id="9" w:author="Author" w:initials="A">
    <w:p w14:paraId="1C8A18CE" w14:textId="77777777" w:rsidR="00E4150E" w:rsidRDefault="00E4150E">
      <w:pPr>
        <w:pStyle w:val="CommentText"/>
        <w:rPr>
          <w:b/>
          <w:bCs/>
        </w:rPr>
      </w:pPr>
      <w:r>
        <w:rPr>
          <w:rStyle w:val="CommentReference"/>
        </w:rPr>
        <w:annotationRef/>
      </w:r>
      <w:r w:rsidRPr="00E4150E">
        <w:rPr>
          <w:b/>
          <w:bCs/>
        </w:rPr>
        <w:t>Pfizer-BioNTech response:</w:t>
      </w:r>
    </w:p>
    <w:p w14:paraId="35D1CFD4" w14:textId="70868781" w:rsidR="003A43D8" w:rsidRPr="004E0240" w:rsidRDefault="004E0240">
      <w:pPr>
        <w:pStyle w:val="CommentText"/>
      </w:pPr>
      <w:r w:rsidRPr="004E0240">
        <w:t xml:space="preserve">Sponsor accepts FDA’s editorial revision to this sentence. </w:t>
      </w:r>
    </w:p>
    <w:p w14:paraId="563939EA" w14:textId="78E64AD5" w:rsidR="003A43D8" w:rsidRDefault="003A43D8">
      <w:pPr>
        <w:pStyle w:val="CommentText"/>
      </w:pPr>
    </w:p>
  </w:comment>
  <w:comment w:id="10" w:author="Author" w:initials="A">
    <w:p w14:paraId="2FBE9579" w14:textId="77777777" w:rsidR="00E4150E" w:rsidRDefault="00E4150E">
      <w:pPr>
        <w:pStyle w:val="CommentText"/>
        <w:rPr>
          <w:b/>
          <w:bCs/>
        </w:rPr>
      </w:pPr>
      <w:r>
        <w:rPr>
          <w:rStyle w:val="CommentReference"/>
        </w:rPr>
        <w:annotationRef/>
      </w:r>
      <w:r w:rsidRPr="00E4150E">
        <w:rPr>
          <w:b/>
          <w:bCs/>
        </w:rPr>
        <w:t>Pfizer-BioNTech response:</w:t>
      </w:r>
    </w:p>
    <w:p w14:paraId="01C893DD" w14:textId="3BC74CBE" w:rsidR="004E0240" w:rsidRDefault="004E0240">
      <w:pPr>
        <w:pStyle w:val="CommentText"/>
      </w:pPr>
      <w:r w:rsidRPr="004E0240">
        <w:t>Sponsor accepts FDA’s editorial revision to this sentence.</w:t>
      </w:r>
    </w:p>
  </w:comment>
  <w:comment w:id="11" w:author="Author" w:initials="A">
    <w:p w14:paraId="018408DD" w14:textId="77777777" w:rsidR="00E4150E" w:rsidRDefault="00E4150E">
      <w:pPr>
        <w:pStyle w:val="CommentText"/>
        <w:rPr>
          <w:b/>
          <w:bCs/>
        </w:rPr>
      </w:pPr>
      <w:r>
        <w:rPr>
          <w:rStyle w:val="CommentReference"/>
        </w:rPr>
        <w:annotationRef/>
      </w:r>
      <w:r w:rsidRPr="00E4150E">
        <w:rPr>
          <w:b/>
          <w:bCs/>
        </w:rPr>
        <w:t>Pfizer-BioNTech response:</w:t>
      </w:r>
    </w:p>
    <w:p w14:paraId="67D7E38C" w14:textId="60BCE624" w:rsidR="004E0240" w:rsidRPr="004E0240" w:rsidRDefault="004E0240" w:rsidP="004E0240">
      <w:pPr>
        <w:pStyle w:val="CommentText"/>
      </w:pPr>
      <w:r w:rsidRPr="004E0240">
        <w:t>Sponsor accepts FDA’s editorial revision to this sentence.</w:t>
      </w:r>
    </w:p>
    <w:p w14:paraId="382E2C7A" w14:textId="19CFBE5B" w:rsidR="00197C29" w:rsidRDefault="00197C29">
      <w:pPr>
        <w:pStyle w:val="CommentText"/>
      </w:pPr>
      <w:r>
        <w:rPr>
          <w:b/>
          <w:bCs/>
        </w:rPr>
        <w:t>Table 14.84</w:t>
      </w:r>
    </w:p>
  </w:comment>
  <w:comment w:id="12" w:author="Author" w:initials="A">
    <w:p w14:paraId="49D5CF51" w14:textId="77777777" w:rsidR="0061322E" w:rsidRDefault="0061322E" w:rsidP="0061322E">
      <w:pPr>
        <w:pStyle w:val="CommentText"/>
        <w:rPr>
          <w:b/>
          <w:bCs/>
        </w:rPr>
      </w:pPr>
      <w:r>
        <w:rPr>
          <w:rStyle w:val="CommentReference"/>
        </w:rPr>
        <w:annotationRef/>
      </w:r>
      <w:r w:rsidRPr="00E4150E">
        <w:rPr>
          <w:b/>
          <w:bCs/>
        </w:rPr>
        <w:t>Pfizer-BioNTech response:</w:t>
      </w:r>
    </w:p>
    <w:p w14:paraId="54A2E546" w14:textId="6328A6A3" w:rsidR="0061322E" w:rsidRDefault="0061322E" w:rsidP="0061322E">
      <w:pPr>
        <w:pStyle w:val="CommentText"/>
      </w:pPr>
      <w:r w:rsidRPr="004E0240">
        <w:t xml:space="preserve">Sponsor </w:t>
      </w:r>
      <w:r w:rsidR="00E50F0E">
        <w:t xml:space="preserve">proposes deletion of “non-serious” for consistency. </w:t>
      </w:r>
    </w:p>
  </w:comment>
  <w:comment w:id="15" w:author="Author" w:initials="A">
    <w:p w14:paraId="43BBAFB7" w14:textId="77777777" w:rsidR="00197C29" w:rsidRDefault="00CA48F2">
      <w:pPr>
        <w:pStyle w:val="CommentText"/>
        <w:rPr>
          <w:b/>
          <w:bCs/>
        </w:rPr>
      </w:pPr>
      <w:r w:rsidRPr="00E4150E">
        <w:rPr>
          <w:rStyle w:val="CommentReference"/>
          <w:b/>
          <w:bCs/>
        </w:rPr>
        <w:annotationRef/>
      </w:r>
    </w:p>
    <w:p w14:paraId="21A871A4" w14:textId="51C6691F" w:rsidR="00CA48F2" w:rsidRPr="00E4150E" w:rsidRDefault="00CA48F2">
      <w:pPr>
        <w:pStyle w:val="CommentText"/>
        <w:rPr>
          <w:b/>
          <w:bCs/>
        </w:rPr>
      </w:pPr>
      <w:r w:rsidRPr="00E4150E">
        <w:rPr>
          <w:b/>
          <w:bCs/>
        </w:rPr>
        <w:t>Pfizer-BioNTech response:</w:t>
      </w:r>
    </w:p>
    <w:p w14:paraId="08840277" w14:textId="6AAF39FD" w:rsidR="00CA48F2" w:rsidRDefault="003A43D8">
      <w:pPr>
        <w:pStyle w:val="CommentText"/>
      </w:pPr>
      <w:r>
        <w:t xml:space="preserve">Sponsor </w:t>
      </w:r>
      <w:r w:rsidR="0073582E">
        <w:t>accepts FDA’s c</w:t>
      </w:r>
      <w:r w:rsidR="00913E12">
        <w:t>orrection of section title</w:t>
      </w:r>
      <w:r w:rsidR="00E50F0E">
        <w: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6FD139" w15:done="0"/>
  <w15:commentEx w15:paraId="089D94F7" w15:done="0"/>
  <w15:commentEx w15:paraId="563939EA" w15:done="0"/>
  <w15:commentEx w15:paraId="01C893DD" w15:done="0"/>
  <w15:commentEx w15:paraId="382E2C7A" w15:done="0"/>
  <w15:commentEx w15:paraId="54A2E546" w15:done="0"/>
  <w15:commentEx w15:paraId="088402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6FD139" w16cid:durableId="24CB64AB"/>
  <w16cid:commentId w16cid:paraId="089D94F7" w16cid:durableId="24CB64BE"/>
  <w16cid:commentId w16cid:paraId="563939EA" w16cid:durableId="24CB64A3"/>
  <w16cid:commentId w16cid:paraId="01C893DD" w16cid:durableId="24CB649B"/>
  <w16cid:commentId w16cid:paraId="382E2C7A" w16cid:durableId="24CB6495"/>
  <w16cid:commentId w16cid:paraId="54A2E546" w16cid:durableId="24CB78BB"/>
  <w16cid:commentId w16cid:paraId="08840277" w16cid:durableId="24CB64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B75F8" w14:textId="77777777" w:rsidR="00425D5D" w:rsidRDefault="00425D5D">
      <w:r>
        <w:separator/>
      </w:r>
    </w:p>
  </w:endnote>
  <w:endnote w:type="continuationSeparator" w:id="0">
    <w:p w14:paraId="7CD6E425" w14:textId="77777777" w:rsidR="00425D5D" w:rsidRDefault="00425D5D">
      <w:r>
        <w:continuationSeparator/>
      </w:r>
    </w:p>
  </w:endnote>
  <w:endnote w:type="continuationNotice" w:id="1">
    <w:p w14:paraId="7809F4B0" w14:textId="77777777" w:rsidR="00425D5D" w:rsidRDefault="0042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TimesNewRoman">
    <w:altName w:val="Yu Gothic"/>
    <w:panose1 w:val="00000000000000000000"/>
    <w:charset w:val="80"/>
    <w:family w:val="auto"/>
    <w:notTrueType/>
    <w:pitch w:val="default"/>
    <w:sig w:usb0="00000003" w:usb1="08070000" w:usb2="00000010"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6177E" w14:textId="77777777" w:rsidR="00425D5D" w:rsidRDefault="00425D5D">
      <w:r>
        <w:separator/>
      </w:r>
    </w:p>
  </w:footnote>
  <w:footnote w:type="continuationSeparator" w:id="0">
    <w:p w14:paraId="67B900CB" w14:textId="77777777" w:rsidR="00425D5D" w:rsidRDefault="00425D5D">
      <w:r>
        <w:continuationSeparator/>
      </w:r>
    </w:p>
  </w:footnote>
  <w:footnote w:type="continuationNotice" w:id="1">
    <w:p w14:paraId="70930106" w14:textId="77777777" w:rsidR="00425D5D" w:rsidRDefault="00425D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DCE"/>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5D31"/>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02C"/>
    <w:rsid w:val="00062549"/>
    <w:rsid w:val="000626B7"/>
    <w:rsid w:val="0006277C"/>
    <w:rsid w:val="00062A4D"/>
    <w:rsid w:val="00063860"/>
    <w:rsid w:val="00063EE9"/>
    <w:rsid w:val="0006413C"/>
    <w:rsid w:val="000644C5"/>
    <w:rsid w:val="0006470D"/>
    <w:rsid w:val="000649FD"/>
    <w:rsid w:val="00064ABE"/>
    <w:rsid w:val="00064D49"/>
    <w:rsid w:val="000651A1"/>
    <w:rsid w:val="0006526E"/>
    <w:rsid w:val="00065434"/>
    <w:rsid w:val="0006549A"/>
    <w:rsid w:val="000668EB"/>
    <w:rsid w:val="00066AAC"/>
    <w:rsid w:val="000671F0"/>
    <w:rsid w:val="00067508"/>
    <w:rsid w:val="000676CA"/>
    <w:rsid w:val="000677E1"/>
    <w:rsid w:val="00067CBC"/>
    <w:rsid w:val="0007008F"/>
    <w:rsid w:val="00070861"/>
    <w:rsid w:val="000708A8"/>
    <w:rsid w:val="00071C41"/>
    <w:rsid w:val="00071F88"/>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77AC6"/>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4CA0"/>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1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3D3C"/>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6C8"/>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24B"/>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0A3B"/>
    <w:rsid w:val="001111E9"/>
    <w:rsid w:val="0011152A"/>
    <w:rsid w:val="00111EA0"/>
    <w:rsid w:val="0011279F"/>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911"/>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29"/>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B32"/>
    <w:rsid w:val="001D2ED8"/>
    <w:rsid w:val="001D34DE"/>
    <w:rsid w:val="001D386A"/>
    <w:rsid w:val="001D3D53"/>
    <w:rsid w:val="001D415D"/>
    <w:rsid w:val="001D427B"/>
    <w:rsid w:val="001D480C"/>
    <w:rsid w:val="001D4878"/>
    <w:rsid w:val="001D4D8A"/>
    <w:rsid w:val="001D4E3C"/>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2F55"/>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52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1E4B"/>
    <w:rsid w:val="00242001"/>
    <w:rsid w:val="00242C7A"/>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3692"/>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AAE"/>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2DF"/>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8ED"/>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0A9"/>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4A7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3D8"/>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126"/>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B43"/>
    <w:rsid w:val="003D6C04"/>
    <w:rsid w:val="003D7965"/>
    <w:rsid w:val="003D7973"/>
    <w:rsid w:val="003D7F77"/>
    <w:rsid w:val="003E0228"/>
    <w:rsid w:val="003E0C9B"/>
    <w:rsid w:val="003E11F6"/>
    <w:rsid w:val="003E12F3"/>
    <w:rsid w:val="003E141D"/>
    <w:rsid w:val="003E1561"/>
    <w:rsid w:val="003E21F4"/>
    <w:rsid w:val="003E31B0"/>
    <w:rsid w:val="003E35C7"/>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5D"/>
    <w:rsid w:val="00425DD6"/>
    <w:rsid w:val="004266B1"/>
    <w:rsid w:val="00426E2E"/>
    <w:rsid w:val="00426F5C"/>
    <w:rsid w:val="00427501"/>
    <w:rsid w:val="004276E8"/>
    <w:rsid w:val="004278E4"/>
    <w:rsid w:val="00430209"/>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3FC"/>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159"/>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57B"/>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055"/>
    <w:rsid w:val="004E0240"/>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8FD"/>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2B3"/>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22E"/>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A2D"/>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3E6C"/>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B42"/>
    <w:rsid w:val="00686E0D"/>
    <w:rsid w:val="006872FA"/>
    <w:rsid w:val="006876E4"/>
    <w:rsid w:val="0068794E"/>
    <w:rsid w:val="00687A17"/>
    <w:rsid w:val="00690643"/>
    <w:rsid w:val="006909C9"/>
    <w:rsid w:val="006915C4"/>
    <w:rsid w:val="00692A2D"/>
    <w:rsid w:val="00692BBF"/>
    <w:rsid w:val="00692F69"/>
    <w:rsid w:val="0069333E"/>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38A"/>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0A7"/>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1B68"/>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17A59"/>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3D64"/>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7B1"/>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82E"/>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13E"/>
    <w:rsid w:val="00767262"/>
    <w:rsid w:val="00767A74"/>
    <w:rsid w:val="00767B07"/>
    <w:rsid w:val="00767C22"/>
    <w:rsid w:val="00767C98"/>
    <w:rsid w:val="0077017B"/>
    <w:rsid w:val="00770588"/>
    <w:rsid w:val="00770EB7"/>
    <w:rsid w:val="007710CE"/>
    <w:rsid w:val="00771504"/>
    <w:rsid w:val="00771CB2"/>
    <w:rsid w:val="007722F4"/>
    <w:rsid w:val="007723D7"/>
    <w:rsid w:val="00772661"/>
    <w:rsid w:val="00772AA4"/>
    <w:rsid w:val="0077312B"/>
    <w:rsid w:val="0077312D"/>
    <w:rsid w:val="00773524"/>
    <w:rsid w:val="00773A3C"/>
    <w:rsid w:val="00773B8A"/>
    <w:rsid w:val="007740EE"/>
    <w:rsid w:val="00774153"/>
    <w:rsid w:val="007744FF"/>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3F0"/>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1E1"/>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68A"/>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4"/>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1D3"/>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B94"/>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A2"/>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944"/>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9AA"/>
    <w:rsid w:val="00907B00"/>
    <w:rsid w:val="00907C1F"/>
    <w:rsid w:val="00911D2B"/>
    <w:rsid w:val="0091388C"/>
    <w:rsid w:val="00913D06"/>
    <w:rsid w:val="00913D92"/>
    <w:rsid w:val="00913E1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0B0"/>
    <w:rsid w:val="0092327E"/>
    <w:rsid w:val="00924688"/>
    <w:rsid w:val="00924BED"/>
    <w:rsid w:val="00925236"/>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8C7"/>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52A"/>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387"/>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276"/>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0C3"/>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6F75"/>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09DC"/>
    <w:rsid w:val="00A61759"/>
    <w:rsid w:val="00A61904"/>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005"/>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30D"/>
    <w:rsid w:val="00AA09B6"/>
    <w:rsid w:val="00AA0B00"/>
    <w:rsid w:val="00AA1184"/>
    <w:rsid w:val="00AA1571"/>
    <w:rsid w:val="00AA25CC"/>
    <w:rsid w:val="00AA3DF0"/>
    <w:rsid w:val="00AA401C"/>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05"/>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B61"/>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5CE7"/>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9DA"/>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669"/>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47EC1"/>
    <w:rsid w:val="00B50740"/>
    <w:rsid w:val="00B508DF"/>
    <w:rsid w:val="00B50B82"/>
    <w:rsid w:val="00B50DDB"/>
    <w:rsid w:val="00B510F8"/>
    <w:rsid w:val="00B513AE"/>
    <w:rsid w:val="00B51727"/>
    <w:rsid w:val="00B51F87"/>
    <w:rsid w:val="00B520DA"/>
    <w:rsid w:val="00B52555"/>
    <w:rsid w:val="00B52679"/>
    <w:rsid w:val="00B526D0"/>
    <w:rsid w:val="00B53281"/>
    <w:rsid w:val="00B533BD"/>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A00"/>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C7BC9"/>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9BA"/>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03E"/>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51C"/>
    <w:rsid w:val="00C87B07"/>
    <w:rsid w:val="00C90932"/>
    <w:rsid w:val="00C90AF5"/>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8F2"/>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223"/>
    <w:rsid w:val="00CF284E"/>
    <w:rsid w:val="00CF2863"/>
    <w:rsid w:val="00CF2FE9"/>
    <w:rsid w:val="00CF4901"/>
    <w:rsid w:val="00CF49B0"/>
    <w:rsid w:val="00CF4B98"/>
    <w:rsid w:val="00CF587D"/>
    <w:rsid w:val="00CF5983"/>
    <w:rsid w:val="00CF5B76"/>
    <w:rsid w:val="00CF5FA4"/>
    <w:rsid w:val="00CF6004"/>
    <w:rsid w:val="00CF6212"/>
    <w:rsid w:val="00CF63E8"/>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012"/>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60"/>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02"/>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4413"/>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60A2"/>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6C7"/>
    <w:rsid w:val="00E05B3A"/>
    <w:rsid w:val="00E05D25"/>
    <w:rsid w:val="00E05D9D"/>
    <w:rsid w:val="00E06138"/>
    <w:rsid w:val="00E0632A"/>
    <w:rsid w:val="00E0658F"/>
    <w:rsid w:val="00E0668A"/>
    <w:rsid w:val="00E06837"/>
    <w:rsid w:val="00E0779C"/>
    <w:rsid w:val="00E07980"/>
    <w:rsid w:val="00E10092"/>
    <w:rsid w:val="00E1057D"/>
    <w:rsid w:val="00E1059D"/>
    <w:rsid w:val="00E10D48"/>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8E9"/>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50E"/>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0F0E"/>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37F"/>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251"/>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5A15"/>
    <w:rsid w:val="00F26F05"/>
    <w:rsid w:val="00F27167"/>
    <w:rsid w:val="00F27263"/>
    <w:rsid w:val="00F27296"/>
    <w:rsid w:val="00F27A02"/>
    <w:rsid w:val="00F27C44"/>
    <w:rsid w:val="00F27D82"/>
    <w:rsid w:val="00F27EA1"/>
    <w:rsid w:val="00F301F5"/>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0EDF"/>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1EE"/>
    <w:rsid w:val="00F67398"/>
    <w:rsid w:val="00F705E3"/>
    <w:rsid w:val="00F70E16"/>
    <w:rsid w:val="00F71056"/>
    <w:rsid w:val="00F71D6D"/>
    <w:rsid w:val="00F721A4"/>
    <w:rsid w:val="00F72204"/>
    <w:rsid w:val="00F7237E"/>
    <w:rsid w:val="00F7276F"/>
    <w:rsid w:val="00F72D76"/>
    <w:rsid w:val="00F73166"/>
    <w:rsid w:val="00F73A99"/>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A0D"/>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5DF1"/>
    <w:rsid w:val="00FB64B1"/>
    <w:rsid w:val="00FB6E50"/>
    <w:rsid w:val="00FB73C5"/>
    <w:rsid w:val="00FB7929"/>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232"/>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199128067">
      <w:bodyDiv w:val="1"/>
      <w:marLeft w:val="0"/>
      <w:marRight w:val="0"/>
      <w:marTop w:val="0"/>
      <w:marBottom w:val="0"/>
      <w:divBdr>
        <w:top w:val="none" w:sz="0" w:space="0" w:color="auto"/>
        <w:left w:val="none" w:sz="0" w:space="0" w:color="auto"/>
        <w:bottom w:val="none" w:sz="0" w:space="0" w:color="auto"/>
        <w:right w:val="none" w:sz="0" w:space="0" w:color="auto"/>
      </w:divBdr>
      <w:divsChild>
        <w:div w:id="1997803823">
          <w:marLeft w:val="0"/>
          <w:marRight w:val="0"/>
          <w:marTop w:val="0"/>
          <w:marBottom w:val="0"/>
          <w:divBdr>
            <w:top w:val="none" w:sz="0" w:space="0" w:color="auto"/>
            <w:left w:val="none" w:sz="0" w:space="0" w:color="auto"/>
            <w:bottom w:val="none" w:sz="0" w:space="0" w:color="auto"/>
            <w:right w:val="none" w:sz="0" w:space="0" w:color="auto"/>
          </w:divBdr>
        </w:div>
      </w:divsChild>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www.vaers.hhs.gov" TargetMode="Externa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hyperlink" Target="https://mothertobaby.org/ongoing-study/covid19-vaccines/"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mothertobaby.org/ongoing-study/covid19-vaccines/"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6/09/relationships/commentsIds" Target="commentsIds.xml"/><Relationship Id="rId28" Type="http://schemas.openxmlformats.org/officeDocument/2006/relationships/image" Target="media/image8.jpg"/><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microsoft.com/office/2011/relationships/commentsExtended" Target="commentsExtended.xml"/><Relationship Id="rId27" Type="http://schemas.openxmlformats.org/officeDocument/2006/relationships/hyperlink" Target="https://dailymed.nlm.nih.gov/dailym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7973</Words>
  <Characters>43384</Characters>
  <Application>Microsoft Office Word</Application>
  <DocSecurity>0</DocSecurity>
  <Lines>361</Lines>
  <Paragraphs>102</Paragraphs>
  <ScaleCrop>false</ScaleCrop>
  <Company/>
  <LinksUpToDate>false</LinksUpToDate>
  <CharactersWithSpaces>51255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2022-08-30T18:42:00Z</dcterms:created>
  <dcterms:modified xsi:type="dcterms:W3CDTF">2022-08-30T18:42:00Z</dcterms:modified>
</cp:coreProperties>
</file>